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B0C8C6" w14:textId="12FF0738" w:rsidR="000F7366" w:rsidRPr="0071363C" w:rsidRDefault="000F7366"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mallCaps/>
          <w:sz w:val="21"/>
          <w:szCs w:val="21"/>
          <w:vertAlign w:val="subscript"/>
        </w:rPr>
      </w:pPr>
    </w:p>
    <w:p w14:paraId="14133305" w14:textId="77777777" w:rsidR="000F7366" w:rsidRPr="00C01286" w:rsidRDefault="000F7366"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mallCaps/>
          <w:sz w:val="21"/>
          <w:szCs w:val="21"/>
        </w:rPr>
      </w:pPr>
    </w:p>
    <w:p w14:paraId="31312D4B" w14:textId="77777777" w:rsidR="00845395" w:rsidRPr="00E22AD9" w:rsidRDefault="00845395" w:rsidP="00845395">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1"/>
          <w:szCs w:val="21"/>
        </w:rPr>
      </w:pPr>
      <w:r w:rsidRPr="00E22AD9">
        <w:rPr>
          <w:rFonts w:ascii="Tahoma" w:hAnsi="Tahoma" w:cs="Tahoma"/>
          <w:b/>
          <w:sz w:val="21"/>
          <w:szCs w:val="21"/>
        </w:rPr>
        <w:t xml:space="preserve">GYŐRI EVANGÉLIKUS EGYHÁZKÖZSÉG </w:t>
      </w:r>
    </w:p>
    <w:p w14:paraId="7AA13FE9" w14:textId="46A363B9" w:rsidR="00D1738F" w:rsidRPr="00E22AD9" w:rsidRDefault="00845395" w:rsidP="00845395">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1"/>
          <w:szCs w:val="21"/>
          <w:highlight w:val="yellow"/>
        </w:rPr>
      </w:pPr>
      <w:r w:rsidRPr="00E22AD9">
        <w:rPr>
          <w:rFonts w:ascii="Tahoma" w:hAnsi="Tahoma" w:cs="Tahoma"/>
          <w:b/>
          <w:sz w:val="21"/>
          <w:szCs w:val="21"/>
        </w:rPr>
        <w:t>9025 GYŐR, PETŐFI TÉR 2.</w:t>
      </w:r>
    </w:p>
    <w:p w14:paraId="171DC263" w14:textId="77777777" w:rsidR="006E25CA" w:rsidRPr="00C01286" w:rsidRDefault="006E25C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6BB70370" w14:textId="77777777" w:rsidR="000F7366" w:rsidRPr="00C01286" w:rsidRDefault="000F7366"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670BD7B8" w14:textId="77777777" w:rsidR="00FA3D13" w:rsidRPr="00C01286" w:rsidRDefault="00FA3D13"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4C5FADBF" w14:textId="77777777" w:rsidR="00FA3D13" w:rsidRPr="00C01286" w:rsidRDefault="00FA3D13"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0D99548D" w14:textId="77777777" w:rsidR="00FA3D13" w:rsidRPr="00C01286" w:rsidRDefault="00FA3D13"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4E4D68BC" w14:textId="77777777" w:rsidR="006E25CA" w:rsidRPr="00C01286" w:rsidRDefault="006E25C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0AB7C107" w14:textId="77777777" w:rsidR="00700E96" w:rsidRPr="00C01286" w:rsidRDefault="00700E96"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4674DD05" w14:textId="77777777" w:rsidR="00700E96" w:rsidRPr="00C01286" w:rsidRDefault="00700E96"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0C4FDA7E" w14:textId="02A89EEA" w:rsidR="00700E96" w:rsidRPr="005E5F48" w:rsidRDefault="005E5F48" w:rsidP="005E5F48">
      <w:pPr>
        <w:pBdr>
          <w:top w:val="single" w:sz="4" w:space="1" w:color="auto"/>
          <w:left w:val="single" w:sz="4" w:space="4" w:color="auto"/>
          <w:bottom w:val="single" w:sz="4" w:space="1" w:color="auto"/>
          <w:right w:val="single" w:sz="4" w:space="4" w:color="auto"/>
        </w:pBdr>
        <w:shd w:val="clear" w:color="auto" w:fill="C6D9F1" w:themeFill="text2" w:themeFillTint="33"/>
        <w:spacing w:before="60" w:after="60" w:line="240" w:lineRule="auto"/>
        <w:jc w:val="center"/>
        <w:rPr>
          <w:rFonts w:ascii="Tahoma" w:hAnsi="Tahoma" w:cs="Tahoma"/>
          <w:b/>
          <w:sz w:val="21"/>
          <w:szCs w:val="21"/>
        </w:rPr>
      </w:pPr>
      <w:ins w:id="0" w:author="Kalánová Nikoleta" w:date="2018-03-27T08:57:00Z">
        <w:r w:rsidRPr="00B30AAC">
          <w:rPr>
            <w:rFonts w:ascii="Tahoma" w:hAnsi="Tahoma" w:cs="Tahoma"/>
            <w:b/>
            <w:sz w:val="21"/>
            <w:szCs w:val="21"/>
            <w:highlight w:val="yellow"/>
          </w:rPr>
          <w:t>MÓDOSÍTOTT</w:t>
        </w:r>
        <w:r>
          <w:rPr>
            <w:rStyle w:val="Lbjegyzet-hivatkozs"/>
            <w:rFonts w:ascii="Tahoma" w:hAnsi="Tahoma" w:cs="Tahoma"/>
            <w:b/>
            <w:sz w:val="21"/>
            <w:szCs w:val="21"/>
            <w:highlight w:val="yellow"/>
          </w:rPr>
          <w:footnoteReference w:id="2"/>
        </w:r>
      </w:ins>
    </w:p>
    <w:p w14:paraId="6E7DC6CC" w14:textId="77777777" w:rsidR="00291710" w:rsidRPr="00C01286" w:rsidRDefault="006C0497"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1"/>
          <w:szCs w:val="21"/>
        </w:rPr>
      </w:pPr>
      <w:r>
        <w:rPr>
          <w:rFonts w:ascii="Tahoma" w:hAnsi="Tahoma" w:cs="Tahoma"/>
          <w:b/>
          <w:sz w:val="21"/>
          <w:szCs w:val="21"/>
        </w:rPr>
        <w:t>AJÁNLATTÉTEL</w:t>
      </w:r>
      <w:r w:rsidRPr="00C01286">
        <w:rPr>
          <w:rFonts w:ascii="Tahoma" w:hAnsi="Tahoma" w:cs="Tahoma"/>
          <w:b/>
          <w:sz w:val="21"/>
          <w:szCs w:val="21"/>
        </w:rPr>
        <w:t xml:space="preserve">I </w:t>
      </w:r>
      <w:r w:rsidR="00DE3CF5" w:rsidRPr="00C01286">
        <w:rPr>
          <w:rFonts w:ascii="Tahoma" w:hAnsi="Tahoma" w:cs="Tahoma"/>
          <w:b/>
          <w:sz w:val="21"/>
          <w:szCs w:val="21"/>
        </w:rPr>
        <w:t>FELHÍVÁS</w:t>
      </w:r>
    </w:p>
    <w:p w14:paraId="6A4074B2" w14:textId="77777777" w:rsidR="006F67E6" w:rsidRPr="00C01286" w:rsidRDefault="006504E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1"/>
          <w:szCs w:val="21"/>
        </w:rPr>
      </w:pPr>
      <w:r w:rsidRPr="00C01286">
        <w:rPr>
          <w:rFonts w:ascii="Tahoma" w:hAnsi="Tahoma" w:cs="Tahoma"/>
          <w:b/>
          <w:sz w:val="21"/>
          <w:szCs w:val="21"/>
        </w:rPr>
        <w:t xml:space="preserve">ÉS </w:t>
      </w:r>
      <w:r w:rsidR="00347656">
        <w:rPr>
          <w:rFonts w:ascii="Tahoma" w:hAnsi="Tahoma" w:cs="Tahoma"/>
          <w:b/>
          <w:sz w:val="21"/>
          <w:szCs w:val="21"/>
        </w:rPr>
        <w:t xml:space="preserve">KÖZBESZERZÉSI </w:t>
      </w:r>
      <w:r w:rsidR="00347656" w:rsidRPr="00C01286">
        <w:rPr>
          <w:rFonts w:ascii="Tahoma" w:hAnsi="Tahoma" w:cs="Tahoma"/>
          <w:b/>
          <w:sz w:val="21"/>
          <w:szCs w:val="21"/>
        </w:rPr>
        <w:t>DOKUMENT</w:t>
      </w:r>
      <w:r w:rsidR="00347656">
        <w:rPr>
          <w:rFonts w:ascii="Tahoma" w:hAnsi="Tahoma" w:cs="Tahoma"/>
          <w:b/>
          <w:sz w:val="21"/>
          <w:szCs w:val="21"/>
        </w:rPr>
        <w:t>UMOK</w:t>
      </w:r>
    </w:p>
    <w:p w14:paraId="45C9C2C8" w14:textId="77777777" w:rsidR="000F7366" w:rsidRPr="00C01286" w:rsidRDefault="000F7366"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rPr>
      </w:pPr>
    </w:p>
    <w:p w14:paraId="68423EA2" w14:textId="77777777" w:rsidR="000F7366" w:rsidRPr="00C01286" w:rsidRDefault="000F7366"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5069ADBC" w14:textId="77777777" w:rsidR="000F7366" w:rsidRPr="00C01286" w:rsidRDefault="000F7366"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013AD9D2" w14:textId="77777777" w:rsidR="005C364A" w:rsidRPr="00C01286" w:rsidRDefault="005C364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49C2FC92" w14:textId="77777777" w:rsidR="000F7366" w:rsidRPr="00C01286" w:rsidRDefault="000F7366"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18CCC7A4" w14:textId="07B3ECC4" w:rsidR="00845395" w:rsidRPr="00845395" w:rsidRDefault="00845395" w:rsidP="00845395">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bCs/>
          <w:sz w:val="21"/>
          <w:szCs w:val="21"/>
        </w:rPr>
      </w:pPr>
      <w:r>
        <w:rPr>
          <w:rFonts w:ascii="Tahoma" w:hAnsi="Tahoma" w:cs="Tahoma"/>
          <w:b/>
          <w:bCs/>
          <w:sz w:val="21"/>
          <w:szCs w:val="21"/>
        </w:rPr>
        <w:t>„</w:t>
      </w:r>
      <w:r w:rsidRPr="00845395">
        <w:rPr>
          <w:rFonts w:ascii="Tahoma" w:hAnsi="Tahoma" w:cs="Tahoma"/>
          <w:b/>
          <w:bCs/>
          <w:sz w:val="21"/>
          <w:szCs w:val="21"/>
        </w:rPr>
        <w:t>INSULA LUTHERANA ÉPÜLETEGYÜTTES</w:t>
      </w:r>
    </w:p>
    <w:p w14:paraId="7E55BC59" w14:textId="0F3FDCC8" w:rsidR="00BB21CA" w:rsidRDefault="00845395" w:rsidP="00845395">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bCs/>
          <w:sz w:val="21"/>
          <w:szCs w:val="21"/>
        </w:rPr>
      </w:pPr>
      <w:r w:rsidRPr="00845395">
        <w:rPr>
          <w:rFonts w:ascii="Tahoma" w:hAnsi="Tahoma" w:cs="Tahoma"/>
          <w:b/>
          <w:bCs/>
          <w:sz w:val="21"/>
          <w:szCs w:val="21"/>
        </w:rPr>
        <w:t>SZERETETHÁZ ÉPÜLET FELÚJÍTÁSA</w:t>
      </w:r>
      <w:r w:rsidR="0079026F">
        <w:rPr>
          <w:rFonts w:ascii="Tahoma" w:hAnsi="Tahoma" w:cs="Tahoma"/>
          <w:b/>
          <w:bCs/>
          <w:sz w:val="21"/>
          <w:szCs w:val="21"/>
        </w:rPr>
        <w:t>- II. ÜTEM</w:t>
      </w:r>
      <w:r>
        <w:rPr>
          <w:rFonts w:ascii="Tahoma" w:hAnsi="Tahoma" w:cs="Tahoma"/>
          <w:b/>
          <w:bCs/>
          <w:sz w:val="21"/>
          <w:szCs w:val="21"/>
        </w:rPr>
        <w:t>”</w:t>
      </w:r>
    </w:p>
    <w:p w14:paraId="3A27A04A" w14:textId="77777777" w:rsidR="006C0497" w:rsidRDefault="006C0497"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bCs/>
          <w:sz w:val="21"/>
          <w:szCs w:val="21"/>
        </w:rPr>
      </w:pPr>
    </w:p>
    <w:p w14:paraId="1D3CF766" w14:textId="77777777" w:rsidR="00A7371A" w:rsidRPr="00C01286" w:rsidRDefault="00A7371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rPr>
      </w:pPr>
    </w:p>
    <w:p w14:paraId="46EBC697" w14:textId="77777777" w:rsidR="00291710" w:rsidRPr="00C01286" w:rsidRDefault="00DE3CF5"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1"/>
          <w:szCs w:val="21"/>
        </w:rPr>
      </w:pPr>
      <w:r w:rsidRPr="00C01286">
        <w:rPr>
          <w:rFonts w:ascii="Tahoma" w:hAnsi="Tahoma" w:cs="Tahoma"/>
          <w:b/>
          <w:sz w:val="21"/>
          <w:szCs w:val="21"/>
        </w:rPr>
        <w:t>TÁRGYÚ</w:t>
      </w:r>
    </w:p>
    <w:p w14:paraId="5E2E7415" w14:textId="77777777" w:rsidR="00291710" w:rsidRDefault="00291710"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caps/>
          <w:sz w:val="21"/>
          <w:szCs w:val="21"/>
        </w:rPr>
      </w:pPr>
    </w:p>
    <w:p w14:paraId="372832AE" w14:textId="77777777" w:rsidR="00416B51" w:rsidRDefault="00416B51"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caps/>
          <w:sz w:val="21"/>
          <w:szCs w:val="21"/>
        </w:rPr>
      </w:pPr>
    </w:p>
    <w:p w14:paraId="1C2D0A04" w14:textId="77777777" w:rsidR="006C0497" w:rsidRPr="00C01286" w:rsidRDefault="006C0497"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caps/>
          <w:sz w:val="21"/>
          <w:szCs w:val="21"/>
        </w:rPr>
      </w:pPr>
    </w:p>
    <w:p w14:paraId="06E5F5E7" w14:textId="77777777" w:rsidR="006C68DF" w:rsidRPr="006C0497" w:rsidRDefault="006C68DF"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0"/>
          <w:szCs w:val="21"/>
        </w:rPr>
      </w:pPr>
      <w:r w:rsidRPr="006C0497">
        <w:rPr>
          <w:rFonts w:ascii="Tahoma" w:hAnsi="Tahoma" w:cs="Tahoma"/>
          <w:b/>
          <w:sz w:val="20"/>
          <w:szCs w:val="21"/>
        </w:rPr>
        <w:t>KBT. HARMADIK RÉSZ,</w:t>
      </w:r>
      <w:r w:rsidR="00B71286">
        <w:rPr>
          <w:rFonts w:ascii="Tahoma" w:hAnsi="Tahoma" w:cs="Tahoma"/>
          <w:b/>
          <w:sz w:val="20"/>
          <w:szCs w:val="21"/>
        </w:rPr>
        <w:t xml:space="preserve"> </w:t>
      </w:r>
      <w:r w:rsidRPr="006C0497">
        <w:rPr>
          <w:rFonts w:ascii="Tahoma" w:hAnsi="Tahoma" w:cs="Tahoma"/>
          <w:b/>
          <w:sz w:val="20"/>
          <w:szCs w:val="21"/>
        </w:rPr>
        <w:t>UNIÓS ÉRTÉKHATÁR ALATTI</w:t>
      </w:r>
    </w:p>
    <w:p w14:paraId="3F17461B" w14:textId="77777777" w:rsidR="006C68DF" w:rsidRPr="006C0497" w:rsidRDefault="006C68DF"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0"/>
          <w:szCs w:val="21"/>
        </w:rPr>
      </w:pPr>
      <w:r w:rsidRPr="006C0497">
        <w:rPr>
          <w:rFonts w:ascii="Tahoma" w:hAnsi="Tahoma" w:cs="Tahoma"/>
          <w:b/>
          <w:sz w:val="20"/>
          <w:szCs w:val="21"/>
        </w:rPr>
        <w:t>HIRDETMÉNY NÉLKÜLI</w:t>
      </w:r>
      <w:r w:rsidR="00B71286">
        <w:rPr>
          <w:rFonts w:ascii="Tahoma" w:hAnsi="Tahoma" w:cs="Tahoma"/>
          <w:b/>
          <w:sz w:val="20"/>
          <w:szCs w:val="21"/>
        </w:rPr>
        <w:t xml:space="preserve"> NYÍLT</w:t>
      </w:r>
    </w:p>
    <w:p w14:paraId="7AE95392" w14:textId="77777777" w:rsidR="006C68DF" w:rsidRPr="006C0497" w:rsidRDefault="006C68DF"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caps/>
          <w:sz w:val="20"/>
          <w:szCs w:val="21"/>
        </w:rPr>
      </w:pPr>
      <w:r w:rsidRPr="006C0497">
        <w:rPr>
          <w:rFonts w:ascii="Tahoma" w:hAnsi="Tahoma" w:cs="Tahoma"/>
          <w:b/>
          <w:sz w:val="20"/>
          <w:szCs w:val="21"/>
        </w:rPr>
        <w:t>KBT. 115. § (1) BEKEZDÉS SZERINT</w:t>
      </w:r>
    </w:p>
    <w:p w14:paraId="6437F91B" w14:textId="77777777" w:rsidR="006C68DF" w:rsidRPr="006C0497" w:rsidRDefault="006C68DF"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0"/>
          <w:szCs w:val="21"/>
        </w:rPr>
      </w:pPr>
      <w:r w:rsidRPr="006C0497">
        <w:rPr>
          <w:rFonts w:ascii="Tahoma" w:hAnsi="Tahoma" w:cs="Tahoma"/>
          <w:b/>
          <w:sz w:val="20"/>
          <w:szCs w:val="21"/>
        </w:rPr>
        <w:t>KÖZBESZERZÉSI ELJÁRÁSHOZ</w:t>
      </w:r>
    </w:p>
    <w:p w14:paraId="525C5E65" w14:textId="77777777" w:rsidR="00D1738F" w:rsidRPr="00C01286" w:rsidRDefault="00D1738F"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rPr>
      </w:pPr>
    </w:p>
    <w:p w14:paraId="3C9E1D83" w14:textId="77777777" w:rsidR="00D1738F" w:rsidRPr="00C01286" w:rsidRDefault="00D1738F"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rPr>
      </w:pPr>
    </w:p>
    <w:p w14:paraId="18DEF5BF" w14:textId="77777777" w:rsidR="007A6C7D" w:rsidRPr="00C01286" w:rsidRDefault="007A6C7D"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rPr>
      </w:pPr>
    </w:p>
    <w:p w14:paraId="3C865AFB" w14:textId="77777777" w:rsidR="00A70175" w:rsidRPr="00C01286" w:rsidRDefault="00A70175"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rPr>
      </w:pPr>
    </w:p>
    <w:p w14:paraId="095D2AAD" w14:textId="77777777" w:rsidR="003A06D7" w:rsidRPr="00C01286" w:rsidRDefault="003A06D7"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rPr>
      </w:pPr>
    </w:p>
    <w:p w14:paraId="0B23527F" w14:textId="15819A83" w:rsidR="00911133" w:rsidRPr="00C01286" w:rsidRDefault="00911133"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rPr>
      </w:pPr>
    </w:p>
    <w:p w14:paraId="2ACA4A2E" w14:textId="77777777" w:rsidR="00D1738F" w:rsidRPr="00C01286" w:rsidRDefault="00D1738F"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rPr>
      </w:pPr>
    </w:p>
    <w:p w14:paraId="2D8C9D2E" w14:textId="2587BBC4" w:rsidR="00D1738F" w:rsidRPr="00C01286" w:rsidRDefault="006504E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1"/>
          <w:szCs w:val="21"/>
        </w:rPr>
      </w:pPr>
      <w:r w:rsidRPr="00C01286">
        <w:rPr>
          <w:rFonts w:ascii="Tahoma" w:hAnsi="Tahoma" w:cs="Tahoma"/>
          <w:b/>
          <w:sz w:val="21"/>
          <w:szCs w:val="21"/>
        </w:rPr>
        <w:t>201</w:t>
      </w:r>
      <w:r w:rsidR="00525147">
        <w:rPr>
          <w:rFonts w:ascii="Tahoma" w:hAnsi="Tahoma" w:cs="Tahoma"/>
          <w:b/>
          <w:sz w:val="21"/>
          <w:szCs w:val="21"/>
        </w:rPr>
        <w:t>8</w:t>
      </w:r>
      <w:r w:rsidRPr="00C01286">
        <w:rPr>
          <w:rFonts w:ascii="Tahoma" w:hAnsi="Tahoma" w:cs="Tahoma"/>
          <w:b/>
          <w:sz w:val="21"/>
          <w:szCs w:val="21"/>
        </w:rPr>
        <w:t>.</w:t>
      </w:r>
    </w:p>
    <w:p w14:paraId="0676B8B8" w14:textId="77777777" w:rsidR="006E25CA" w:rsidRPr="00C01286" w:rsidRDefault="006E25C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13991781" w14:textId="77777777" w:rsidR="00D1738F" w:rsidRPr="00C01286" w:rsidRDefault="006504EA" w:rsidP="00C01286">
      <w:pPr>
        <w:spacing w:before="60" w:after="60" w:line="240" w:lineRule="auto"/>
        <w:rPr>
          <w:rFonts w:ascii="Tahoma" w:hAnsi="Tahoma" w:cs="Tahoma"/>
          <w:b/>
          <w:sz w:val="21"/>
          <w:szCs w:val="21"/>
        </w:rPr>
      </w:pPr>
      <w:r w:rsidRPr="00C01286">
        <w:rPr>
          <w:rFonts w:ascii="Tahoma" w:hAnsi="Tahoma" w:cs="Tahoma"/>
          <w:b/>
          <w:sz w:val="21"/>
          <w:szCs w:val="21"/>
          <w:highlight w:val="yellow"/>
        </w:rPr>
        <w:br w:type="page"/>
      </w:r>
      <w:r w:rsidRPr="00C01286">
        <w:rPr>
          <w:rFonts w:ascii="Tahoma" w:hAnsi="Tahoma" w:cs="Tahoma"/>
          <w:b/>
          <w:sz w:val="21"/>
          <w:szCs w:val="21"/>
        </w:rPr>
        <w:lastRenderedPageBreak/>
        <w:t>ALAPINFORMÁCIÓK A KÖZBESZERZÉSI ELJÁRÁSRÓL</w:t>
      </w:r>
    </w:p>
    <w:p w14:paraId="73276D3A" w14:textId="77777777" w:rsidR="00D1738F" w:rsidRPr="00C01286" w:rsidRDefault="00D1738F" w:rsidP="00C01286">
      <w:pPr>
        <w:spacing w:before="60" w:after="60" w:line="240" w:lineRule="auto"/>
        <w:rPr>
          <w:rFonts w:ascii="Tahoma" w:hAnsi="Tahoma" w:cs="Tahoma"/>
          <w:sz w:val="21"/>
          <w:szCs w:val="21"/>
        </w:rPr>
      </w:pPr>
    </w:p>
    <w:p w14:paraId="4A964135" w14:textId="61FFC3D4" w:rsidR="00C0034A" w:rsidRPr="00B07DED" w:rsidRDefault="00CE271C" w:rsidP="00C0034A">
      <w:pPr>
        <w:suppressAutoHyphens/>
        <w:autoSpaceDE w:val="0"/>
        <w:spacing w:after="0" w:line="100" w:lineRule="atLeast"/>
        <w:jc w:val="both"/>
        <w:rPr>
          <w:rFonts w:ascii="Tahoma" w:hAnsi="Tahoma" w:cs="Tahoma"/>
          <w:sz w:val="21"/>
          <w:szCs w:val="21"/>
          <w:lang w:eastAsia="ar-SA"/>
        </w:rPr>
      </w:pPr>
      <w:r w:rsidRPr="00B07DED">
        <w:rPr>
          <w:rFonts w:ascii="Tahoma" w:hAnsi="Tahoma" w:cs="Tahoma"/>
          <w:sz w:val="21"/>
          <w:szCs w:val="21"/>
        </w:rPr>
        <w:t xml:space="preserve">Ajánlatkérő, </w:t>
      </w:r>
      <w:r w:rsidR="00B71177" w:rsidRPr="00B07DED">
        <w:rPr>
          <w:rFonts w:ascii="Tahoma" w:hAnsi="Tahoma" w:cs="Tahoma"/>
          <w:sz w:val="21"/>
          <w:szCs w:val="21"/>
        </w:rPr>
        <w:t xml:space="preserve">a </w:t>
      </w:r>
      <w:r w:rsidR="00845395" w:rsidRPr="00845395">
        <w:rPr>
          <w:rFonts w:ascii="Tahoma" w:hAnsi="Tahoma" w:cs="Tahoma"/>
          <w:sz w:val="21"/>
          <w:szCs w:val="21"/>
        </w:rPr>
        <w:t xml:space="preserve">Győri Evangélikus Egyházközség </w:t>
      </w:r>
      <w:r w:rsidRPr="00B07DED">
        <w:rPr>
          <w:rFonts w:ascii="Tahoma" w:hAnsi="Tahoma" w:cs="Tahoma"/>
          <w:sz w:val="21"/>
          <w:szCs w:val="21"/>
        </w:rPr>
        <w:t xml:space="preserve">nevében ezennel felkérem, hogy a </w:t>
      </w:r>
      <w:r w:rsidR="00525147">
        <w:rPr>
          <w:rFonts w:ascii="Tahoma" w:hAnsi="Tahoma" w:cs="Tahoma"/>
          <w:b/>
          <w:sz w:val="21"/>
          <w:szCs w:val="21"/>
        </w:rPr>
        <w:t xml:space="preserve">2018. </w:t>
      </w:r>
      <w:bookmarkStart w:id="3" w:name="_GoBack"/>
      <w:r w:rsidR="00E627D4">
        <w:rPr>
          <w:rFonts w:ascii="Tahoma" w:hAnsi="Tahoma" w:cs="Tahoma"/>
          <w:b/>
          <w:sz w:val="21"/>
          <w:szCs w:val="21"/>
        </w:rPr>
        <w:t>március</w:t>
      </w:r>
      <w:bookmarkEnd w:id="3"/>
      <w:r w:rsidR="00845395">
        <w:rPr>
          <w:rFonts w:ascii="Tahoma" w:hAnsi="Tahoma" w:cs="Tahoma"/>
          <w:b/>
          <w:sz w:val="21"/>
          <w:szCs w:val="21"/>
        </w:rPr>
        <w:t xml:space="preserve"> </w:t>
      </w:r>
      <w:r w:rsidR="001E4BD4">
        <w:rPr>
          <w:rFonts w:ascii="Tahoma" w:hAnsi="Tahoma" w:cs="Tahoma"/>
          <w:b/>
          <w:sz w:val="21"/>
          <w:szCs w:val="21"/>
        </w:rPr>
        <w:t>21.</w:t>
      </w:r>
      <w:r w:rsidR="00936557" w:rsidRPr="00B07DED">
        <w:rPr>
          <w:rFonts w:ascii="Tahoma" w:hAnsi="Tahoma" w:cs="Tahoma"/>
          <w:sz w:val="21"/>
          <w:szCs w:val="21"/>
        </w:rPr>
        <w:t xml:space="preserve"> </w:t>
      </w:r>
      <w:r w:rsidRPr="00B07DED">
        <w:rPr>
          <w:rFonts w:ascii="Tahoma" w:hAnsi="Tahoma" w:cs="Tahoma"/>
          <w:sz w:val="21"/>
          <w:szCs w:val="21"/>
        </w:rPr>
        <w:t>napján megküldött</w:t>
      </w:r>
      <w:ins w:id="4" w:author="Kalánová Nikoleta" w:date="2018-03-27T08:58:00Z">
        <w:r w:rsidR="005E5F48">
          <w:rPr>
            <w:rFonts w:ascii="Tahoma" w:hAnsi="Tahoma" w:cs="Tahoma"/>
            <w:sz w:val="21"/>
            <w:szCs w:val="21"/>
          </w:rPr>
          <w:t xml:space="preserve"> </w:t>
        </w:r>
        <w:r w:rsidR="005E5F48" w:rsidRPr="005E5F48">
          <w:rPr>
            <w:rFonts w:ascii="Tahoma" w:hAnsi="Tahoma" w:cs="Tahoma"/>
            <w:sz w:val="21"/>
            <w:szCs w:val="21"/>
            <w:highlight w:val="yellow"/>
          </w:rPr>
          <w:t>és 2018. március 27. napján módosított</w:t>
        </w:r>
      </w:ins>
      <w:r w:rsidRPr="00B07DED">
        <w:rPr>
          <w:rFonts w:ascii="Tahoma" w:hAnsi="Tahoma" w:cs="Tahoma"/>
          <w:sz w:val="21"/>
          <w:szCs w:val="21"/>
        </w:rPr>
        <w:t xml:space="preserve"> ajánlattételi felhívás, valamint a közbeszerzési dokumentumokban </w:t>
      </w:r>
      <w:bookmarkStart w:id="5" w:name="_Hlk482699884"/>
      <w:r w:rsidR="0065552C">
        <w:rPr>
          <w:rFonts w:ascii="Tahoma" w:hAnsi="Tahoma" w:cs="Tahoma"/>
          <w:sz w:val="21"/>
          <w:szCs w:val="21"/>
        </w:rPr>
        <w:t xml:space="preserve">(a továbbiakban: közbeszerzési dokumentumok vagy dokumentáció) </w:t>
      </w:r>
      <w:bookmarkEnd w:id="5"/>
      <w:r w:rsidRPr="00B07DED">
        <w:rPr>
          <w:rFonts w:ascii="Tahoma" w:hAnsi="Tahoma" w:cs="Tahoma"/>
          <w:sz w:val="21"/>
          <w:szCs w:val="21"/>
        </w:rPr>
        <w:t>leírtak szerint tegye meg ajánlatát a jelen közbeszerzés tárgyát képező feladatok megvalósítására.</w:t>
      </w:r>
    </w:p>
    <w:p w14:paraId="015060E7" w14:textId="77777777" w:rsidR="00B275DF" w:rsidRPr="00B07DED" w:rsidRDefault="00B275DF" w:rsidP="00C0034A">
      <w:pPr>
        <w:spacing w:after="0" w:line="240" w:lineRule="auto"/>
        <w:jc w:val="both"/>
        <w:outlineLvl w:val="0"/>
        <w:rPr>
          <w:rFonts w:ascii="Tahoma" w:hAnsi="Tahoma" w:cs="Tahoma"/>
          <w:sz w:val="21"/>
          <w:szCs w:val="21"/>
        </w:rPr>
      </w:pPr>
    </w:p>
    <w:p w14:paraId="03A23ECF" w14:textId="77777777" w:rsidR="005C364A" w:rsidRPr="00B07DED" w:rsidRDefault="00B275DF" w:rsidP="00044AD0">
      <w:pPr>
        <w:spacing w:after="0" w:line="240" w:lineRule="auto"/>
        <w:jc w:val="both"/>
        <w:outlineLvl w:val="0"/>
        <w:rPr>
          <w:rFonts w:ascii="Tahoma" w:hAnsi="Tahoma" w:cs="Tahoma"/>
          <w:sz w:val="21"/>
          <w:szCs w:val="21"/>
          <w:u w:val="single"/>
        </w:rPr>
      </w:pPr>
      <w:r w:rsidRPr="00B07DED">
        <w:rPr>
          <w:rFonts w:ascii="Tahoma" w:hAnsi="Tahoma" w:cs="Tahoma"/>
          <w:sz w:val="21"/>
          <w:szCs w:val="21"/>
          <w:u w:val="single"/>
        </w:rPr>
        <w:t>Ajánlatkérőre vonatkozó információk:</w:t>
      </w:r>
    </w:p>
    <w:p w14:paraId="2453CFEB" w14:textId="77777777" w:rsidR="00845395" w:rsidRPr="00845395" w:rsidRDefault="00845395" w:rsidP="00845395">
      <w:pPr>
        <w:pStyle w:val="Alaprtelmezett"/>
        <w:spacing w:after="0" w:line="240" w:lineRule="auto"/>
        <w:jc w:val="both"/>
        <w:rPr>
          <w:rFonts w:ascii="Tahoma" w:hAnsi="Tahoma" w:cs="Tahoma"/>
          <w:color w:val="auto"/>
          <w:sz w:val="21"/>
          <w:szCs w:val="21"/>
        </w:rPr>
      </w:pPr>
      <w:r w:rsidRPr="00845395">
        <w:rPr>
          <w:rFonts w:ascii="Tahoma" w:hAnsi="Tahoma" w:cs="Tahoma"/>
          <w:color w:val="auto"/>
          <w:sz w:val="21"/>
          <w:szCs w:val="21"/>
        </w:rPr>
        <w:t>GYŐRI EVANGÉLIKUS EGYHÁZKÖZSÉG</w:t>
      </w:r>
    </w:p>
    <w:p w14:paraId="3E5C1D66" w14:textId="77777777" w:rsidR="00845395" w:rsidRPr="00845395" w:rsidRDefault="00845395" w:rsidP="00845395">
      <w:pPr>
        <w:pStyle w:val="Alaprtelmezett"/>
        <w:spacing w:after="0" w:line="240" w:lineRule="auto"/>
        <w:jc w:val="both"/>
        <w:rPr>
          <w:rFonts w:ascii="Tahoma" w:hAnsi="Tahoma" w:cs="Tahoma"/>
          <w:color w:val="auto"/>
          <w:sz w:val="21"/>
          <w:szCs w:val="21"/>
        </w:rPr>
      </w:pPr>
      <w:r w:rsidRPr="00845395">
        <w:rPr>
          <w:rFonts w:ascii="Tahoma" w:hAnsi="Tahoma" w:cs="Tahoma"/>
          <w:color w:val="auto"/>
          <w:sz w:val="21"/>
          <w:szCs w:val="21"/>
        </w:rPr>
        <w:t>9025 Győr II., Petőfi tér 2.</w:t>
      </w:r>
    </w:p>
    <w:p w14:paraId="6EE0A047" w14:textId="77777777" w:rsidR="00845395" w:rsidRPr="00845395" w:rsidRDefault="00845395" w:rsidP="00845395">
      <w:pPr>
        <w:pStyle w:val="Alaprtelmezett"/>
        <w:spacing w:after="0" w:line="240" w:lineRule="auto"/>
        <w:jc w:val="both"/>
        <w:rPr>
          <w:rFonts w:ascii="Tahoma" w:hAnsi="Tahoma" w:cs="Tahoma"/>
          <w:color w:val="auto"/>
          <w:sz w:val="21"/>
          <w:szCs w:val="21"/>
        </w:rPr>
      </w:pPr>
      <w:r w:rsidRPr="00845395">
        <w:rPr>
          <w:rFonts w:ascii="Tahoma" w:hAnsi="Tahoma" w:cs="Tahoma"/>
          <w:color w:val="auto"/>
          <w:sz w:val="21"/>
          <w:szCs w:val="21"/>
        </w:rPr>
        <w:t xml:space="preserve">Címzett: Dr. </w:t>
      </w:r>
      <w:proofErr w:type="spellStart"/>
      <w:r w:rsidRPr="00845395">
        <w:rPr>
          <w:rFonts w:ascii="Tahoma" w:hAnsi="Tahoma" w:cs="Tahoma"/>
          <w:color w:val="auto"/>
          <w:sz w:val="21"/>
          <w:szCs w:val="21"/>
        </w:rPr>
        <w:t>Galli</w:t>
      </w:r>
      <w:proofErr w:type="spellEnd"/>
      <w:r w:rsidRPr="00845395">
        <w:rPr>
          <w:rFonts w:ascii="Tahoma" w:hAnsi="Tahoma" w:cs="Tahoma"/>
          <w:color w:val="auto"/>
          <w:sz w:val="21"/>
          <w:szCs w:val="21"/>
        </w:rPr>
        <w:t xml:space="preserve"> Csaba</w:t>
      </w:r>
    </w:p>
    <w:p w14:paraId="3A71B5E9" w14:textId="77777777" w:rsidR="00845395" w:rsidRPr="00845395" w:rsidRDefault="00845395" w:rsidP="00845395">
      <w:pPr>
        <w:pStyle w:val="Alaprtelmezett"/>
        <w:spacing w:after="0" w:line="240" w:lineRule="auto"/>
        <w:jc w:val="both"/>
        <w:rPr>
          <w:rFonts w:ascii="Tahoma" w:hAnsi="Tahoma" w:cs="Tahoma"/>
          <w:color w:val="auto"/>
          <w:sz w:val="21"/>
          <w:szCs w:val="21"/>
        </w:rPr>
      </w:pPr>
      <w:r w:rsidRPr="00845395">
        <w:rPr>
          <w:rFonts w:ascii="Tahoma" w:hAnsi="Tahoma" w:cs="Tahoma"/>
          <w:color w:val="auto"/>
          <w:sz w:val="21"/>
          <w:szCs w:val="21"/>
        </w:rPr>
        <w:t>Tel: 06-96-524-708</w:t>
      </w:r>
    </w:p>
    <w:p w14:paraId="375C77B3" w14:textId="77777777" w:rsidR="00845395" w:rsidRPr="00845395" w:rsidRDefault="00845395" w:rsidP="00845395">
      <w:pPr>
        <w:pStyle w:val="Alaprtelmezett"/>
        <w:spacing w:after="0" w:line="240" w:lineRule="auto"/>
        <w:jc w:val="both"/>
        <w:rPr>
          <w:rFonts w:ascii="Tahoma" w:hAnsi="Tahoma" w:cs="Tahoma"/>
          <w:color w:val="auto"/>
          <w:sz w:val="21"/>
          <w:szCs w:val="21"/>
        </w:rPr>
      </w:pPr>
      <w:r w:rsidRPr="00845395">
        <w:rPr>
          <w:rFonts w:ascii="Tahoma" w:hAnsi="Tahoma" w:cs="Tahoma"/>
          <w:color w:val="auto"/>
          <w:sz w:val="21"/>
          <w:szCs w:val="21"/>
        </w:rPr>
        <w:t>Fax: 06-96-524-709</w:t>
      </w:r>
    </w:p>
    <w:p w14:paraId="1223BF91" w14:textId="11A62A89" w:rsidR="00B275DF" w:rsidRDefault="00845395" w:rsidP="00845395">
      <w:pPr>
        <w:pStyle w:val="Alaprtelmezett"/>
        <w:tabs>
          <w:tab w:val="clear" w:pos="708"/>
        </w:tabs>
        <w:spacing w:after="0" w:line="240" w:lineRule="auto"/>
        <w:jc w:val="both"/>
        <w:rPr>
          <w:rFonts w:ascii="Tahoma" w:hAnsi="Tahoma" w:cs="Tahoma"/>
          <w:color w:val="auto"/>
          <w:sz w:val="21"/>
          <w:szCs w:val="21"/>
        </w:rPr>
      </w:pPr>
      <w:r w:rsidRPr="00845395">
        <w:rPr>
          <w:rFonts w:ascii="Tahoma" w:hAnsi="Tahoma" w:cs="Tahoma"/>
          <w:color w:val="auto"/>
          <w:sz w:val="21"/>
          <w:szCs w:val="21"/>
        </w:rPr>
        <w:t xml:space="preserve">E-mail: </w:t>
      </w:r>
      <w:hyperlink r:id="rId8" w:history="1">
        <w:r w:rsidRPr="00000ED6">
          <w:rPr>
            <w:rStyle w:val="Hiperhivatkozs"/>
            <w:rFonts w:ascii="Tahoma" w:hAnsi="Tahoma" w:cs="Tahoma"/>
            <w:sz w:val="21"/>
            <w:szCs w:val="21"/>
          </w:rPr>
          <w:t>gallics@sze.hu</w:t>
        </w:r>
      </w:hyperlink>
    </w:p>
    <w:p w14:paraId="1E07D576" w14:textId="77777777" w:rsidR="00845395" w:rsidRPr="00B07DED" w:rsidRDefault="00845395" w:rsidP="00845395">
      <w:pPr>
        <w:pStyle w:val="Alaprtelmezett"/>
        <w:tabs>
          <w:tab w:val="clear" w:pos="708"/>
        </w:tabs>
        <w:spacing w:after="0" w:line="240" w:lineRule="auto"/>
        <w:jc w:val="both"/>
        <w:rPr>
          <w:rFonts w:ascii="Tahoma" w:hAnsi="Tahoma" w:cs="Tahoma"/>
          <w:color w:val="auto"/>
          <w:sz w:val="21"/>
          <w:szCs w:val="21"/>
          <w:highlight w:val="yellow"/>
        </w:rPr>
      </w:pPr>
    </w:p>
    <w:p w14:paraId="0078DC05" w14:textId="77777777" w:rsidR="00D26D79" w:rsidRPr="00B07DED" w:rsidRDefault="00D26D79" w:rsidP="00044AD0">
      <w:pPr>
        <w:pStyle w:val="Alaprtelmezett"/>
        <w:spacing w:after="0" w:line="240" w:lineRule="auto"/>
        <w:jc w:val="both"/>
        <w:rPr>
          <w:rFonts w:ascii="Tahoma" w:hAnsi="Tahoma" w:cs="Tahoma"/>
          <w:color w:val="auto"/>
          <w:sz w:val="21"/>
          <w:szCs w:val="21"/>
          <w:u w:val="single"/>
        </w:rPr>
      </w:pPr>
      <w:r w:rsidRPr="00B07DED">
        <w:rPr>
          <w:rFonts w:ascii="Tahoma" w:hAnsi="Tahoma" w:cs="Tahoma"/>
          <w:color w:val="auto"/>
          <w:sz w:val="21"/>
          <w:szCs w:val="21"/>
          <w:u w:val="single"/>
        </w:rPr>
        <w:t>Lebonyolító szervezet:</w:t>
      </w:r>
    </w:p>
    <w:p w14:paraId="24A5B756" w14:textId="6067EE6F" w:rsidR="00845395" w:rsidRPr="00B07DED" w:rsidRDefault="00845395" w:rsidP="00044AD0">
      <w:pPr>
        <w:pStyle w:val="Alaprtelmezett"/>
        <w:spacing w:after="0" w:line="240" w:lineRule="auto"/>
        <w:jc w:val="both"/>
        <w:rPr>
          <w:rFonts w:ascii="Tahoma" w:hAnsi="Tahoma" w:cs="Tahoma"/>
          <w:color w:val="auto"/>
          <w:sz w:val="21"/>
          <w:szCs w:val="21"/>
        </w:rPr>
      </w:pPr>
      <w:r>
        <w:rPr>
          <w:rFonts w:ascii="Tahoma" w:hAnsi="Tahoma" w:cs="Tahoma"/>
          <w:color w:val="auto"/>
          <w:sz w:val="21"/>
          <w:szCs w:val="21"/>
        </w:rPr>
        <w:t>ÉSZ-KER Zrt.</w:t>
      </w:r>
    </w:p>
    <w:p w14:paraId="2C1589A5" w14:textId="77777777" w:rsidR="00D26D79" w:rsidRPr="00B07DED" w:rsidRDefault="00D26D79" w:rsidP="00044AD0">
      <w:pPr>
        <w:pStyle w:val="Alaprtelmezett"/>
        <w:spacing w:after="0" w:line="240" w:lineRule="auto"/>
        <w:jc w:val="both"/>
        <w:rPr>
          <w:rFonts w:ascii="Tahoma" w:hAnsi="Tahoma" w:cs="Tahoma"/>
          <w:color w:val="auto"/>
          <w:sz w:val="21"/>
          <w:szCs w:val="21"/>
        </w:rPr>
      </w:pPr>
      <w:r w:rsidRPr="00B07DED">
        <w:rPr>
          <w:rFonts w:ascii="Tahoma" w:hAnsi="Tahoma" w:cs="Tahoma"/>
          <w:color w:val="auto"/>
          <w:sz w:val="21"/>
          <w:szCs w:val="21"/>
        </w:rPr>
        <w:t>1026 Budapest, Pasaréti út 83.</w:t>
      </w:r>
    </w:p>
    <w:p w14:paraId="514E423A" w14:textId="77777777" w:rsidR="00D26D79" w:rsidRPr="00B07DED" w:rsidRDefault="00D26D79" w:rsidP="00044AD0">
      <w:pPr>
        <w:pStyle w:val="Alaprtelmezett"/>
        <w:spacing w:after="0" w:line="240" w:lineRule="auto"/>
        <w:jc w:val="both"/>
        <w:rPr>
          <w:rFonts w:ascii="Tahoma" w:hAnsi="Tahoma" w:cs="Tahoma"/>
          <w:color w:val="auto"/>
          <w:sz w:val="21"/>
          <w:szCs w:val="21"/>
        </w:rPr>
      </w:pPr>
      <w:r w:rsidRPr="00B07DED">
        <w:rPr>
          <w:rFonts w:ascii="Tahoma" w:hAnsi="Tahoma" w:cs="Tahoma"/>
          <w:color w:val="auto"/>
          <w:sz w:val="21"/>
          <w:szCs w:val="21"/>
        </w:rPr>
        <w:t xml:space="preserve">Telefon: </w:t>
      </w:r>
      <w:r w:rsidR="002030B7" w:rsidRPr="00B07DED">
        <w:rPr>
          <w:rFonts w:ascii="Tahoma" w:hAnsi="Tahoma" w:cs="Tahoma"/>
          <w:color w:val="auto"/>
          <w:sz w:val="21"/>
          <w:szCs w:val="21"/>
        </w:rPr>
        <w:t>+</w:t>
      </w:r>
      <w:r w:rsidR="002030B7" w:rsidRPr="00B07DED">
        <w:rPr>
          <w:rFonts w:ascii="Tahoma" w:hAnsi="Tahoma" w:cs="Tahoma"/>
          <w:bCs/>
          <w:color w:val="auto"/>
          <w:sz w:val="21"/>
          <w:szCs w:val="21"/>
        </w:rPr>
        <w:t>36 1/788-8931</w:t>
      </w:r>
    </w:p>
    <w:p w14:paraId="424F8941" w14:textId="77777777" w:rsidR="00D26D79" w:rsidRPr="00B07DED" w:rsidRDefault="00D26D79" w:rsidP="00044AD0">
      <w:pPr>
        <w:pStyle w:val="Alaprtelmezett"/>
        <w:spacing w:after="0" w:line="240" w:lineRule="auto"/>
        <w:jc w:val="both"/>
        <w:rPr>
          <w:rFonts w:ascii="Tahoma" w:hAnsi="Tahoma" w:cs="Tahoma"/>
          <w:color w:val="auto"/>
          <w:sz w:val="21"/>
          <w:szCs w:val="21"/>
        </w:rPr>
      </w:pPr>
      <w:r w:rsidRPr="00B07DED">
        <w:rPr>
          <w:rFonts w:ascii="Tahoma" w:hAnsi="Tahoma" w:cs="Tahoma"/>
          <w:color w:val="auto"/>
          <w:sz w:val="21"/>
          <w:szCs w:val="21"/>
        </w:rPr>
        <w:t xml:space="preserve">Fax: </w:t>
      </w:r>
      <w:r w:rsidR="002030B7" w:rsidRPr="00B07DED">
        <w:rPr>
          <w:rFonts w:ascii="Tahoma" w:hAnsi="Tahoma" w:cs="Tahoma"/>
          <w:color w:val="auto"/>
          <w:sz w:val="21"/>
          <w:szCs w:val="21"/>
        </w:rPr>
        <w:t xml:space="preserve">+36 </w:t>
      </w:r>
      <w:r w:rsidRPr="00B07DED">
        <w:rPr>
          <w:rFonts w:ascii="Tahoma" w:hAnsi="Tahoma" w:cs="Tahoma"/>
          <w:color w:val="auto"/>
          <w:sz w:val="21"/>
          <w:szCs w:val="21"/>
        </w:rPr>
        <w:t>1/789-69-43</w:t>
      </w:r>
    </w:p>
    <w:p w14:paraId="005168D2" w14:textId="77777777" w:rsidR="00D26D79" w:rsidRPr="00B07DED" w:rsidRDefault="00D26D79" w:rsidP="00044AD0">
      <w:pPr>
        <w:pStyle w:val="Alaprtelmezett"/>
        <w:tabs>
          <w:tab w:val="clear" w:pos="708"/>
        </w:tabs>
        <w:spacing w:after="0" w:line="240" w:lineRule="auto"/>
        <w:jc w:val="both"/>
        <w:rPr>
          <w:rFonts w:ascii="Tahoma" w:hAnsi="Tahoma" w:cs="Tahoma"/>
          <w:color w:val="auto"/>
          <w:sz w:val="21"/>
          <w:szCs w:val="21"/>
        </w:rPr>
      </w:pPr>
      <w:r w:rsidRPr="00B07DED">
        <w:rPr>
          <w:rFonts w:ascii="Tahoma" w:hAnsi="Tahoma" w:cs="Tahoma"/>
          <w:color w:val="auto"/>
          <w:sz w:val="21"/>
          <w:szCs w:val="21"/>
        </w:rPr>
        <w:t xml:space="preserve">E-mail: </w:t>
      </w:r>
      <w:hyperlink r:id="rId9" w:history="1">
        <w:r w:rsidR="00AA489F" w:rsidRPr="00B07DED">
          <w:rPr>
            <w:rStyle w:val="Hiperhivatkozs"/>
            <w:rFonts w:ascii="Tahoma" w:hAnsi="Tahoma" w:cs="Tahoma"/>
            <w:sz w:val="21"/>
            <w:szCs w:val="21"/>
          </w:rPr>
          <w:t>eszker@eszker.eu</w:t>
        </w:r>
      </w:hyperlink>
    </w:p>
    <w:p w14:paraId="4E2EEA79" w14:textId="77777777" w:rsidR="00D26D79" w:rsidRPr="00B07DED" w:rsidRDefault="00D26D79" w:rsidP="00044AD0">
      <w:pPr>
        <w:pStyle w:val="Alaprtelmezett"/>
        <w:tabs>
          <w:tab w:val="clear" w:pos="708"/>
        </w:tabs>
        <w:spacing w:after="0" w:line="240" w:lineRule="auto"/>
        <w:jc w:val="both"/>
        <w:rPr>
          <w:rFonts w:ascii="Tahoma" w:hAnsi="Tahoma" w:cs="Tahoma"/>
          <w:color w:val="auto"/>
          <w:sz w:val="21"/>
          <w:szCs w:val="21"/>
          <w:highlight w:val="yellow"/>
        </w:rPr>
      </w:pPr>
    </w:p>
    <w:p w14:paraId="78E607E9" w14:textId="77777777" w:rsidR="003D1E0F" w:rsidRPr="00B07DED" w:rsidRDefault="003D1E0F" w:rsidP="003D1E0F">
      <w:pPr>
        <w:spacing w:after="0" w:line="240" w:lineRule="auto"/>
        <w:jc w:val="both"/>
        <w:rPr>
          <w:rFonts w:ascii="Tahoma" w:hAnsi="Tahoma" w:cs="Tahoma"/>
          <w:sz w:val="21"/>
          <w:szCs w:val="21"/>
          <w:u w:val="single"/>
        </w:rPr>
      </w:pPr>
      <w:r w:rsidRPr="00B07DED">
        <w:rPr>
          <w:rFonts w:ascii="Tahoma" w:hAnsi="Tahoma" w:cs="Tahoma"/>
          <w:sz w:val="21"/>
          <w:szCs w:val="21"/>
          <w:u w:val="single"/>
        </w:rPr>
        <w:t>Felelős akkreditált közbeszerzési szaktanácsadó:</w:t>
      </w:r>
    </w:p>
    <w:p w14:paraId="2BCA69B6" w14:textId="7795E637" w:rsidR="003D1E0F" w:rsidRDefault="003D1E0F" w:rsidP="003D1E0F">
      <w:pPr>
        <w:spacing w:after="0" w:line="240" w:lineRule="auto"/>
        <w:jc w:val="both"/>
        <w:rPr>
          <w:rFonts w:ascii="Tahoma" w:hAnsi="Tahoma" w:cs="Tahoma"/>
          <w:sz w:val="21"/>
          <w:szCs w:val="21"/>
        </w:rPr>
      </w:pPr>
      <w:r w:rsidRPr="00B07DED">
        <w:rPr>
          <w:rFonts w:ascii="Tahoma" w:hAnsi="Tahoma" w:cs="Tahoma"/>
          <w:sz w:val="21"/>
          <w:szCs w:val="21"/>
        </w:rPr>
        <w:t>Név: Szabó József</w:t>
      </w:r>
    </w:p>
    <w:p w14:paraId="4CADD639" w14:textId="440C5594" w:rsidR="00512F0C" w:rsidRPr="00B07DED" w:rsidRDefault="00512F0C" w:rsidP="003D1E0F">
      <w:pPr>
        <w:spacing w:after="0" w:line="240" w:lineRule="auto"/>
        <w:jc w:val="both"/>
        <w:rPr>
          <w:rFonts w:ascii="Tahoma" w:hAnsi="Tahoma" w:cs="Tahoma"/>
          <w:sz w:val="21"/>
          <w:szCs w:val="21"/>
        </w:rPr>
      </w:pPr>
      <w:r w:rsidRPr="0038097E">
        <w:rPr>
          <w:rFonts w:ascii="Tahoma" w:hAnsi="Tahoma" w:cs="Tahoma"/>
          <w:sz w:val="21"/>
          <w:szCs w:val="21"/>
          <w:lang w:eastAsia="ar-SA"/>
        </w:rPr>
        <w:t>Lajstromszáma:00480</w:t>
      </w:r>
    </w:p>
    <w:p w14:paraId="0F462C88" w14:textId="6A272C71" w:rsidR="003D1E0F" w:rsidRPr="00B07DED" w:rsidRDefault="003D1E0F" w:rsidP="003D1E0F">
      <w:pPr>
        <w:spacing w:after="0" w:line="240" w:lineRule="auto"/>
        <w:jc w:val="both"/>
        <w:rPr>
          <w:rFonts w:ascii="Tahoma" w:hAnsi="Tahoma" w:cs="Tahoma"/>
          <w:sz w:val="21"/>
          <w:szCs w:val="21"/>
        </w:rPr>
      </w:pPr>
      <w:r w:rsidRPr="00B07DED">
        <w:rPr>
          <w:rFonts w:ascii="Tahoma" w:hAnsi="Tahoma" w:cs="Tahoma"/>
          <w:sz w:val="21"/>
          <w:szCs w:val="21"/>
        </w:rPr>
        <w:t xml:space="preserve">Levelezési címe: </w:t>
      </w:r>
      <w:r w:rsidR="00512F0C" w:rsidRPr="0038097E">
        <w:rPr>
          <w:rFonts w:ascii="Tahoma" w:hAnsi="Tahoma" w:cs="Tahoma"/>
          <w:sz w:val="21"/>
          <w:szCs w:val="21"/>
          <w:lang w:eastAsia="ar-SA"/>
        </w:rPr>
        <w:t>1032 Budapest, Szőlő utca 82. 6. em. 35.</w:t>
      </w:r>
    </w:p>
    <w:p w14:paraId="122726D7" w14:textId="54C6170E" w:rsidR="003D1E0F" w:rsidRPr="00B07DED" w:rsidRDefault="003D1E0F" w:rsidP="003D1E0F">
      <w:pPr>
        <w:spacing w:after="0" w:line="240" w:lineRule="auto"/>
        <w:jc w:val="both"/>
        <w:rPr>
          <w:rFonts w:ascii="Tahoma" w:hAnsi="Tahoma" w:cs="Tahoma"/>
          <w:sz w:val="21"/>
          <w:szCs w:val="21"/>
        </w:rPr>
      </w:pPr>
      <w:r w:rsidRPr="00B07DED">
        <w:rPr>
          <w:rFonts w:ascii="Tahoma" w:hAnsi="Tahoma" w:cs="Tahoma"/>
          <w:sz w:val="21"/>
          <w:szCs w:val="21"/>
        </w:rPr>
        <w:t xml:space="preserve">Email: </w:t>
      </w:r>
      <w:hyperlink r:id="rId10" w:history="1">
        <w:r w:rsidR="00525147" w:rsidRPr="00211FEA">
          <w:rPr>
            <w:rStyle w:val="Hiperhivatkozs"/>
            <w:rFonts w:ascii="Tahoma" w:hAnsi="Tahoma" w:cs="Tahoma"/>
            <w:sz w:val="21"/>
            <w:szCs w:val="21"/>
          </w:rPr>
          <w:t>szabo@eszker.eu</w:t>
        </w:r>
      </w:hyperlink>
      <w:r w:rsidR="00525147">
        <w:rPr>
          <w:rFonts w:ascii="Tahoma" w:hAnsi="Tahoma" w:cs="Tahoma"/>
          <w:sz w:val="21"/>
          <w:szCs w:val="21"/>
        </w:rPr>
        <w:t xml:space="preserve"> </w:t>
      </w:r>
    </w:p>
    <w:p w14:paraId="0309B9E3" w14:textId="77777777" w:rsidR="003D1E0F" w:rsidRDefault="003D1E0F" w:rsidP="003D1E0F">
      <w:pPr>
        <w:spacing w:after="0" w:line="240" w:lineRule="auto"/>
        <w:jc w:val="both"/>
        <w:rPr>
          <w:rFonts w:ascii="Tahoma" w:hAnsi="Tahoma" w:cs="Tahoma"/>
          <w:sz w:val="21"/>
          <w:szCs w:val="21"/>
        </w:rPr>
      </w:pPr>
      <w:r w:rsidRPr="00C12B03">
        <w:rPr>
          <w:rFonts w:ascii="Tahoma" w:hAnsi="Tahoma" w:cs="Tahoma"/>
          <w:sz w:val="21"/>
          <w:szCs w:val="21"/>
        </w:rPr>
        <w:t>Lajstromszáma: 00480</w:t>
      </w:r>
    </w:p>
    <w:p w14:paraId="272CDA49" w14:textId="77777777" w:rsidR="007E7F24" w:rsidRPr="00C01286" w:rsidRDefault="007E7F24" w:rsidP="00044AD0">
      <w:pPr>
        <w:pStyle w:val="Alaprtelmezett"/>
        <w:tabs>
          <w:tab w:val="clear" w:pos="708"/>
        </w:tabs>
        <w:spacing w:after="0" w:line="240" w:lineRule="auto"/>
        <w:jc w:val="both"/>
        <w:rPr>
          <w:rFonts w:ascii="Tahoma" w:hAnsi="Tahoma" w:cs="Tahoma"/>
          <w:color w:val="auto"/>
          <w:sz w:val="21"/>
          <w:szCs w:val="21"/>
          <w:highlight w:val="yellow"/>
        </w:rPr>
      </w:pPr>
    </w:p>
    <w:p w14:paraId="7EBEEB6C" w14:textId="77777777" w:rsidR="00CA30D9" w:rsidRPr="00B07DED" w:rsidRDefault="00CA30D9" w:rsidP="00CA30D9">
      <w:pPr>
        <w:pStyle w:val="Alaprtelmezett"/>
        <w:spacing w:after="0" w:line="240" w:lineRule="auto"/>
        <w:jc w:val="both"/>
        <w:rPr>
          <w:rFonts w:ascii="Tahoma" w:hAnsi="Tahoma" w:cs="Tahoma"/>
          <w:sz w:val="21"/>
          <w:szCs w:val="21"/>
        </w:rPr>
      </w:pPr>
      <w:r w:rsidRPr="00B07DED">
        <w:rPr>
          <w:rFonts w:ascii="Tahoma" w:hAnsi="Tahoma" w:cs="Tahoma"/>
          <w:sz w:val="21"/>
          <w:szCs w:val="21"/>
          <w:u w:val="single"/>
        </w:rPr>
        <w:t>Az eljárás típusa:</w:t>
      </w:r>
    </w:p>
    <w:p w14:paraId="7D5A9B52" w14:textId="77777777" w:rsidR="008861B1" w:rsidRPr="00B07DED" w:rsidRDefault="008861B1" w:rsidP="008861B1">
      <w:pPr>
        <w:spacing w:after="0" w:line="100" w:lineRule="atLeast"/>
        <w:jc w:val="both"/>
        <w:textAlignment w:val="baseline"/>
        <w:rPr>
          <w:rFonts w:ascii="Tahoma" w:hAnsi="Tahoma" w:cs="Tahoma"/>
          <w:kern w:val="1"/>
          <w:sz w:val="21"/>
          <w:szCs w:val="21"/>
        </w:rPr>
      </w:pPr>
      <w:r w:rsidRPr="00B07DED">
        <w:rPr>
          <w:rFonts w:ascii="Tahoma" w:hAnsi="Tahoma" w:cs="Tahoma"/>
          <w:sz w:val="21"/>
          <w:szCs w:val="21"/>
        </w:rPr>
        <w:t xml:space="preserve">Kbt. Harmadik Rész, Uniós értékhatár alatti hirdetmény nélküli </w:t>
      </w:r>
      <w:r w:rsidR="00B71286" w:rsidRPr="00B07DED">
        <w:rPr>
          <w:rFonts w:ascii="Tahoma" w:hAnsi="Tahoma" w:cs="Tahoma"/>
          <w:sz w:val="21"/>
          <w:szCs w:val="21"/>
        </w:rPr>
        <w:t xml:space="preserve">nyílt </w:t>
      </w:r>
      <w:r w:rsidRPr="00B07DED">
        <w:rPr>
          <w:rFonts w:ascii="Tahoma" w:hAnsi="Tahoma" w:cs="Tahoma"/>
          <w:sz w:val="21"/>
          <w:szCs w:val="21"/>
        </w:rPr>
        <w:t xml:space="preserve">közbeszerzési eljárás </w:t>
      </w:r>
      <w:r w:rsidR="00B71286" w:rsidRPr="00B07DED">
        <w:rPr>
          <w:rFonts w:ascii="Tahoma" w:hAnsi="Tahoma" w:cs="Tahoma"/>
          <w:sz w:val="21"/>
          <w:szCs w:val="21"/>
        </w:rPr>
        <w:t xml:space="preserve">a </w:t>
      </w:r>
      <w:r w:rsidRPr="00B07DED">
        <w:rPr>
          <w:rFonts w:ascii="Tahoma" w:hAnsi="Tahoma" w:cs="Tahoma"/>
          <w:sz w:val="21"/>
          <w:szCs w:val="21"/>
        </w:rPr>
        <w:t>Kbt. 115. § (1) bekezdés szerint</w:t>
      </w:r>
      <w:r w:rsidRPr="00B07DED">
        <w:rPr>
          <w:rFonts w:ascii="Tahoma" w:hAnsi="Tahoma" w:cs="Tahoma"/>
          <w:kern w:val="1"/>
          <w:sz w:val="21"/>
          <w:szCs w:val="21"/>
        </w:rPr>
        <w:t xml:space="preserve"> </w:t>
      </w:r>
    </w:p>
    <w:p w14:paraId="18059A31" w14:textId="77777777" w:rsidR="00CA30D9" w:rsidRPr="00B07DED" w:rsidRDefault="00CA30D9" w:rsidP="00CA30D9">
      <w:pPr>
        <w:suppressAutoHyphens/>
        <w:autoSpaceDE w:val="0"/>
        <w:spacing w:after="0" w:line="240" w:lineRule="auto"/>
        <w:jc w:val="both"/>
        <w:rPr>
          <w:rFonts w:ascii="Tahoma" w:hAnsi="Tahoma" w:cs="Tahoma"/>
          <w:sz w:val="21"/>
          <w:szCs w:val="21"/>
          <w:u w:val="single"/>
          <w:lang w:eastAsia="ar-SA"/>
        </w:rPr>
      </w:pPr>
    </w:p>
    <w:p w14:paraId="29F917F4" w14:textId="77777777" w:rsidR="00CA30D9" w:rsidRPr="00B07DED" w:rsidRDefault="00CA30D9" w:rsidP="00CA30D9">
      <w:pPr>
        <w:suppressAutoHyphens/>
        <w:autoSpaceDE w:val="0"/>
        <w:spacing w:after="0" w:line="240" w:lineRule="auto"/>
        <w:jc w:val="both"/>
        <w:rPr>
          <w:rFonts w:ascii="Tahoma" w:hAnsi="Tahoma" w:cs="Tahoma"/>
          <w:sz w:val="21"/>
          <w:szCs w:val="21"/>
          <w:u w:val="single"/>
          <w:lang w:eastAsia="ar-SA"/>
        </w:rPr>
      </w:pPr>
      <w:r w:rsidRPr="00B07DED">
        <w:rPr>
          <w:rFonts w:ascii="Tahoma" w:hAnsi="Tahoma" w:cs="Tahoma"/>
          <w:sz w:val="21"/>
          <w:szCs w:val="21"/>
          <w:u w:val="single"/>
          <w:lang w:eastAsia="ar-SA"/>
        </w:rPr>
        <w:t>Eljárás nyelve:</w:t>
      </w:r>
    </w:p>
    <w:p w14:paraId="5418B06D" w14:textId="77777777" w:rsidR="00CA30D9" w:rsidRPr="00B07DED" w:rsidRDefault="00CA30D9" w:rsidP="00CA30D9">
      <w:pPr>
        <w:suppressAutoHyphens/>
        <w:autoSpaceDE w:val="0"/>
        <w:spacing w:after="0" w:line="240" w:lineRule="auto"/>
        <w:jc w:val="both"/>
        <w:rPr>
          <w:rFonts w:ascii="Tahoma" w:hAnsi="Tahoma" w:cs="Tahoma"/>
          <w:sz w:val="21"/>
          <w:szCs w:val="21"/>
          <w:lang w:eastAsia="ar-SA"/>
        </w:rPr>
      </w:pPr>
      <w:r w:rsidRPr="00B07DED">
        <w:rPr>
          <w:rFonts w:ascii="Tahoma" w:hAnsi="Tahoma" w:cs="Tahoma"/>
          <w:sz w:val="21"/>
          <w:szCs w:val="21"/>
          <w:lang w:eastAsia="ar-SA"/>
        </w:rPr>
        <w:t xml:space="preserve">Jelen közbeszerzési eljárás kizárólagos hivatalos nyelve a magyar. </w:t>
      </w:r>
      <w:bookmarkStart w:id="6" w:name="pr274"/>
      <w:r w:rsidRPr="00B07DED">
        <w:rPr>
          <w:rFonts w:ascii="Tahoma" w:hAnsi="Tahoma" w:cs="Tahoma"/>
          <w:sz w:val="21"/>
          <w:szCs w:val="21"/>
          <w:lang w:eastAsia="ar-SA"/>
        </w:rPr>
        <w:t>Az ajánlatkérő a nem magyar nyelven benyújtott dokumentumok ajánlattevő általi felelős fordítását is elfogadja.</w:t>
      </w:r>
      <w:bookmarkEnd w:id="6"/>
    </w:p>
    <w:p w14:paraId="523515B2" w14:textId="77777777" w:rsidR="00CA30D9" w:rsidRPr="00B07DED" w:rsidRDefault="00CA30D9" w:rsidP="00CA30D9">
      <w:pPr>
        <w:suppressAutoHyphens/>
        <w:autoSpaceDE w:val="0"/>
        <w:spacing w:after="0" w:line="240" w:lineRule="auto"/>
        <w:jc w:val="both"/>
        <w:rPr>
          <w:rFonts w:ascii="Tahoma" w:hAnsi="Tahoma" w:cs="Tahoma"/>
          <w:sz w:val="21"/>
          <w:szCs w:val="21"/>
          <w:lang w:eastAsia="ar-SA"/>
        </w:rPr>
      </w:pPr>
    </w:p>
    <w:p w14:paraId="598E2E2C" w14:textId="77777777" w:rsidR="008F31F6" w:rsidRPr="008F31F6" w:rsidRDefault="00B275DF" w:rsidP="00D5154B">
      <w:pPr>
        <w:pStyle w:val="Alaprtelmezett"/>
        <w:tabs>
          <w:tab w:val="clear" w:pos="708"/>
        </w:tabs>
        <w:spacing w:after="0" w:line="240" w:lineRule="auto"/>
        <w:jc w:val="both"/>
        <w:rPr>
          <w:rFonts w:ascii="Tahoma" w:hAnsi="Tahoma" w:cs="Tahoma"/>
          <w:color w:val="auto"/>
          <w:sz w:val="21"/>
          <w:szCs w:val="21"/>
          <w:u w:val="single"/>
        </w:rPr>
      </w:pPr>
      <w:r w:rsidRPr="00B07DED">
        <w:rPr>
          <w:rFonts w:ascii="Tahoma" w:hAnsi="Tahoma" w:cs="Tahoma"/>
          <w:color w:val="auto"/>
          <w:sz w:val="21"/>
          <w:szCs w:val="21"/>
          <w:u w:val="single"/>
        </w:rPr>
        <w:t>Az eljárás tárgya:</w:t>
      </w:r>
    </w:p>
    <w:p w14:paraId="6E559E6D" w14:textId="47CFF03B" w:rsidR="00B71177" w:rsidRPr="00525147" w:rsidRDefault="003C1715" w:rsidP="00CA30D9">
      <w:pPr>
        <w:pStyle w:val="Alaprtelmezett"/>
        <w:tabs>
          <w:tab w:val="clear" w:pos="708"/>
        </w:tabs>
        <w:spacing w:after="0" w:line="240" w:lineRule="auto"/>
        <w:jc w:val="both"/>
        <w:rPr>
          <w:rFonts w:ascii="Tahoma" w:hAnsi="Tahoma" w:cs="Tahoma"/>
          <w:b/>
          <w:sz w:val="21"/>
          <w:szCs w:val="21"/>
        </w:rPr>
      </w:pPr>
      <w:r w:rsidRPr="00525147">
        <w:rPr>
          <w:rFonts w:ascii="Tahoma" w:hAnsi="Tahoma" w:cs="Tahoma"/>
          <w:b/>
          <w:sz w:val="21"/>
          <w:szCs w:val="21"/>
        </w:rPr>
        <w:t>„</w:t>
      </w:r>
      <w:proofErr w:type="spellStart"/>
      <w:r w:rsidR="002853E9">
        <w:rPr>
          <w:rFonts w:ascii="Tahoma" w:hAnsi="Tahoma" w:cs="Tahoma"/>
          <w:b/>
          <w:sz w:val="21"/>
          <w:szCs w:val="21"/>
        </w:rPr>
        <w:t>Insula</w:t>
      </w:r>
      <w:proofErr w:type="spellEnd"/>
      <w:r w:rsidR="002853E9">
        <w:rPr>
          <w:rFonts w:ascii="Tahoma" w:hAnsi="Tahoma" w:cs="Tahoma"/>
          <w:b/>
          <w:sz w:val="21"/>
          <w:szCs w:val="21"/>
        </w:rPr>
        <w:t xml:space="preserve"> </w:t>
      </w:r>
      <w:proofErr w:type="spellStart"/>
      <w:r w:rsidR="002853E9">
        <w:rPr>
          <w:rFonts w:ascii="Tahoma" w:hAnsi="Tahoma" w:cs="Tahoma"/>
          <w:b/>
          <w:sz w:val="21"/>
          <w:szCs w:val="21"/>
        </w:rPr>
        <w:t>Lutherana</w:t>
      </w:r>
      <w:proofErr w:type="spellEnd"/>
      <w:r w:rsidR="002853E9">
        <w:rPr>
          <w:rFonts w:ascii="Tahoma" w:hAnsi="Tahoma" w:cs="Tahoma"/>
          <w:b/>
          <w:sz w:val="21"/>
          <w:szCs w:val="21"/>
        </w:rPr>
        <w:t xml:space="preserve"> épületegyüttes Szeretetház épület felújítása- II. ütem</w:t>
      </w:r>
      <w:r w:rsidRPr="00525147">
        <w:rPr>
          <w:rFonts w:ascii="Tahoma" w:hAnsi="Tahoma" w:cs="Tahoma"/>
          <w:b/>
          <w:sz w:val="21"/>
          <w:szCs w:val="21"/>
        </w:rPr>
        <w:t>”</w:t>
      </w:r>
    </w:p>
    <w:p w14:paraId="40582ABD" w14:textId="77777777" w:rsidR="00845395" w:rsidRPr="00B07DED" w:rsidRDefault="00845395" w:rsidP="00CA30D9">
      <w:pPr>
        <w:pStyle w:val="Alaprtelmezett"/>
        <w:tabs>
          <w:tab w:val="clear" w:pos="708"/>
        </w:tabs>
        <w:spacing w:after="0" w:line="240" w:lineRule="auto"/>
        <w:jc w:val="both"/>
        <w:rPr>
          <w:rFonts w:ascii="Tahoma" w:hAnsi="Tahoma" w:cs="Tahoma"/>
          <w:color w:val="auto"/>
          <w:sz w:val="21"/>
          <w:szCs w:val="21"/>
          <w:highlight w:val="yellow"/>
        </w:rPr>
      </w:pPr>
    </w:p>
    <w:p w14:paraId="65ABAB2A" w14:textId="77777777" w:rsidR="00CA30D9" w:rsidRPr="00B07DED" w:rsidRDefault="00CA30D9" w:rsidP="00CA30D9">
      <w:pPr>
        <w:pStyle w:val="Alaprtelmezett"/>
        <w:spacing w:after="0" w:line="240" w:lineRule="auto"/>
        <w:jc w:val="both"/>
        <w:rPr>
          <w:rFonts w:ascii="Tahoma" w:hAnsi="Tahoma" w:cs="Tahoma"/>
          <w:sz w:val="21"/>
          <w:szCs w:val="21"/>
        </w:rPr>
      </w:pPr>
      <w:r w:rsidRPr="00B07DED">
        <w:rPr>
          <w:rFonts w:ascii="Tahoma" w:hAnsi="Tahoma" w:cs="Tahoma"/>
          <w:sz w:val="21"/>
          <w:szCs w:val="21"/>
          <w:u w:val="single"/>
        </w:rPr>
        <w:t>Egyéb rendelkezések:</w:t>
      </w:r>
    </w:p>
    <w:p w14:paraId="05D255EF" w14:textId="77777777" w:rsidR="00CA30D9" w:rsidRPr="00B07DED" w:rsidRDefault="007E7F24" w:rsidP="00CA30D9">
      <w:pPr>
        <w:pStyle w:val="Alaprtelmezett"/>
        <w:spacing w:after="0" w:line="240" w:lineRule="auto"/>
        <w:jc w:val="both"/>
        <w:rPr>
          <w:rFonts w:ascii="Tahoma" w:hAnsi="Tahoma" w:cs="Tahoma"/>
          <w:sz w:val="21"/>
          <w:szCs w:val="21"/>
        </w:rPr>
      </w:pPr>
      <w:r w:rsidRPr="00B07DED">
        <w:rPr>
          <w:rFonts w:ascii="Tahoma" w:hAnsi="Tahoma" w:cs="Tahoma"/>
          <w:color w:val="00000A"/>
          <w:sz w:val="21"/>
          <w:szCs w:val="21"/>
        </w:rPr>
        <w:t xml:space="preserve">Az eljárás során felmerülő, az ajánlattételi felhívásban és a közbeszerzési dokumentumokban nem szabályozott kérdések tekintetében a közbeszerzésekről szóló 2015. évi CXLIII. törvény és végrehajtási rendeletei az </w:t>
      </w:r>
      <w:proofErr w:type="spellStart"/>
      <w:r w:rsidRPr="00B07DED">
        <w:rPr>
          <w:rFonts w:ascii="Tahoma" w:hAnsi="Tahoma" w:cs="Tahoma"/>
          <w:color w:val="00000A"/>
          <w:sz w:val="21"/>
          <w:szCs w:val="21"/>
        </w:rPr>
        <w:t>irányadóak</w:t>
      </w:r>
      <w:proofErr w:type="spellEnd"/>
      <w:r w:rsidRPr="00B07DED">
        <w:rPr>
          <w:rFonts w:ascii="Tahoma" w:hAnsi="Tahoma" w:cs="Tahoma"/>
          <w:color w:val="00000A"/>
          <w:sz w:val="21"/>
          <w:szCs w:val="21"/>
        </w:rPr>
        <w:t>.</w:t>
      </w:r>
    </w:p>
    <w:p w14:paraId="713765F9" w14:textId="77777777" w:rsidR="00CA30D9" w:rsidRPr="00B07DED" w:rsidRDefault="00CA30D9" w:rsidP="00CA30D9">
      <w:pPr>
        <w:pStyle w:val="Alaprtelmezett"/>
        <w:spacing w:after="0" w:line="240" w:lineRule="auto"/>
        <w:jc w:val="both"/>
        <w:rPr>
          <w:rFonts w:ascii="Tahoma" w:hAnsi="Tahoma" w:cs="Tahoma"/>
          <w:sz w:val="21"/>
          <w:szCs w:val="21"/>
        </w:rPr>
      </w:pPr>
    </w:p>
    <w:p w14:paraId="754FEB7A" w14:textId="77777777" w:rsidR="00D1738F" w:rsidRPr="00B07DED" w:rsidRDefault="006504EA" w:rsidP="00044AD0">
      <w:pPr>
        <w:spacing w:after="0" w:line="240" w:lineRule="auto"/>
        <w:rPr>
          <w:rFonts w:ascii="Tahoma" w:hAnsi="Tahoma" w:cs="Tahoma"/>
          <w:caps/>
          <w:sz w:val="21"/>
          <w:szCs w:val="21"/>
          <w:highlight w:val="yellow"/>
        </w:rPr>
      </w:pPr>
      <w:r w:rsidRPr="00B07DED">
        <w:rPr>
          <w:rFonts w:ascii="Tahoma" w:hAnsi="Tahoma" w:cs="Tahoma"/>
          <w:b/>
          <w:caps/>
          <w:sz w:val="21"/>
          <w:szCs w:val="21"/>
          <w:highlight w:val="yellow"/>
        </w:rPr>
        <w:br w:type="page"/>
      </w:r>
    </w:p>
    <w:p w14:paraId="1609A86D" w14:textId="77777777" w:rsidR="00D1738F" w:rsidRPr="00C01286" w:rsidRDefault="006504E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caps/>
          <w:sz w:val="21"/>
          <w:szCs w:val="21"/>
        </w:rPr>
      </w:pPr>
      <w:r w:rsidRPr="00C01286">
        <w:rPr>
          <w:rFonts w:ascii="Tahoma" w:hAnsi="Tahoma" w:cs="Tahoma"/>
          <w:b/>
          <w:caps/>
          <w:sz w:val="21"/>
          <w:szCs w:val="21"/>
        </w:rPr>
        <w:lastRenderedPageBreak/>
        <w:t>1. kötet</w:t>
      </w:r>
    </w:p>
    <w:p w14:paraId="0B8F0FE1" w14:textId="77777777" w:rsidR="00D1738F" w:rsidRPr="00C01286" w:rsidRDefault="00D92AA3"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caps/>
          <w:sz w:val="21"/>
          <w:szCs w:val="21"/>
        </w:rPr>
      </w:pPr>
      <w:r w:rsidRPr="00C01286">
        <w:rPr>
          <w:rFonts w:ascii="Tahoma" w:hAnsi="Tahoma" w:cs="Tahoma"/>
          <w:b/>
          <w:caps/>
          <w:sz w:val="21"/>
          <w:szCs w:val="21"/>
        </w:rPr>
        <w:t>ajánlattételi felhívás</w:t>
      </w:r>
    </w:p>
    <w:p w14:paraId="0A60D9A6" w14:textId="77777777" w:rsidR="00F21E47" w:rsidRPr="00C01286" w:rsidRDefault="00F21E47" w:rsidP="00C01286">
      <w:pPr>
        <w:tabs>
          <w:tab w:val="left" w:pos="360"/>
        </w:tabs>
        <w:spacing w:before="60" w:after="60" w:line="240" w:lineRule="auto"/>
        <w:jc w:val="both"/>
        <w:rPr>
          <w:rFonts w:ascii="Tahoma" w:hAnsi="Tahoma" w:cs="Tahoma"/>
          <w:sz w:val="21"/>
          <w:szCs w:val="21"/>
        </w:rPr>
      </w:pPr>
      <w:bookmarkStart w:id="7" w:name="pr292"/>
    </w:p>
    <w:p w14:paraId="408A5D8B" w14:textId="77777777" w:rsidR="0010474D" w:rsidRPr="006A5268" w:rsidRDefault="006504EA" w:rsidP="00D17043">
      <w:pPr>
        <w:tabs>
          <w:tab w:val="left" w:pos="426"/>
        </w:tabs>
        <w:spacing w:before="60" w:after="60" w:line="240" w:lineRule="auto"/>
        <w:ind w:left="426" w:hanging="426"/>
        <w:rPr>
          <w:rFonts w:ascii="Tahoma" w:hAnsi="Tahoma" w:cs="Tahoma"/>
          <w:b/>
          <w:sz w:val="21"/>
          <w:szCs w:val="21"/>
        </w:rPr>
      </w:pPr>
      <w:r w:rsidRPr="00C01286">
        <w:rPr>
          <w:rFonts w:ascii="Tahoma" w:hAnsi="Tahoma" w:cs="Tahoma"/>
          <w:b/>
          <w:sz w:val="21"/>
          <w:szCs w:val="21"/>
        </w:rPr>
        <w:t>1.</w:t>
      </w:r>
      <w:r w:rsidRPr="00C01286">
        <w:rPr>
          <w:rFonts w:ascii="Tahoma" w:hAnsi="Tahoma" w:cs="Tahoma"/>
          <w:b/>
          <w:sz w:val="21"/>
          <w:szCs w:val="21"/>
        </w:rPr>
        <w:tab/>
      </w:r>
      <w:r w:rsidRPr="006A5268">
        <w:rPr>
          <w:rFonts w:ascii="Tahoma" w:hAnsi="Tahoma" w:cs="Tahoma"/>
          <w:b/>
          <w:sz w:val="21"/>
          <w:szCs w:val="21"/>
        </w:rPr>
        <w:t>Ajánlatkérő adatai:</w:t>
      </w:r>
    </w:p>
    <w:p w14:paraId="173365BB" w14:textId="77777777" w:rsidR="00D17043" w:rsidRPr="00B07DED" w:rsidRDefault="00D17043" w:rsidP="00D17043">
      <w:pPr>
        <w:spacing w:after="0" w:line="240" w:lineRule="auto"/>
        <w:ind w:left="426"/>
        <w:jc w:val="both"/>
        <w:outlineLvl w:val="0"/>
        <w:rPr>
          <w:rFonts w:ascii="Tahoma" w:hAnsi="Tahoma" w:cs="Tahoma"/>
          <w:sz w:val="21"/>
          <w:szCs w:val="21"/>
          <w:u w:val="single"/>
        </w:rPr>
      </w:pPr>
      <w:r w:rsidRPr="00B07DED">
        <w:rPr>
          <w:rFonts w:ascii="Tahoma" w:hAnsi="Tahoma" w:cs="Tahoma"/>
          <w:sz w:val="21"/>
          <w:szCs w:val="21"/>
          <w:u w:val="single"/>
        </w:rPr>
        <w:t>Ajánlatkérőre vonatkozó információk:</w:t>
      </w:r>
    </w:p>
    <w:p w14:paraId="7EC02E5C" w14:textId="77777777" w:rsidR="00845395" w:rsidRPr="00845395" w:rsidRDefault="00845395" w:rsidP="00845395">
      <w:pPr>
        <w:pStyle w:val="Alaprtelmezett"/>
        <w:spacing w:after="0" w:line="240" w:lineRule="auto"/>
        <w:ind w:left="426"/>
        <w:jc w:val="both"/>
        <w:rPr>
          <w:rFonts w:ascii="Tahoma" w:hAnsi="Tahoma" w:cs="Tahoma"/>
          <w:color w:val="auto"/>
          <w:sz w:val="21"/>
          <w:szCs w:val="21"/>
        </w:rPr>
      </w:pPr>
      <w:r w:rsidRPr="00845395">
        <w:rPr>
          <w:rFonts w:ascii="Tahoma" w:hAnsi="Tahoma" w:cs="Tahoma"/>
          <w:color w:val="auto"/>
          <w:sz w:val="21"/>
          <w:szCs w:val="21"/>
        </w:rPr>
        <w:t>GYŐRI EVANGÉLIKUS EGYHÁZKÖZSÉG</w:t>
      </w:r>
    </w:p>
    <w:p w14:paraId="2DBF7EE0" w14:textId="77777777" w:rsidR="00845395" w:rsidRPr="00845395" w:rsidRDefault="00845395" w:rsidP="00845395">
      <w:pPr>
        <w:pStyle w:val="Alaprtelmezett"/>
        <w:spacing w:after="0" w:line="240" w:lineRule="auto"/>
        <w:ind w:left="426"/>
        <w:jc w:val="both"/>
        <w:rPr>
          <w:rFonts w:ascii="Tahoma" w:hAnsi="Tahoma" w:cs="Tahoma"/>
          <w:color w:val="auto"/>
          <w:sz w:val="21"/>
          <w:szCs w:val="21"/>
        </w:rPr>
      </w:pPr>
      <w:r w:rsidRPr="00845395">
        <w:rPr>
          <w:rFonts w:ascii="Tahoma" w:hAnsi="Tahoma" w:cs="Tahoma"/>
          <w:color w:val="auto"/>
          <w:sz w:val="21"/>
          <w:szCs w:val="21"/>
        </w:rPr>
        <w:t>9025 Győr II., Petőfi tér 2.</w:t>
      </w:r>
    </w:p>
    <w:p w14:paraId="2673302B" w14:textId="77777777" w:rsidR="00845395" w:rsidRPr="00845395" w:rsidRDefault="00845395" w:rsidP="00845395">
      <w:pPr>
        <w:pStyle w:val="Alaprtelmezett"/>
        <w:spacing w:after="0" w:line="240" w:lineRule="auto"/>
        <w:ind w:left="426"/>
        <w:jc w:val="both"/>
        <w:rPr>
          <w:rFonts w:ascii="Tahoma" w:hAnsi="Tahoma" w:cs="Tahoma"/>
          <w:color w:val="auto"/>
          <w:sz w:val="21"/>
          <w:szCs w:val="21"/>
        </w:rPr>
      </w:pPr>
      <w:r w:rsidRPr="00845395">
        <w:rPr>
          <w:rFonts w:ascii="Tahoma" w:hAnsi="Tahoma" w:cs="Tahoma"/>
          <w:color w:val="auto"/>
          <w:sz w:val="21"/>
          <w:szCs w:val="21"/>
        </w:rPr>
        <w:t xml:space="preserve">Címzett: Dr. </w:t>
      </w:r>
      <w:proofErr w:type="spellStart"/>
      <w:r w:rsidRPr="00845395">
        <w:rPr>
          <w:rFonts w:ascii="Tahoma" w:hAnsi="Tahoma" w:cs="Tahoma"/>
          <w:color w:val="auto"/>
          <w:sz w:val="21"/>
          <w:szCs w:val="21"/>
        </w:rPr>
        <w:t>Galli</w:t>
      </w:r>
      <w:proofErr w:type="spellEnd"/>
      <w:r w:rsidRPr="00845395">
        <w:rPr>
          <w:rFonts w:ascii="Tahoma" w:hAnsi="Tahoma" w:cs="Tahoma"/>
          <w:color w:val="auto"/>
          <w:sz w:val="21"/>
          <w:szCs w:val="21"/>
        </w:rPr>
        <w:t xml:space="preserve"> Csaba</w:t>
      </w:r>
    </w:p>
    <w:p w14:paraId="2C0B9E77" w14:textId="77777777" w:rsidR="00845395" w:rsidRPr="00845395" w:rsidRDefault="00845395" w:rsidP="00845395">
      <w:pPr>
        <w:pStyle w:val="Alaprtelmezett"/>
        <w:spacing w:after="0" w:line="240" w:lineRule="auto"/>
        <w:ind w:left="426"/>
        <w:jc w:val="both"/>
        <w:rPr>
          <w:rFonts w:ascii="Tahoma" w:hAnsi="Tahoma" w:cs="Tahoma"/>
          <w:color w:val="auto"/>
          <w:sz w:val="21"/>
          <w:szCs w:val="21"/>
        </w:rPr>
      </w:pPr>
      <w:r w:rsidRPr="00845395">
        <w:rPr>
          <w:rFonts w:ascii="Tahoma" w:hAnsi="Tahoma" w:cs="Tahoma"/>
          <w:color w:val="auto"/>
          <w:sz w:val="21"/>
          <w:szCs w:val="21"/>
        </w:rPr>
        <w:t>Tel: 06-96-524-708</w:t>
      </w:r>
    </w:p>
    <w:p w14:paraId="54CB0196" w14:textId="77777777" w:rsidR="00845395" w:rsidRPr="00845395" w:rsidRDefault="00845395" w:rsidP="00845395">
      <w:pPr>
        <w:pStyle w:val="Alaprtelmezett"/>
        <w:spacing w:after="0" w:line="240" w:lineRule="auto"/>
        <w:ind w:left="426"/>
        <w:jc w:val="both"/>
        <w:rPr>
          <w:rFonts w:ascii="Tahoma" w:hAnsi="Tahoma" w:cs="Tahoma"/>
          <w:color w:val="auto"/>
          <w:sz w:val="21"/>
          <w:szCs w:val="21"/>
        </w:rPr>
      </w:pPr>
      <w:r w:rsidRPr="00845395">
        <w:rPr>
          <w:rFonts w:ascii="Tahoma" w:hAnsi="Tahoma" w:cs="Tahoma"/>
          <w:color w:val="auto"/>
          <w:sz w:val="21"/>
          <w:szCs w:val="21"/>
        </w:rPr>
        <w:t>Fax: 06-96-524-709</w:t>
      </w:r>
    </w:p>
    <w:p w14:paraId="0B08C6D7" w14:textId="77777777" w:rsidR="00845395" w:rsidRDefault="00845395" w:rsidP="00845395">
      <w:pPr>
        <w:pStyle w:val="Alaprtelmezett"/>
        <w:tabs>
          <w:tab w:val="clear" w:pos="708"/>
        </w:tabs>
        <w:spacing w:after="0" w:line="240" w:lineRule="auto"/>
        <w:ind w:left="426"/>
        <w:jc w:val="both"/>
        <w:rPr>
          <w:rFonts w:ascii="Tahoma" w:hAnsi="Tahoma" w:cs="Tahoma"/>
          <w:color w:val="auto"/>
          <w:sz w:val="21"/>
          <w:szCs w:val="21"/>
        </w:rPr>
      </w:pPr>
      <w:r w:rsidRPr="00845395">
        <w:rPr>
          <w:rFonts w:ascii="Tahoma" w:hAnsi="Tahoma" w:cs="Tahoma"/>
          <w:color w:val="auto"/>
          <w:sz w:val="21"/>
          <w:szCs w:val="21"/>
        </w:rPr>
        <w:t xml:space="preserve">E-mail: </w:t>
      </w:r>
      <w:hyperlink r:id="rId11" w:history="1">
        <w:r w:rsidRPr="00000ED6">
          <w:rPr>
            <w:rStyle w:val="Hiperhivatkozs"/>
            <w:rFonts w:ascii="Tahoma" w:hAnsi="Tahoma" w:cs="Tahoma"/>
            <w:sz w:val="21"/>
            <w:szCs w:val="21"/>
          </w:rPr>
          <w:t>gallics@sze.hu</w:t>
        </w:r>
      </w:hyperlink>
    </w:p>
    <w:p w14:paraId="4C712B59" w14:textId="77777777" w:rsidR="00D17043" w:rsidRPr="00C01286" w:rsidRDefault="00D17043" w:rsidP="00D17043">
      <w:pPr>
        <w:pStyle w:val="Alaprtelmezett"/>
        <w:tabs>
          <w:tab w:val="clear" w:pos="708"/>
        </w:tabs>
        <w:spacing w:after="0" w:line="240" w:lineRule="auto"/>
        <w:ind w:left="426"/>
        <w:jc w:val="both"/>
        <w:rPr>
          <w:rFonts w:ascii="Tahoma" w:hAnsi="Tahoma" w:cs="Tahoma"/>
          <w:color w:val="auto"/>
          <w:sz w:val="21"/>
          <w:szCs w:val="21"/>
          <w:highlight w:val="yellow"/>
        </w:rPr>
      </w:pPr>
    </w:p>
    <w:p w14:paraId="2C98C488" w14:textId="77777777" w:rsidR="00D17043" w:rsidRPr="00C01286" w:rsidRDefault="00D17043" w:rsidP="00D17043">
      <w:pPr>
        <w:pStyle w:val="Alaprtelmezett"/>
        <w:spacing w:after="0" w:line="240" w:lineRule="auto"/>
        <w:ind w:left="426"/>
        <w:jc w:val="both"/>
        <w:rPr>
          <w:rFonts w:ascii="Tahoma" w:hAnsi="Tahoma" w:cs="Tahoma"/>
          <w:color w:val="auto"/>
          <w:sz w:val="21"/>
          <w:szCs w:val="21"/>
          <w:u w:val="single"/>
        </w:rPr>
      </w:pPr>
      <w:r w:rsidRPr="00C01286">
        <w:rPr>
          <w:rFonts w:ascii="Tahoma" w:hAnsi="Tahoma" w:cs="Tahoma"/>
          <w:color w:val="auto"/>
          <w:sz w:val="21"/>
          <w:szCs w:val="21"/>
          <w:u w:val="single"/>
        </w:rPr>
        <w:t>Lebonyolító szervezet:</w:t>
      </w:r>
    </w:p>
    <w:p w14:paraId="7BB86F04" w14:textId="427042AE" w:rsidR="00D17043" w:rsidRPr="00C01286" w:rsidRDefault="00845395" w:rsidP="00D17043">
      <w:pPr>
        <w:pStyle w:val="Alaprtelmezett"/>
        <w:spacing w:after="0" w:line="240" w:lineRule="auto"/>
        <w:ind w:left="426"/>
        <w:jc w:val="both"/>
        <w:rPr>
          <w:rFonts w:ascii="Tahoma" w:hAnsi="Tahoma" w:cs="Tahoma"/>
          <w:color w:val="auto"/>
          <w:sz w:val="21"/>
          <w:szCs w:val="21"/>
        </w:rPr>
      </w:pPr>
      <w:r>
        <w:rPr>
          <w:rFonts w:ascii="Tahoma" w:hAnsi="Tahoma" w:cs="Tahoma"/>
          <w:color w:val="auto"/>
          <w:sz w:val="21"/>
          <w:szCs w:val="21"/>
        </w:rPr>
        <w:t>ÉSZ-KER Zrt.</w:t>
      </w:r>
    </w:p>
    <w:p w14:paraId="6D87F5F2" w14:textId="77777777" w:rsidR="00D17043" w:rsidRPr="00C01286" w:rsidRDefault="00D17043" w:rsidP="00D17043">
      <w:pPr>
        <w:pStyle w:val="Alaprtelmezett"/>
        <w:spacing w:after="0" w:line="240" w:lineRule="auto"/>
        <w:ind w:left="426"/>
        <w:jc w:val="both"/>
        <w:rPr>
          <w:rFonts w:ascii="Tahoma" w:hAnsi="Tahoma" w:cs="Tahoma"/>
          <w:color w:val="auto"/>
          <w:sz w:val="21"/>
          <w:szCs w:val="21"/>
        </w:rPr>
      </w:pPr>
      <w:r w:rsidRPr="00C01286">
        <w:rPr>
          <w:rFonts w:ascii="Tahoma" w:hAnsi="Tahoma" w:cs="Tahoma"/>
          <w:color w:val="auto"/>
          <w:sz w:val="21"/>
          <w:szCs w:val="21"/>
        </w:rPr>
        <w:t>1026 Budapest, Pasaréti út 83.</w:t>
      </w:r>
    </w:p>
    <w:p w14:paraId="13F32ABF" w14:textId="77777777" w:rsidR="00D17043" w:rsidRPr="00C01286" w:rsidRDefault="00D17043" w:rsidP="00D17043">
      <w:pPr>
        <w:pStyle w:val="Alaprtelmezett"/>
        <w:spacing w:after="0" w:line="240" w:lineRule="auto"/>
        <w:ind w:left="426"/>
        <w:jc w:val="both"/>
        <w:rPr>
          <w:rFonts w:ascii="Tahoma" w:hAnsi="Tahoma" w:cs="Tahoma"/>
          <w:color w:val="auto"/>
          <w:sz w:val="21"/>
          <w:szCs w:val="21"/>
        </w:rPr>
      </w:pPr>
      <w:r w:rsidRPr="00C01286">
        <w:rPr>
          <w:rFonts w:ascii="Tahoma" w:hAnsi="Tahoma" w:cs="Tahoma"/>
          <w:color w:val="auto"/>
          <w:sz w:val="21"/>
          <w:szCs w:val="21"/>
        </w:rPr>
        <w:t>Telefon: +</w:t>
      </w:r>
      <w:r w:rsidRPr="00C01286">
        <w:rPr>
          <w:rFonts w:ascii="Tahoma" w:hAnsi="Tahoma" w:cs="Tahoma"/>
          <w:bCs/>
          <w:color w:val="auto"/>
          <w:sz w:val="21"/>
          <w:szCs w:val="21"/>
        </w:rPr>
        <w:t>36 1/788-8931</w:t>
      </w:r>
    </w:p>
    <w:p w14:paraId="72BB8F2A" w14:textId="77777777" w:rsidR="00D17043" w:rsidRPr="00C01286" w:rsidRDefault="00D17043" w:rsidP="00D17043">
      <w:pPr>
        <w:pStyle w:val="Alaprtelmezett"/>
        <w:spacing w:after="0" w:line="240" w:lineRule="auto"/>
        <w:ind w:left="426"/>
        <w:jc w:val="both"/>
        <w:rPr>
          <w:rFonts w:ascii="Tahoma" w:hAnsi="Tahoma" w:cs="Tahoma"/>
          <w:color w:val="auto"/>
          <w:sz w:val="21"/>
          <w:szCs w:val="21"/>
        </w:rPr>
      </w:pPr>
      <w:r w:rsidRPr="00C01286">
        <w:rPr>
          <w:rFonts w:ascii="Tahoma" w:hAnsi="Tahoma" w:cs="Tahoma"/>
          <w:color w:val="auto"/>
          <w:sz w:val="21"/>
          <w:szCs w:val="21"/>
        </w:rPr>
        <w:t>Fax: +36 1/789-69-43</w:t>
      </w:r>
    </w:p>
    <w:p w14:paraId="20703DCA" w14:textId="77777777" w:rsidR="00D17043" w:rsidRPr="00C01286" w:rsidRDefault="00D17043" w:rsidP="00D17043">
      <w:pPr>
        <w:pStyle w:val="Alaprtelmezett"/>
        <w:tabs>
          <w:tab w:val="clear" w:pos="708"/>
        </w:tabs>
        <w:spacing w:after="0" w:line="240" w:lineRule="auto"/>
        <w:ind w:left="426"/>
        <w:jc w:val="both"/>
        <w:rPr>
          <w:rFonts w:ascii="Tahoma" w:hAnsi="Tahoma" w:cs="Tahoma"/>
          <w:color w:val="auto"/>
          <w:sz w:val="21"/>
          <w:szCs w:val="21"/>
        </w:rPr>
      </w:pPr>
      <w:r w:rsidRPr="00C01286">
        <w:rPr>
          <w:rFonts w:ascii="Tahoma" w:hAnsi="Tahoma" w:cs="Tahoma"/>
          <w:color w:val="auto"/>
          <w:sz w:val="21"/>
          <w:szCs w:val="21"/>
        </w:rPr>
        <w:t xml:space="preserve">E-mail: </w:t>
      </w:r>
      <w:hyperlink r:id="rId12" w:history="1">
        <w:r w:rsidRPr="00CD4D55">
          <w:rPr>
            <w:rStyle w:val="Hiperhivatkozs"/>
            <w:rFonts w:ascii="Tahoma" w:hAnsi="Tahoma" w:cs="Tahoma"/>
            <w:sz w:val="21"/>
            <w:szCs w:val="21"/>
          </w:rPr>
          <w:t>eszker@eszker.eu</w:t>
        </w:r>
      </w:hyperlink>
    </w:p>
    <w:p w14:paraId="0CFF27DB" w14:textId="77777777" w:rsidR="00D26D79" w:rsidRPr="00C01286" w:rsidRDefault="00D26D79" w:rsidP="00C01286">
      <w:pPr>
        <w:pStyle w:val="Szvegtrzs3"/>
        <w:spacing w:before="60" w:after="60" w:line="240" w:lineRule="auto"/>
        <w:rPr>
          <w:rFonts w:ascii="Tahoma" w:hAnsi="Tahoma" w:cs="Tahoma"/>
          <w:sz w:val="21"/>
          <w:szCs w:val="21"/>
        </w:rPr>
      </w:pPr>
    </w:p>
    <w:p w14:paraId="33A8BC40" w14:textId="77777777" w:rsidR="0033518B" w:rsidRPr="00C01286" w:rsidRDefault="006504EA" w:rsidP="00C01286">
      <w:pPr>
        <w:pStyle w:val="NormlWeb"/>
        <w:tabs>
          <w:tab w:val="left" w:pos="426"/>
        </w:tabs>
        <w:spacing w:before="60" w:beforeAutospacing="0" w:after="60" w:afterAutospacing="0"/>
        <w:ind w:right="147"/>
        <w:jc w:val="both"/>
        <w:rPr>
          <w:rFonts w:ascii="Tahoma" w:hAnsi="Tahoma" w:cs="Tahoma"/>
          <w:b/>
          <w:sz w:val="21"/>
          <w:szCs w:val="21"/>
        </w:rPr>
      </w:pPr>
      <w:r w:rsidRPr="00C01286">
        <w:rPr>
          <w:rFonts w:ascii="Tahoma" w:hAnsi="Tahoma" w:cs="Tahoma"/>
          <w:b/>
          <w:iCs/>
          <w:sz w:val="21"/>
          <w:szCs w:val="21"/>
        </w:rPr>
        <w:t>2.</w:t>
      </w:r>
      <w:r w:rsidRPr="00C01286">
        <w:rPr>
          <w:rFonts w:ascii="Tahoma" w:hAnsi="Tahoma" w:cs="Tahoma"/>
          <w:b/>
          <w:iCs/>
          <w:sz w:val="21"/>
          <w:szCs w:val="21"/>
        </w:rPr>
        <w:tab/>
        <w:t>A</w:t>
      </w:r>
      <w:r w:rsidRPr="00C01286">
        <w:rPr>
          <w:rFonts w:ascii="Tahoma" w:hAnsi="Tahoma" w:cs="Tahoma"/>
          <w:b/>
          <w:sz w:val="21"/>
          <w:szCs w:val="21"/>
        </w:rPr>
        <w:t xml:space="preserve"> közbeszerzési eljárás fajtája, alkalmazásának indokolása:</w:t>
      </w:r>
    </w:p>
    <w:p w14:paraId="6B4AA5DC" w14:textId="77777777" w:rsidR="00430982" w:rsidRDefault="0062402D" w:rsidP="0062402D">
      <w:pPr>
        <w:pStyle w:val="NormlWeb"/>
        <w:tabs>
          <w:tab w:val="left" w:pos="426"/>
        </w:tabs>
        <w:spacing w:before="60" w:beforeAutospacing="0" w:after="60" w:afterAutospacing="0"/>
        <w:ind w:left="426" w:right="150"/>
        <w:jc w:val="both"/>
        <w:rPr>
          <w:rFonts w:ascii="Tahoma" w:hAnsi="Tahoma" w:cs="Tahoma"/>
          <w:sz w:val="21"/>
          <w:szCs w:val="21"/>
        </w:rPr>
      </w:pPr>
      <w:r w:rsidRPr="003C648A">
        <w:rPr>
          <w:rFonts w:ascii="Tahoma" w:hAnsi="Tahoma" w:cs="Tahoma"/>
          <w:sz w:val="21"/>
          <w:szCs w:val="21"/>
        </w:rPr>
        <w:t>Kbt. Harmadik Rész, Uniós értékhatár alatti hirdetmény nélküli</w:t>
      </w:r>
      <w:r w:rsidR="00B71286">
        <w:rPr>
          <w:rFonts w:ascii="Tahoma" w:hAnsi="Tahoma" w:cs="Tahoma"/>
          <w:sz w:val="21"/>
          <w:szCs w:val="21"/>
        </w:rPr>
        <w:t xml:space="preserve"> nyílt</w:t>
      </w:r>
      <w:r w:rsidRPr="003C648A">
        <w:rPr>
          <w:rFonts w:ascii="Tahoma" w:hAnsi="Tahoma" w:cs="Tahoma"/>
          <w:sz w:val="21"/>
          <w:szCs w:val="21"/>
        </w:rPr>
        <w:t xml:space="preserve"> közbeszerzési eljárás </w:t>
      </w:r>
      <w:r w:rsidR="00B71286">
        <w:rPr>
          <w:rFonts w:ascii="Tahoma" w:hAnsi="Tahoma" w:cs="Tahoma"/>
          <w:sz w:val="21"/>
          <w:szCs w:val="21"/>
        </w:rPr>
        <w:t xml:space="preserve">a </w:t>
      </w:r>
      <w:r w:rsidRPr="003C648A">
        <w:rPr>
          <w:rFonts w:ascii="Tahoma" w:hAnsi="Tahoma" w:cs="Tahoma"/>
          <w:sz w:val="21"/>
          <w:szCs w:val="21"/>
        </w:rPr>
        <w:t>Kbt. 115. § (1) bekezdés szerint: Ha a</w:t>
      </w:r>
      <w:r w:rsidR="00231EC0">
        <w:rPr>
          <w:rFonts w:ascii="Tahoma" w:hAnsi="Tahoma" w:cs="Tahoma"/>
          <w:sz w:val="21"/>
          <w:szCs w:val="21"/>
        </w:rPr>
        <w:t>z építési beruházás</w:t>
      </w:r>
      <w:r w:rsidRPr="003C648A">
        <w:rPr>
          <w:rFonts w:ascii="Tahoma" w:hAnsi="Tahoma" w:cs="Tahoma"/>
          <w:sz w:val="21"/>
          <w:szCs w:val="21"/>
        </w:rPr>
        <w:t xml:space="preserve"> becsült értéke nem éri el a </w:t>
      </w:r>
      <w:r w:rsidR="00FE6E37">
        <w:rPr>
          <w:rFonts w:ascii="Tahoma" w:hAnsi="Tahoma" w:cs="Tahoma"/>
          <w:sz w:val="21"/>
          <w:szCs w:val="21"/>
        </w:rPr>
        <w:t>három</w:t>
      </w:r>
      <w:r w:rsidR="00231EC0">
        <w:rPr>
          <w:rFonts w:ascii="Tahoma" w:hAnsi="Tahoma" w:cs="Tahoma"/>
          <w:sz w:val="21"/>
          <w:szCs w:val="21"/>
        </w:rPr>
        <w:t>száz</w:t>
      </w:r>
      <w:r>
        <w:rPr>
          <w:rFonts w:ascii="Tahoma" w:hAnsi="Tahoma" w:cs="Tahoma"/>
          <w:sz w:val="21"/>
          <w:szCs w:val="21"/>
        </w:rPr>
        <w:t>millió</w:t>
      </w:r>
      <w:r w:rsidRPr="003C648A">
        <w:rPr>
          <w:rFonts w:ascii="Tahoma" w:hAnsi="Tahoma" w:cs="Tahoma"/>
          <w:sz w:val="21"/>
          <w:szCs w:val="21"/>
        </w:rPr>
        <w:t xml:space="preserve"> forintot, az ajánlatkérő a közbeszerzési eljárást lefolytathatja a nyílt eljárás nemzeti eljárásrendben irányadó szabályainak a Kbt. 115. §-</w:t>
      </w:r>
      <w:proofErr w:type="spellStart"/>
      <w:r w:rsidRPr="003C648A">
        <w:rPr>
          <w:rFonts w:ascii="Tahoma" w:hAnsi="Tahoma" w:cs="Tahoma"/>
          <w:sz w:val="21"/>
          <w:szCs w:val="21"/>
        </w:rPr>
        <w:t>ában</w:t>
      </w:r>
      <w:proofErr w:type="spellEnd"/>
      <w:r w:rsidRPr="003C648A">
        <w:rPr>
          <w:rFonts w:ascii="Tahoma" w:hAnsi="Tahoma" w:cs="Tahoma"/>
          <w:sz w:val="21"/>
          <w:szCs w:val="21"/>
        </w:rPr>
        <w:t xml:space="preserve"> foglalt eltérésekkel történő alkalmazásával is</w:t>
      </w:r>
      <w:r w:rsidR="0090419E">
        <w:rPr>
          <w:rFonts w:ascii="Tahoma" w:hAnsi="Tahoma" w:cs="Tahoma"/>
          <w:sz w:val="21"/>
          <w:szCs w:val="21"/>
        </w:rPr>
        <w:t>.</w:t>
      </w:r>
      <w:r w:rsidR="00A227B3">
        <w:rPr>
          <w:rFonts w:ascii="Tahoma" w:hAnsi="Tahoma" w:cs="Tahoma"/>
          <w:sz w:val="21"/>
          <w:szCs w:val="21"/>
        </w:rPr>
        <w:t xml:space="preserve"> </w:t>
      </w:r>
    </w:p>
    <w:p w14:paraId="29C9D51F" w14:textId="5D5E9E98" w:rsidR="0062402D" w:rsidRDefault="00A227B3" w:rsidP="0062402D">
      <w:pPr>
        <w:pStyle w:val="NormlWeb"/>
        <w:tabs>
          <w:tab w:val="left" w:pos="426"/>
        </w:tabs>
        <w:spacing w:before="60" w:beforeAutospacing="0" w:after="60" w:afterAutospacing="0"/>
        <w:ind w:left="426" w:right="150"/>
        <w:jc w:val="both"/>
        <w:rPr>
          <w:rFonts w:ascii="Tahoma" w:hAnsi="Tahoma" w:cs="Tahoma"/>
          <w:sz w:val="21"/>
          <w:szCs w:val="21"/>
        </w:rPr>
      </w:pPr>
      <w:r>
        <w:rPr>
          <w:rFonts w:ascii="Tahoma" w:hAnsi="Tahoma" w:cs="Tahoma"/>
          <w:sz w:val="21"/>
          <w:szCs w:val="21"/>
        </w:rPr>
        <w:t xml:space="preserve">Jelen eljárás becsült értéke nem éri el a </w:t>
      </w:r>
      <w:r w:rsidR="00430982">
        <w:rPr>
          <w:rFonts w:ascii="Tahoma" w:hAnsi="Tahoma" w:cs="Tahoma"/>
          <w:sz w:val="21"/>
          <w:szCs w:val="21"/>
        </w:rPr>
        <w:t xml:space="preserve">nettó </w:t>
      </w:r>
      <w:r w:rsidR="00FE6E37">
        <w:rPr>
          <w:rFonts w:ascii="Tahoma" w:hAnsi="Tahoma" w:cs="Tahoma"/>
          <w:sz w:val="21"/>
          <w:szCs w:val="21"/>
        </w:rPr>
        <w:t>három</w:t>
      </w:r>
      <w:r w:rsidR="00430982">
        <w:rPr>
          <w:rFonts w:ascii="Tahoma" w:hAnsi="Tahoma" w:cs="Tahoma"/>
          <w:sz w:val="21"/>
          <w:szCs w:val="21"/>
        </w:rPr>
        <w:t>százmillió</w:t>
      </w:r>
      <w:r w:rsidR="00430982" w:rsidRPr="003C648A">
        <w:rPr>
          <w:rFonts w:ascii="Tahoma" w:hAnsi="Tahoma" w:cs="Tahoma"/>
          <w:sz w:val="21"/>
          <w:szCs w:val="21"/>
        </w:rPr>
        <w:t xml:space="preserve"> forintot</w:t>
      </w:r>
      <w:r w:rsidR="00430982">
        <w:rPr>
          <w:rFonts w:ascii="Tahoma" w:hAnsi="Tahoma" w:cs="Tahoma"/>
          <w:sz w:val="21"/>
          <w:szCs w:val="21"/>
        </w:rPr>
        <w:t xml:space="preserve"> és </w:t>
      </w:r>
      <w:r w:rsidR="00430982" w:rsidRPr="00C24FBB">
        <w:rPr>
          <w:rFonts w:ascii="Tahoma" w:hAnsi="Tahoma" w:cs="Tahoma"/>
          <w:sz w:val="21"/>
          <w:szCs w:val="21"/>
        </w:rPr>
        <w:t>nem Magyarország országhatárán átnyúló projekttel kapcsolatos</w:t>
      </w:r>
      <w:r w:rsidR="00430982">
        <w:rPr>
          <w:rFonts w:ascii="Tahoma" w:hAnsi="Tahoma" w:cs="Tahoma"/>
          <w:sz w:val="21"/>
          <w:szCs w:val="21"/>
        </w:rPr>
        <w:t>.</w:t>
      </w:r>
    </w:p>
    <w:p w14:paraId="11F714B3" w14:textId="64E27693" w:rsidR="000B2BC6" w:rsidRPr="00C24FBB" w:rsidRDefault="000B2BC6" w:rsidP="0062402D">
      <w:pPr>
        <w:pStyle w:val="NormlWeb"/>
        <w:tabs>
          <w:tab w:val="left" w:pos="426"/>
        </w:tabs>
        <w:spacing w:before="60" w:beforeAutospacing="0" w:after="60" w:afterAutospacing="0"/>
        <w:ind w:left="426" w:right="150"/>
        <w:jc w:val="both"/>
        <w:rPr>
          <w:rFonts w:ascii="Tahoma" w:hAnsi="Tahoma" w:cs="Tahoma"/>
          <w:sz w:val="21"/>
          <w:szCs w:val="21"/>
        </w:rPr>
      </w:pPr>
      <w:r w:rsidRPr="00111C7D">
        <w:rPr>
          <w:rFonts w:ascii="Tahoma" w:hAnsi="Tahoma" w:cs="Tahoma"/>
          <w:sz w:val="21"/>
          <w:szCs w:val="21"/>
        </w:rPr>
        <w:t>Tárgyi beszerzés vonatkozásában a Kbt. 19. § (4) bekezdésében foglaltak fennállnak, így ajánlatkérő a</w:t>
      </w:r>
      <w:r w:rsidR="0023774F">
        <w:rPr>
          <w:rFonts w:ascii="Tahoma" w:hAnsi="Tahoma" w:cs="Tahoma"/>
          <w:sz w:val="21"/>
          <w:szCs w:val="21"/>
        </w:rPr>
        <w:t xml:space="preserve"> Kbt.</w:t>
      </w:r>
      <w:r w:rsidRPr="00111C7D">
        <w:rPr>
          <w:rFonts w:ascii="Tahoma" w:hAnsi="Tahoma" w:cs="Tahoma"/>
          <w:sz w:val="21"/>
          <w:szCs w:val="21"/>
        </w:rPr>
        <w:t xml:space="preserve"> Harmadik rész </w:t>
      </w:r>
      <w:r w:rsidR="0023774F">
        <w:rPr>
          <w:rFonts w:ascii="Tahoma" w:hAnsi="Tahoma" w:cs="Tahoma"/>
          <w:sz w:val="21"/>
          <w:szCs w:val="21"/>
        </w:rPr>
        <w:t xml:space="preserve">- </w:t>
      </w:r>
      <w:r w:rsidR="0023774F" w:rsidRPr="00111C7D">
        <w:rPr>
          <w:rFonts w:ascii="Tahoma" w:hAnsi="Tahoma" w:cs="Tahoma"/>
          <w:sz w:val="21"/>
          <w:szCs w:val="21"/>
        </w:rPr>
        <w:t>11</w:t>
      </w:r>
      <w:r w:rsidR="0023774F">
        <w:rPr>
          <w:rFonts w:ascii="Tahoma" w:hAnsi="Tahoma" w:cs="Tahoma"/>
          <w:sz w:val="21"/>
          <w:szCs w:val="21"/>
        </w:rPr>
        <w:t>5</w:t>
      </w:r>
      <w:r w:rsidR="0023774F" w:rsidRPr="00111C7D">
        <w:rPr>
          <w:rFonts w:ascii="Tahoma" w:hAnsi="Tahoma" w:cs="Tahoma"/>
          <w:sz w:val="21"/>
          <w:szCs w:val="21"/>
        </w:rPr>
        <w:t xml:space="preserve">. § (1) bekezdés </w:t>
      </w:r>
      <w:r w:rsidR="0023774F">
        <w:rPr>
          <w:rFonts w:ascii="Tahoma" w:hAnsi="Tahoma" w:cs="Tahoma"/>
          <w:sz w:val="21"/>
          <w:szCs w:val="21"/>
        </w:rPr>
        <w:t xml:space="preserve">- </w:t>
      </w:r>
      <w:r w:rsidR="0023774F" w:rsidRPr="00111C7D">
        <w:rPr>
          <w:rFonts w:ascii="Tahoma" w:hAnsi="Tahoma" w:cs="Tahoma"/>
          <w:sz w:val="21"/>
          <w:szCs w:val="21"/>
        </w:rPr>
        <w:t>szerint</w:t>
      </w:r>
      <w:r w:rsidR="0023774F">
        <w:rPr>
          <w:rFonts w:ascii="Tahoma" w:hAnsi="Tahoma" w:cs="Tahoma"/>
          <w:sz w:val="21"/>
          <w:szCs w:val="21"/>
        </w:rPr>
        <w:t>i</w:t>
      </w:r>
      <w:r w:rsidRPr="00111C7D">
        <w:rPr>
          <w:rFonts w:ascii="Tahoma" w:hAnsi="Tahoma" w:cs="Tahoma"/>
          <w:sz w:val="21"/>
          <w:szCs w:val="21"/>
        </w:rPr>
        <w:t xml:space="preserve"> közbeszerzés</w:t>
      </w:r>
      <w:r w:rsidR="0023774F">
        <w:rPr>
          <w:rFonts w:ascii="Tahoma" w:hAnsi="Tahoma" w:cs="Tahoma"/>
          <w:sz w:val="21"/>
          <w:szCs w:val="21"/>
        </w:rPr>
        <w:t>i</w:t>
      </w:r>
      <w:r w:rsidRPr="00111C7D">
        <w:rPr>
          <w:rFonts w:ascii="Tahoma" w:hAnsi="Tahoma" w:cs="Tahoma"/>
          <w:sz w:val="21"/>
          <w:szCs w:val="21"/>
        </w:rPr>
        <w:t xml:space="preserve"> </w:t>
      </w:r>
      <w:r w:rsidR="0023774F">
        <w:rPr>
          <w:rFonts w:ascii="Tahoma" w:hAnsi="Tahoma" w:cs="Tahoma"/>
          <w:sz w:val="21"/>
          <w:szCs w:val="21"/>
        </w:rPr>
        <w:t>eljárást alkalmaz</w:t>
      </w:r>
      <w:r w:rsidRPr="00111C7D">
        <w:rPr>
          <w:rFonts w:ascii="Tahoma" w:hAnsi="Tahoma" w:cs="Tahoma"/>
          <w:sz w:val="21"/>
          <w:szCs w:val="21"/>
        </w:rPr>
        <w:t>.</w:t>
      </w:r>
    </w:p>
    <w:p w14:paraId="3F01C4D4" w14:textId="77777777" w:rsidR="0033518B" w:rsidRPr="00C01286" w:rsidRDefault="0033518B" w:rsidP="0062402D">
      <w:pPr>
        <w:pStyle w:val="NormlWeb"/>
        <w:tabs>
          <w:tab w:val="left" w:pos="426"/>
        </w:tabs>
        <w:spacing w:before="60" w:beforeAutospacing="0" w:after="60" w:afterAutospacing="0"/>
        <w:ind w:left="426" w:right="150"/>
        <w:jc w:val="both"/>
        <w:rPr>
          <w:rFonts w:ascii="Tahoma" w:hAnsi="Tahoma" w:cs="Tahoma"/>
          <w:sz w:val="21"/>
          <w:szCs w:val="21"/>
        </w:rPr>
      </w:pPr>
    </w:p>
    <w:p w14:paraId="41E8C631" w14:textId="77777777" w:rsidR="0033518B" w:rsidRPr="00C01286" w:rsidRDefault="006504EA" w:rsidP="00C01286">
      <w:pPr>
        <w:pStyle w:val="NormlWeb"/>
        <w:tabs>
          <w:tab w:val="left" w:pos="426"/>
        </w:tabs>
        <w:spacing w:before="60" w:beforeAutospacing="0" w:after="60" w:afterAutospacing="0"/>
        <w:ind w:left="391" w:right="147" w:hanging="391"/>
        <w:jc w:val="both"/>
        <w:rPr>
          <w:rFonts w:ascii="Tahoma" w:hAnsi="Tahoma" w:cs="Tahoma"/>
          <w:b/>
          <w:sz w:val="21"/>
          <w:szCs w:val="21"/>
        </w:rPr>
      </w:pPr>
      <w:bookmarkStart w:id="8" w:name="pr293"/>
      <w:bookmarkEnd w:id="7"/>
      <w:r w:rsidRPr="00C01286">
        <w:rPr>
          <w:rFonts w:ascii="Tahoma" w:hAnsi="Tahoma" w:cs="Tahoma"/>
          <w:b/>
          <w:sz w:val="21"/>
          <w:szCs w:val="21"/>
        </w:rPr>
        <w:t>3.</w:t>
      </w:r>
      <w:r w:rsidRPr="00C01286">
        <w:rPr>
          <w:rFonts w:ascii="Tahoma" w:hAnsi="Tahoma" w:cs="Tahoma"/>
          <w:b/>
          <w:sz w:val="21"/>
          <w:szCs w:val="21"/>
        </w:rPr>
        <w:tab/>
        <w:t>A dokumentáció rendelkezésre bocsátásának módja, határideje, annak beszerzési helye:</w:t>
      </w:r>
    </w:p>
    <w:p w14:paraId="1A082317" w14:textId="32A80F40" w:rsidR="00745698" w:rsidRDefault="0041083E" w:rsidP="00745698">
      <w:pPr>
        <w:pStyle w:val="NormlWeb"/>
        <w:spacing w:before="60" w:beforeAutospacing="0" w:after="60" w:afterAutospacing="0"/>
        <w:ind w:left="426" w:right="147"/>
        <w:jc w:val="both"/>
        <w:rPr>
          <w:rFonts w:ascii="Tahoma" w:hAnsi="Tahoma" w:cs="Tahoma"/>
          <w:sz w:val="21"/>
          <w:szCs w:val="21"/>
        </w:rPr>
      </w:pPr>
      <w:r w:rsidRPr="0041083E">
        <w:rPr>
          <w:rFonts w:ascii="Tahoma" w:hAnsi="Tahoma" w:cs="Tahoma"/>
          <w:sz w:val="21"/>
          <w:szCs w:val="21"/>
        </w:rPr>
        <w:t xml:space="preserve">Ajánlatkérő a közbeszerzési dokumentumokat térítésmentesen bocsátja ajánlattevők rendelkezésére a Kbt. 39. § (1) bekezdésének megfelelően. Ajánlatkérő a közbeszerzési dokumentumokat az ajánlattételi felhívás megküldésével egyidejűleg elektronikus úton </w:t>
      </w:r>
      <w:r w:rsidR="00745698">
        <w:rPr>
          <w:rFonts w:ascii="Tahoma" w:hAnsi="Tahoma" w:cs="Tahoma"/>
          <w:sz w:val="21"/>
          <w:szCs w:val="21"/>
        </w:rPr>
        <w:t xml:space="preserve">továbbítja ajánlattevők részére, valamint a Kbt. 115.§ (7) </w:t>
      </w:r>
      <w:proofErr w:type="spellStart"/>
      <w:r w:rsidR="00745698">
        <w:rPr>
          <w:rFonts w:ascii="Tahoma" w:hAnsi="Tahoma" w:cs="Tahoma"/>
          <w:sz w:val="21"/>
          <w:szCs w:val="21"/>
        </w:rPr>
        <w:t>bek</w:t>
      </w:r>
      <w:proofErr w:type="spellEnd"/>
      <w:r w:rsidR="00745698">
        <w:rPr>
          <w:rFonts w:ascii="Tahoma" w:hAnsi="Tahoma" w:cs="Tahoma"/>
          <w:sz w:val="21"/>
          <w:szCs w:val="21"/>
        </w:rPr>
        <w:t>. alapján a Közbeszerzési Adatbázisban és Ajánlatkérő hon</w:t>
      </w:r>
      <w:r w:rsidR="0023436B">
        <w:rPr>
          <w:rFonts w:ascii="Tahoma" w:hAnsi="Tahoma" w:cs="Tahoma"/>
          <w:sz w:val="21"/>
          <w:szCs w:val="21"/>
        </w:rPr>
        <w:t>l</w:t>
      </w:r>
      <w:r w:rsidR="00881F01">
        <w:rPr>
          <w:rFonts w:ascii="Tahoma" w:hAnsi="Tahoma" w:cs="Tahoma"/>
          <w:sz w:val="21"/>
          <w:szCs w:val="21"/>
        </w:rPr>
        <w:t>apján, az alábbi elérhetőségen:</w:t>
      </w:r>
      <w:r w:rsidR="001D5BCA" w:rsidRPr="001D5BCA">
        <w:t xml:space="preserve"> </w:t>
      </w:r>
      <w:hyperlink r:id="rId13" w:history="1">
        <w:r w:rsidR="001D5BCA" w:rsidRPr="00211FEA">
          <w:rPr>
            <w:rStyle w:val="Hiperhivatkozs"/>
            <w:rFonts w:ascii="Tahoma" w:hAnsi="Tahoma" w:cs="Tahoma"/>
            <w:sz w:val="21"/>
            <w:szCs w:val="21"/>
          </w:rPr>
          <w:t>http://gyor.lutheran.hu/index.php/rolunk/dokumentumok/kozbeszerzesi-dokumentumok</w:t>
        </w:r>
      </w:hyperlink>
      <w:r w:rsidR="001D5BCA">
        <w:rPr>
          <w:rFonts w:ascii="Tahoma" w:hAnsi="Tahoma" w:cs="Tahoma"/>
          <w:sz w:val="21"/>
          <w:szCs w:val="21"/>
        </w:rPr>
        <w:t xml:space="preserve"> </w:t>
      </w:r>
      <w:r w:rsidR="00745698">
        <w:rPr>
          <w:rFonts w:ascii="Tahoma" w:hAnsi="Tahoma" w:cs="Tahoma"/>
          <w:sz w:val="21"/>
          <w:szCs w:val="21"/>
        </w:rPr>
        <w:t>is elérhető lesz az eljárás megindításával egyidejűleg.</w:t>
      </w:r>
    </w:p>
    <w:p w14:paraId="4536E24D" w14:textId="77777777" w:rsidR="0033518B" w:rsidRPr="00C01286" w:rsidRDefault="0033518B" w:rsidP="00C01286">
      <w:pPr>
        <w:pStyle w:val="NormlWeb"/>
        <w:spacing w:before="60" w:beforeAutospacing="0" w:after="60" w:afterAutospacing="0"/>
        <w:ind w:right="150"/>
        <w:jc w:val="both"/>
        <w:rPr>
          <w:rFonts w:ascii="Tahoma" w:hAnsi="Tahoma" w:cs="Tahoma"/>
          <w:sz w:val="21"/>
          <w:szCs w:val="21"/>
          <w:highlight w:val="yellow"/>
        </w:rPr>
      </w:pPr>
    </w:p>
    <w:p w14:paraId="65947F9C" w14:textId="77777777" w:rsidR="00457B76" w:rsidRPr="00C01286" w:rsidRDefault="006504EA" w:rsidP="00C01286">
      <w:pPr>
        <w:pStyle w:val="NormlWeb"/>
        <w:tabs>
          <w:tab w:val="left" w:pos="426"/>
        </w:tabs>
        <w:spacing w:before="60" w:beforeAutospacing="0" w:after="60" w:afterAutospacing="0"/>
        <w:ind w:right="147"/>
        <w:jc w:val="both"/>
        <w:rPr>
          <w:rFonts w:ascii="Tahoma" w:hAnsi="Tahoma" w:cs="Tahoma"/>
          <w:sz w:val="21"/>
          <w:szCs w:val="21"/>
        </w:rPr>
      </w:pPr>
      <w:bookmarkStart w:id="9" w:name="pr294"/>
      <w:bookmarkEnd w:id="8"/>
      <w:r w:rsidRPr="00C01286">
        <w:rPr>
          <w:rFonts w:ascii="Tahoma" w:hAnsi="Tahoma" w:cs="Tahoma"/>
          <w:b/>
          <w:sz w:val="21"/>
          <w:szCs w:val="21"/>
        </w:rPr>
        <w:t>4.</w:t>
      </w:r>
      <w:r w:rsidRPr="00C01286">
        <w:rPr>
          <w:rFonts w:ascii="Tahoma" w:hAnsi="Tahoma" w:cs="Tahoma"/>
          <w:b/>
          <w:sz w:val="21"/>
          <w:szCs w:val="21"/>
        </w:rPr>
        <w:tab/>
        <w:t>A közbeszerzés tárgya és mennyisége:</w:t>
      </w:r>
    </w:p>
    <w:p w14:paraId="0CF06322" w14:textId="77777777" w:rsidR="002030B7" w:rsidRDefault="00231EC0" w:rsidP="00F36E81">
      <w:pPr>
        <w:pStyle w:val="NormlWeb"/>
        <w:spacing w:before="60" w:beforeAutospacing="0" w:after="60" w:afterAutospacing="0"/>
        <w:ind w:left="390" w:right="-1"/>
        <w:jc w:val="both"/>
        <w:rPr>
          <w:rFonts w:ascii="Tahoma" w:hAnsi="Tahoma" w:cs="Tahoma"/>
          <w:sz w:val="21"/>
          <w:szCs w:val="21"/>
        </w:rPr>
      </w:pPr>
      <w:r w:rsidRPr="00F36E81">
        <w:rPr>
          <w:rFonts w:ascii="Tahoma" w:hAnsi="Tahoma" w:cs="Tahoma"/>
          <w:sz w:val="21"/>
          <w:szCs w:val="21"/>
        </w:rPr>
        <w:t>Építési beruházás</w:t>
      </w:r>
    </w:p>
    <w:p w14:paraId="7D17D28F" w14:textId="77777777" w:rsidR="00AF4691" w:rsidRPr="00F36E81" w:rsidRDefault="00425232" w:rsidP="0026086D">
      <w:pPr>
        <w:pStyle w:val="NormlWeb"/>
        <w:spacing w:before="60" w:beforeAutospacing="0" w:after="60" w:afterAutospacing="0"/>
        <w:ind w:left="390" w:right="-1"/>
        <w:jc w:val="both"/>
        <w:rPr>
          <w:rFonts w:ascii="Tahoma" w:hAnsi="Tahoma" w:cs="Tahoma"/>
          <w:sz w:val="21"/>
          <w:szCs w:val="21"/>
        </w:rPr>
      </w:pPr>
      <w:r>
        <w:rPr>
          <w:rFonts w:ascii="Tahoma" w:hAnsi="Tahoma" w:cs="Tahoma"/>
          <w:sz w:val="21"/>
          <w:szCs w:val="21"/>
        </w:rPr>
        <w:t>Kivitelezés</w:t>
      </w:r>
    </w:p>
    <w:p w14:paraId="25442CEE" w14:textId="00C28411" w:rsidR="003042FB" w:rsidRDefault="002853E9" w:rsidP="00C42693">
      <w:pPr>
        <w:pStyle w:val="NormlWeb"/>
        <w:ind w:left="390" w:right="-1"/>
        <w:jc w:val="both"/>
        <w:rPr>
          <w:rFonts w:ascii="Tahoma" w:hAnsi="Tahoma" w:cs="Tahoma"/>
          <w:b/>
          <w:bCs/>
          <w:sz w:val="21"/>
          <w:szCs w:val="21"/>
        </w:rPr>
      </w:pPr>
      <w:proofErr w:type="spellStart"/>
      <w:r>
        <w:rPr>
          <w:rFonts w:ascii="Tahoma" w:hAnsi="Tahoma" w:cs="Tahoma"/>
          <w:b/>
          <w:bCs/>
          <w:sz w:val="21"/>
          <w:szCs w:val="21"/>
        </w:rPr>
        <w:t>Insula</w:t>
      </w:r>
      <w:proofErr w:type="spellEnd"/>
      <w:r>
        <w:rPr>
          <w:rFonts w:ascii="Tahoma" w:hAnsi="Tahoma" w:cs="Tahoma"/>
          <w:b/>
          <w:bCs/>
          <w:sz w:val="21"/>
          <w:szCs w:val="21"/>
        </w:rPr>
        <w:t xml:space="preserve"> </w:t>
      </w:r>
      <w:proofErr w:type="spellStart"/>
      <w:r>
        <w:rPr>
          <w:rFonts w:ascii="Tahoma" w:hAnsi="Tahoma" w:cs="Tahoma"/>
          <w:b/>
          <w:bCs/>
          <w:sz w:val="21"/>
          <w:szCs w:val="21"/>
        </w:rPr>
        <w:t>Lutherana</w:t>
      </w:r>
      <w:proofErr w:type="spellEnd"/>
      <w:r>
        <w:rPr>
          <w:rFonts w:ascii="Tahoma" w:hAnsi="Tahoma" w:cs="Tahoma"/>
          <w:b/>
          <w:bCs/>
          <w:sz w:val="21"/>
          <w:szCs w:val="21"/>
        </w:rPr>
        <w:t xml:space="preserve"> épületegyüttes Szeretetház épület felújítása- II. ütem</w:t>
      </w:r>
    </w:p>
    <w:p w14:paraId="431280CE" w14:textId="77777777" w:rsidR="00756271" w:rsidRPr="00756271" w:rsidRDefault="00756271" w:rsidP="00756271">
      <w:pPr>
        <w:tabs>
          <w:tab w:val="left" w:pos="560"/>
          <w:tab w:val="left" w:pos="2220"/>
          <w:tab w:val="left" w:pos="4760"/>
          <w:tab w:val="right" w:pos="8140"/>
        </w:tabs>
        <w:ind w:left="390"/>
        <w:jc w:val="both"/>
        <w:rPr>
          <w:rFonts w:ascii="Tahoma" w:hAnsi="Tahoma" w:cs="Tahoma"/>
          <w:i/>
          <w:color w:val="000000"/>
          <w:sz w:val="21"/>
          <w:szCs w:val="21"/>
          <w:shd w:val="clear" w:color="auto" w:fill="FFFFFF"/>
        </w:rPr>
      </w:pPr>
      <w:r w:rsidRPr="00756271">
        <w:rPr>
          <w:rFonts w:ascii="Tahoma" w:hAnsi="Tahoma" w:cs="Tahoma"/>
          <w:i/>
          <w:color w:val="000000"/>
          <w:sz w:val="21"/>
          <w:szCs w:val="21"/>
          <w:shd w:val="clear" w:color="auto" w:fill="FFFFFF"/>
        </w:rPr>
        <w:t>Szerkezetek:</w:t>
      </w:r>
    </w:p>
    <w:p w14:paraId="37E42BF0" w14:textId="77777777" w:rsidR="00756271" w:rsidRPr="00756271" w:rsidRDefault="00756271" w:rsidP="00756271">
      <w:pPr>
        <w:tabs>
          <w:tab w:val="left" w:pos="560"/>
          <w:tab w:val="left" w:pos="2220"/>
          <w:tab w:val="left" w:pos="4760"/>
          <w:tab w:val="right" w:pos="8140"/>
        </w:tabs>
        <w:ind w:left="390"/>
        <w:jc w:val="both"/>
        <w:rPr>
          <w:rFonts w:ascii="Tahoma" w:hAnsi="Tahoma" w:cs="Tahoma"/>
          <w:color w:val="000000"/>
          <w:sz w:val="21"/>
          <w:szCs w:val="21"/>
          <w:shd w:val="clear" w:color="auto" w:fill="FFFFFF"/>
        </w:rPr>
      </w:pPr>
      <w:r w:rsidRPr="00756271">
        <w:rPr>
          <w:rFonts w:ascii="Tahoma" w:hAnsi="Tahoma" w:cs="Tahoma"/>
          <w:color w:val="000000"/>
          <w:sz w:val="21"/>
          <w:szCs w:val="21"/>
          <w:shd w:val="clear" w:color="auto" w:fill="FFFFFF"/>
        </w:rPr>
        <w:lastRenderedPageBreak/>
        <w:t xml:space="preserve">Alapozás: A felépítmény alaprajzi méretével azonos geometriával, 30 cm tömörített kavicságyon készülő, 90 cm mély fagykizáró vasbeton sávalapozással keretezett, 15 cm </w:t>
      </w:r>
      <w:proofErr w:type="spellStart"/>
      <w:r w:rsidRPr="00756271">
        <w:rPr>
          <w:rFonts w:ascii="Tahoma" w:hAnsi="Tahoma" w:cs="Tahoma"/>
          <w:color w:val="000000"/>
          <w:sz w:val="21"/>
          <w:szCs w:val="21"/>
          <w:shd w:val="clear" w:color="auto" w:fill="FFFFFF"/>
        </w:rPr>
        <w:t>vtg</w:t>
      </w:r>
      <w:proofErr w:type="spellEnd"/>
      <w:r w:rsidRPr="00756271">
        <w:rPr>
          <w:rFonts w:ascii="Tahoma" w:hAnsi="Tahoma" w:cs="Tahoma"/>
          <w:color w:val="000000"/>
          <w:sz w:val="21"/>
          <w:szCs w:val="21"/>
          <w:shd w:val="clear" w:color="auto" w:fill="FFFFFF"/>
        </w:rPr>
        <w:t xml:space="preserve"> alaplemez. Az alaplemezbe a tárolóterek takaríthatósága érdekében padlóösszefolyók kerülnek beépítésre.</w:t>
      </w:r>
    </w:p>
    <w:p w14:paraId="47766C81" w14:textId="77777777" w:rsidR="00756271" w:rsidRPr="00756271" w:rsidRDefault="00756271" w:rsidP="00756271">
      <w:pPr>
        <w:tabs>
          <w:tab w:val="left" w:pos="560"/>
          <w:tab w:val="left" w:pos="2220"/>
          <w:tab w:val="left" w:pos="4760"/>
          <w:tab w:val="right" w:pos="8140"/>
        </w:tabs>
        <w:ind w:left="390"/>
        <w:jc w:val="both"/>
        <w:rPr>
          <w:rFonts w:ascii="Tahoma" w:hAnsi="Tahoma" w:cs="Tahoma"/>
          <w:color w:val="000000"/>
          <w:sz w:val="21"/>
          <w:szCs w:val="21"/>
          <w:shd w:val="clear" w:color="auto" w:fill="FFFFFF"/>
        </w:rPr>
      </w:pPr>
      <w:r w:rsidRPr="00756271">
        <w:rPr>
          <w:rFonts w:ascii="Tahoma" w:hAnsi="Tahoma" w:cs="Tahoma"/>
          <w:color w:val="000000"/>
          <w:sz w:val="21"/>
          <w:szCs w:val="21"/>
          <w:shd w:val="clear" w:color="auto" w:fill="FFFFFF"/>
        </w:rPr>
        <w:t xml:space="preserve">Felmenő szerkezetek: 10 cm </w:t>
      </w:r>
      <w:proofErr w:type="spellStart"/>
      <w:r w:rsidRPr="00756271">
        <w:rPr>
          <w:rFonts w:ascii="Tahoma" w:hAnsi="Tahoma" w:cs="Tahoma"/>
          <w:color w:val="000000"/>
          <w:sz w:val="21"/>
          <w:szCs w:val="21"/>
          <w:shd w:val="clear" w:color="auto" w:fill="FFFFFF"/>
        </w:rPr>
        <w:t>vtg</w:t>
      </w:r>
      <w:proofErr w:type="spellEnd"/>
      <w:r w:rsidRPr="00756271">
        <w:rPr>
          <w:rFonts w:ascii="Tahoma" w:hAnsi="Tahoma" w:cs="Tahoma"/>
          <w:color w:val="000000"/>
          <w:sz w:val="21"/>
          <w:szCs w:val="21"/>
          <w:shd w:val="clear" w:color="auto" w:fill="FFFFFF"/>
        </w:rPr>
        <w:t xml:space="preserve"> falpanel ásványgyapot hőszigetelő maggal.</w:t>
      </w:r>
    </w:p>
    <w:p w14:paraId="252D744C" w14:textId="5E7FB90F" w:rsidR="00756271" w:rsidRPr="00756271" w:rsidRDefault="00756271" w:rsidP="00756271">
      <w:pPr>
        <w:tabs>
          <w:tab w:val="left" w:pos="560"/>
          <w:tab w:val="left" w:pos="2220"/>
          <w:tab w:val="left" w:pos="4760"/>
          <w:tab w:val="right" w:pos="8140"/>
        </w:tabs>
        <w:ind w:left="390"/>
        <w:jc w:val="both"/>
        <w:rPr>
          <w:rFonts w:ascii="Tahoma" w:hAnsi="Tahoma" w:cs="Tahoma"/>
          <w:color w:val="000000"/>
          <w:sz w:val="21"/>
          <w:szCs w:val="21"/>
          <w:shd w:val="clear" w:color="auto" w:fill="FFFFFF"/>
        </w:rPr>
      </w:pPr>
      <w:r w:rsidRPr="00756271">
        <w:rPr>
          <w:rFonts w:ascii="Tahoma" w:hAnsi="Tahoma" w:cs="Tahoma"/>
          <w:color w:val="000000"/>
          <w:sz w:val="21"/>
          <w:szCs w:val="21"/>
          <w:shd w:val="clear" w:color="auto" w:fill="FFFFFF"/>
        </w:rPr>
        <w:t xml:space="preserve">Tetőszerkezet: 10 cm </w:t>
      </w:r>
      <w:proofErr w:type="spellStart"/>
      <w:r w:rsidRPr="00756271">
        <w:rPr>
          <w:rFonts w:ascii="Tahoma" w:hAnsi="Tahoma" w:cs="Tahoma"/>
          <w:color w:val="000000"/>
          <w:sz w:val="21"/>
          <w:szCs w:val="21"/>
          <w:shd w:val="clear" w:color="auto" w:fill="FFFFFF"/>
        </w:rPr>
        <w:t>vtg</w:t>
      </w:r>
      <w:proofErr w:type="spellEnd"/>
      <w:r w:rsidRPr="00756271">
        <w:rPr>
          <w:rFonts w:ascii="Tahoma" w:hAnsi="Tahoma" w:cs="Tahoma"/>
          <w:color w:val="000000"/>
          <w:sz w:val="21"/>
          <w:szCs w:val="21"/>
          <w:shd w:val="clear" w:color="auto" w:fill="FFFFFF"/>
        </w:rPr>
        <w:t>, ásványgyapot hőszigetelő maggal, és 4-bordás trapézlemez külső oldali vértezettel készülő tetőpanel. A rögzítés, és szegés rendszerazonos lemezszerkezettel (KINGSPAN, vagy azzal azonos).</w:t>
      </w:r>
    </w:p>
    <w:p w14:paraId="5E1656C7" w14:textId="77777777" w:rsidR="00756271" w:rsidRPr="00756271" w:rsidRDefault="00756271" w:rsidP="00756271">
      <w:pPr>
        <w:ind w:left="390"/>
        <w:jc w:val="both"/>
        <w:rPr>
          <w:rFonts w:ascii="Tahoma" w:hAnsi="Tahoma" w:cs="Tahoma"/>
          <w:color w:val="000000"/>
          <w:sz w:val="21"/>
          <w:szCs w:val="21"/>
          <w:u w:val="single"/>
        </w:rPr>
      </w:pPr>
      <w:r w:rsidRPr="00756271">
        <w:rPr>
          <w:rFonts w:ascii="Tahoma" w:hAnsi="Tahoma" w:cs="Tahoma"/>
          <w:color w:val="000000"/>
          <w:sz w:val="21"/>
          <w:szCs w:val="21"/>
          <w:u w:val="single"/>
        </w:rPr>
        <w:t>Az épület energia ellátása, fogyasztásmérés:</w:t>
      </w:r>
    </w:p>
    <w:p w14:paraId="1A0BFA9E" w14:textId="77777777" w:rsidR="00756271" w:rsidRPr="00756271" w:rsidRDefault="00756271" w:rsidP="00756271">
      <w:pPr>
        <w:pStyle w:val="WW-Szvegtrzs3"/>
        <w:spacing w:line="276" w:lineRule="auto"/>
        <w:ind w:left="390"/>
        <w:rPr>
          <w:rFonts w:ascii="Tahoma" w:hAnsi="Tahoma" w:cs="Tahoma"/>
          <w:color w:val="000000"/>
          <w:spacing w:val="0"/>
          <w:sz w:val="21"/>
          <w:szCs w:val="21"/>
        </w:rPr>
      </w:pPr>
      <w:r w:rsidRPr="00756271">
        <w:rPr>
          <w:rFonts w:ascii="Tahoma" w:hAnsi="Tahoma" w:cs="Tahoma"/>
          <w:color w:val="000000"/>
          <w:spacing w:val="0"/>
          <w:sz w:val="21"/>
          <w:szCs w:val="21"/>
        </w:rPr>
        <w:t xml:space="preserve">Az épület energiaellátása a szeretetház pince elosztójának tartalék biztosítós áramköréről történik. Biztosítóbetét értéke 3×25A. Betápláló </w:t>
      </w:r>
      <w:proofErr w:type="spellStart"/>
      <w:r w:rsidRPr="00756271">
        <w:rPr>
          <w:rFonts w:ascii="Tahoma" w:hAnsi="Tahoma" w:cs="Tahoma"/>
          <w:color w:val="000000"/>
          <w:spacing w:val="0"/>
          <w:sz w:val="21"/>
          <w:szCs w:val="21"/>
        </w:rPr>
        <w:t>fővezeték</w:t>
      </w:r>
      <w:proofErr w:type="spellEnd"/>
      <w:r w:rsidRPr="00756271">
        <w:rPr>
          <w:rFonts w:ascii="Tahoma" w:hAnsi="Tahoma" w:cs="Tahoma"/>
          <w:color w:val="000000"/>
          <w:spacing w:val="0"/>
          <w:sz w:val="21"/>
          <w:szCs w:val="21"/>
        </w:rPr>
        <w:t xml:space="preserve"> NYY-J 5×6mm</w:t>
      </w:r>
      <w:r w:rsidRPr="00756271">
        <w:rPr>
          <w:rFonts w:ascii="Tahoma" w:hAnsi="Tahoma" w:cs="Tahoma"/>
          <w:color w:val="000000"/>
          <w:spacing w:val="0"/>
          <w:sz w:val="21"/>
          <w:szCs w:val="21"/>
          <w:vertAlign w:val="superscript"/>
        </w:rPr>
        <w:t>2</w:t>
      </w:r>
      <w:r w:rsidRPr="00756271">
        <w:rPr>
          <w:rFonts w:ascii="Tahoma" w:hAnsi="Tahoma" w:cs="Tahoma"/>
          <w:color w:val="000000"/>
          <w:spacing w:val="0"/>
          <w:sz w:val="21"/>
          <w:szCs w:val="21"/>
        </w:rPr>
        <w:t>.</w:t>
      </w:r>
    </w:p>
    <w:p w14:paraId="589A4F92" w14:textId="77777777" w:rsidR="00756271" w:rsidRPr="00756271" w:rsidRDefault="00756271" w:rsidP="00756271">
      <w:pPr>
        <w:pStyle w:val="WW-Szvegtrzs3"/>
        <w:spacing w:line="276" w:lineRule="auto"/>
        <w:ind w:left="390"/>
        <w:rPr>
          <w:rFonts w:ascii="Tahoma" w:hAnsi="Tahoma" w:cs="Tahoma"/>
          <w:color w:val="000000"/>
          <w:spacing w:val="0"/>
          <w:sz w:val="21"/>
          <w:szCs w:val="21"/>
        </w:rPr>
      </w:pPr>
    </w:p>
    <w:p w14:paraId="32EB7B84" w14:textId="77777777" w:rsidR="00756271" w:rsidRPr="00756271" w:rsidRDefault="00756271" w:rsidP="00756271">
      <w:pPr>
        <w:pStyle w:val="WW-Szvegtrzs31"/>
        <w:spacing w:line="276" w:lineRule="auto"/>
        <w:ind w:left="390"/>
        <w:rPr>
          <w:rFonts w:ascii="Tahoma" w:hAnsi="Tahoma" w:cs="Tahoma"/>
          <w:color w:val="000000"/>
          <w:sz w:val="21"/>
          <w:szCs w:val="21"/>
          <w:u w:val="single"/>
        </w:rPr>
      </w:pPr>
      <w:r w:rsidRPr="00756271">
        <w:rPr>
          <w:rFonts w:ascii="Tahoma" w:hAnsi="Tahoma" w:cs="Tahoma"/>
          <w:color w:val="000000"/>
          <w:sz w:val="21"/>
          <w:szCs w:val="21"/>
          <w:u w:val="single"/>
        </w:rPr>
        <w:t>MTE elosztó berendezés:</w:t>
      </w:r>
    </w:p>
    <w:p w14:paraId="0EEE4AE0" w14:textId="77777777" w:rsidR="00756271" w:rsidRPr="00756271" w:rsidRDefault="00756271" w:rsidP="00756271">
      <w:pPr>
        <w:pStyle w:val="WW-Szvegtrzs3"/>
        <w:spacing w:line="276" w:lineRule="auto"/>
        <w:ind w:left="390"/>
        <w:rPr>
          <w:rFonts w:ascii="Tahoma" w:hAnsi="Tahoma" w:cs="Tahoma"/>
          <w:color w:val="000000"/>
          <w:sz w:val="21"/>
          <w:szCs w:val="21"/>
        </w:rPr>
      </w:pPr>
      <w:r w:rsidRPr="00756271">
        <w:rPr>
          <w:rFonts w:ascii="Tahoma" w:hAnsi="Tahoma" w:cs="Tahoma"/>
          <w:color w:val="000000"/>
          <w:spacing w:val="0"/>
          <w:sz w:val="21"/>
          <w:szCs w:val="21"/>
        </w:rPr>
        <w:t>Tartalmazzák a főkapcsolót, a 1+2-es típusú túlfeszültség-levezetőket, a hibaáram-kapcsolókat és a leágazások kismegszakítóit.</w:t>
      </w:r>
    </w:p>
    <w:p w14:paraId="66BB37A2" w14:textId="77777777" w:rsidR="00756271" w:rsidRPr="00756271" w:rsidRDefault="00756271" w:rsidP="00756271">
      <w:pPr>
        <w:pStyle w:val="WW-Szvegtrzs3"/>
        <w:spacing w:line="276" w:lineRule="auto"/>
        <w:ind w:left="390"/>
        <w:rPr>
          <w:rFonts w:ascii="Tahoma" w:hAnsi="Tahoma" w:cs="Tahoma"/>
          <w:color w:val="000000"/>
          <w:spacing w:val="0"/>
          <w:sz w:val="21"/>
          <w:szCs w:val="21"/>
        </w:rPr>
      </w:pPr>
      <w:r w:rsidRPr="00756271">
        <w:rPr>
          <w:rFonts w:ascii="Tahoma" w:hAnsi="Tahoma" w:cs="Tahoma"/>
          <w:color w:val="000000"/>
          <w:spacing w:val="0"/>
          <w:sz w:val="21"/>
          <w:szCs w:val="21"/>
        </w:rPr>
        <w:t>Az elosztó tervét az EE-1 jelű terv tartalmazza.</w:t>
      </w:r>
    </w:p>
    <w:p w14:paraId="37522DE6" w14:textId="77777777" w:rsidR="00756271" w:rsidRPr="00756271" w:rsidRDefault="00756271" w:rsidP="00756271">
      <w:pPr>
        <w:pStyle w:val="WW-Szvegtrzs3"/>
        <w:spacing w:line="276" w:lineRule="auto"/>
        <w:ind w:left="390"/>
        <w:rPr>
          <w:rFonts w:ascii="Tahoma" w:hAnsi="Tahoma" w:cs="Tahoma"/>
          <w:color w:val="000000"/>
          <w:spacing w:val="0"/>
          <w:sz w:val="21"/>
          <w:szCs w:val="21"/>
        </w:rPr>
      </w:pPr>
      <w:r w:rsidRPr="00756271">
        <w:rPr>
          <w:rFonts w:ascii="Tahoma" w:hAnsi="Tahoma" w:cs="Tahoma"/>
          <w:color w:val="000000"/>
          <w:spacing w:val="0"/>
          <w:sz w:val="21"/>
          <w:szCs w:val="21"/>
        </w:rPr>
        <w:t>Az elosztót SCHRACK MODUL 160 szekrénybe kell kiépíteni.</w:t>
      </w:r>
    </w:p>
    <w:p w14:paraId="64EB55C7" w14:textId="74249612" w:rsidR="00756271" w:rsidRPr="00756271" w:rsidRDefault="00756271" w:rsidP="00756271">
      <w:pPr>
        <w:tabs>
          <w:tab w:val="left" w:pos="560"/>
          <w:tab w:val="left" w:pos="2220"/>
          <w:tab w:val="left" w:pos="4760"/>
          <w:tab w:val="right" w:pos="8140"/>
        </w:tabs>
        <w:ind w:left="390"/>
        <w:jc w:val="both"/>
        <w:rPr>
          <w:rFonts w:ascii="Tahoma" w:hAnsi="Tahoma" w:cs="Tahoma"/>
          <w:color w:val="000000"/>
          <w:sz w:val="21"/>
          <w:szCs w:val="21"/>
          <w:shd w:val="clear" w:color="auto" w:fill="FFFFFF"/>
        </w:rPr>
      </w:pPr>
    </w:p>
    <w:p w14:paraId="6C85F2A4" w14:textId="77777777" w:rsidR="00756271" w:rsidRPr="00756271" w:rsidRDefault="00756271" w:rsidP="00756271">
      <w:pPr>
        <w:tabs>
          <w:tab w:val="left" w:pos="560"/>
          <w:tab w:val="left" w:pos="2220"/>
          <w:tab w:val="left" w:pos="4760"/>
          <w:tab w:val="right" w:pos="8140"/>
        </w:tabs>
        <w:ind w:left="390"/>
        <w:jc w:val="both"/>
        <w:rPr>
          <w:rFonts w:ascii="Tahoma" w:hAnsi="Tahoma" w:cs="Tahoma"/>
          <w:color w:val="000000"/>
          <w:sz w:val="21"/>
          <w:szCs w:val="21"/>
          <w:shd w:val="clear" w:color="auto" w:fill="FFFFFF"/>
        </w:rPr>
      </w:pPr>
      <w:r w:rsidRPr="00756271">
        <w:rPr>
          <w:rFonts w:ascii="Tahoma" w:hAnsi="Tahoma" w:cs="Tahoma"/>
          <w:color w:val="000000"/>
          <w:sz w:val="21"/>
          <w:szCs w:val="21"/>
          <w:shd w:val="clear" w:color="auto" w:fill="FFFFFF"/>
        </w:rPr>
        <w:t>Szerelés:</w:t>
      </w:r>
    </w:p>
    <w:p w14:paraId="3A9E2773" w14:textId="69BA5BF3" w:rsidR="00756271" w:rsidRPr="00756271" w:rsidRDefault="00756271" w:rsidP="00756271">
      <w:pPr>
        <w:tabs>
          <w:tab w:val="left" w:pos="560"/>
          <w:tab w:val="left" w:pos="2220"/>
          <w:tab w:val="left" w:pos="4760"/>
          <w:tab w:val="right" w:pos="8140"/>
        </w:tabs>
        <w:ind w:left="390"/>
        <w:jc w:val="both"/>
        <w:rPr>
          <w:rFonts w:ascii="Tahoma" w:hAnsi="Tahoma" w:cs="Tahoma"/>
          <w:color w:val="000000"/>
          <w:sz w:val="21"/>
          <w:szCs w:val="21"/>
          <w:shd w:val="clear" w:color="auto" w:fill="FFFFFF"/>
        </w:rPr>
      </w:pPr>
      <w:r w:rsidRPr="00756271">
        <w:rPr>
          <w:rFonts w:ascii="Tahoma" w:hAnsi="Tahoma" w:cs="Tahoma"/>
          <w:color w:val="000000"/>
          <w:sz w:val="21"/>
          <w:szCs w:val="21"/>
          <w:shd w:val="clear" w:color="auto" w:fill="FFFFFF"/>
        </w:rPr>
        <w:t>Az épület szerelése, létesítése jellemzően az MSZ2364; MSZ HD 60364-7-701:2007; MSZ EN 50310; MSZ HD 60364-7-703: 2006; MSZ EN 50310 előírásai alapján készülhet.</w:t>
      </w:r>
    </w:p>
    <w:p w14:paraId="15B0B3C4" w14:textId="77777777" w:rsidR="00756271" w:rsidRPr="00756271" w:rsidRDefault="00756271" w:rsidP="00756271">
      <w:pPr>
        <w:ind w:left="390"/>
        <w:contextualSpacing/>
        <w:jc w:val="both"/>
        <w:rPr>
          <w:rFonts w:ascii="Tahoma" w:hAnsi="Tahoma" w:cs="Tahoma"/>
          <w:color w:val="000000"/>
          <w:sz w:val="21"/>
          <w:szCs w:val="21"/>
        </w:rPr>
      </w:pPr>
      <w:r w:rsidRPr="00756271">
        <w:rPr>
          <w:rFonts w:ascii="Tahoma" w:hAnsi="Tahoma" w:cs="Tahoma"/>
          <w:color w:val="000000"/>
          <w:sz w:val="21"/>
          <w:szCs w:val="21"/>
        </w:rPr>
        <w:t>Építési munkák</w:t>
      </w:r>
    </w:p>
    <w:p w14:paraId="36ED1CD4" w14:textId="77777777" w:rsidR="00756271" w:rsidRPr="00756271" w:rsidRDefault="00756271" w:rsidP="00756271">
      <w:pPr>
        <w:ind w:left="390"/>
        <w:jc w:val="both"/>
        <w:rPr>
          <w:rFonts w:ascii="Tahoma" w:hAnsi="Tahoma" w:cs="Tahoma"/>
          <w:color w:val="000000"/>
          <w:sz w:val="21"/>
          <w:szCs w:val="21"/>
        </w:rPr>
      </w:pPr>
      <w:r w:rsidRPr="00756271">
        <w:rPr>
          <w:rFonts w:ascii="Tahoma" w:hAnsi="Tahoma" w:cs="Tahoma"/>
          <w:color w:val="000000"/>
          <w:sz w:val="21"/>
          <w:szCs w:val="21"/>
        </w:rPr>
        <w:t xml:space="preserve">A tisztítóaknák előregyártott LEIER (vagy vele egyenértékű) 1,00 m </w:t>
      </w:r>
      <w:proofErr w:type="spellStart"/>
      <w:r w:rsidRPr="00756271">
        <w:rPr>
          <w:rFonts w:ascii="Tahoma" w:hAnsi="Tahoma" w:cs="Tahoma"/>
          <w:color w:val="000000"/>
          <w:sz w:val="21"/>
          <w:szCs w:val="21"/>
        </w:rPr>
        <w:t>belméretű</w:t>
      </w:r>
      <w:proofErr w:type="spellEnd"/>
      <w:r w:rsidRPr="00756271">
        <w:rPr>
          <w:rFonts w:ascii="Tahoma" w:hAnsi="Tahoma" w:cs="Tahoma"/>
          <w:color w:val="000000"/>
          <w:sz w:val="21"/>
          <w:szCs w:val="21"/>
        </w:rPr>
        <w:t xml:space="preserve"> aknaelemekből épülnek. Az aknákba 35 cm-</w:t>
      </w:r>
      <w:proofErr w:type="spellStart"/>
      <w:r w:rsidRPr="00756271">
        <w:rPr>
          <w:rFonts w:ascii="Tahoma" w:hAnsi="Tahoma" w:cs="Tahoma"/>
          <w:color w:val="000000"/>
          <w:sz w:val="21"/>
          <w:szCs w:val="21"/>
        </w:rPr>
        <w:t>enként</w:t>
      </w:r>
      <w:proofErr w:type="spellEnd"/>
      <w:r w:rsidRPr="00756271">
        <w:rPr>
          <w:rFonts w:ascii="Tahoma" w:hAnsi="Tahoma" w:cs="Tahoma"/>
          <w:color w:val="000000"/>
          <w:sz w:val="21"/>
          <w:szCs w:val="21"/>
        </w:rPr>
        <w:t xml:space="preserve"> műanyag bevonatú aknahágcsó, az aknák cső csatlakozásainál a vízzáró kapcsolat érdekében KGFP aknabekötő idom beépítése szükséges.  Az aknák lefedésére 600 mm átmérőjű 250kN teherbírású, öntöttvas </w:t>
      </w:r>
      <w:proofErr w:type="spellStart"/>
      <w:r w:rsidRPr="00756271">
        <w:rPr>
          <w:rFonts w:ascii="Tahoma" w:hAnsi="Tahoma" w:cs="Tahoma"/>
          <w:color w:val="000000"/>
          <w:sz w:val="21"/>
          <w:szCs w:val="21"/>
        </w:rPr>
        <w:t>aknafedlapok</w:t>
      </w:r>
      <w:proofErr w:type="spellEnd"/>
      <w:r w:rsidRPr="00756271">
        <w:rPr>
          <w:rFonts w:ascii="Tahoma" w:hAnsi="Tahoma" w:cs="Tahoma"/>
          <w:color w:val="000000"/>
          <w:sz w:val="21"/>
          <w:szCs w:val="21"/>
        </w:rPr>
        <w:t xml:space="preserve"> építendők be.  </w:t>
      </w:r>
    </w:p>
    <w:p w14:paraId="4177B474" w14:textId="53112BD4" w:rsidR="00756271" w:rsidRPr="00756271" w:rsidRDefault="00756271" w:rsidP="00756271">
      <w:pPr>
        <w:ind w:left="390"/>
        <w:jc w:val="both"/>
        <w:rPr>
          <w:rFonts w:ascii="Tahoma" w:hAnsi="Tahoma" w:cs="Tahoma"/>
          <w:color w:val="000000"/>
          <w:sz w:val="21"/>
          <w:szCs w:val="21"/>
        </w:rPr>
      </w:pPr>
      <w:r w:rsidRPr="00756271">
        <w:rPr>
          <w:rFonts w:ascii="Tahoma" w:hAnsi="Tahoma" w:cs="Tahoma"/>
          <w:color w:val="000000"/>
          <w:sz w:val="21"/>
          <w:szCs w:val="21"/>
        </w:rPr>
        <w:t xml:space="preserve">Az </w:t>
      </w:r>
      <w:r>
        <w:rPr>
          <w:rFonts w:ascii="Tahoma" w:hAnsi="Tahoma" w:cs="Tahoma"/>
          <w:color w:val="000000"/>
          <w:sz w:val="21"/>
          <w:szCs w:val="21"/>
        </w:rPr>
        <w:t>építéssel érintett burkolatokat</w:t>
      </w:r>
      <w:r w:rsidRPr="00756271">
        <w:rPr>
          <w:rFonts w:ascii="Tahoma" w:hAnsi="Tahoma" w:cs="Tahoma"/>
          <w:color w:val="000000"/>
          <w:sz w:val="21"/>
          <w:szCs w:val="21"/>
        </w:rPr>
        <w:t xml:space="preserve"> és zöldfelületeket helyre kell állítani.</w:t>
      </w:r>
    </w:p>
    <w:p w14:paraId="28528BE7" w14:textId="77777777" w:rsidR="00756271" w:rsidRPr="00756271" w:rsidRDefault="00756271" w:rsidP="00756271">
      <w:pPr>
        <w:ind w:left="390"/>
        <w:jc w:val="both"/>
        <w:rPr>
          <w:rFonts w:ascii="Tahoma" w:hAnsi="Tahoma" w:cs="Tahoma"/>
          <w:color w:val="000000"/>
          <w:sz w:val="21"/>
          <w:szCs w:val="21"/>
        </w:rPr>
      </w:pPr>
      <w:r w:rsidRPr="00756271">
        <w:rPr>
          <w:rFonts w:ascii="Tahoma" w:hAnsi="Tahoma" w:cs="Tahoma"/>
          <w:color w:val="000000"/>
          <w:sz w:val="21"/>
          <w:szCs w:val="21"/>
        </w:rPr>
        <w:t xml:space="preserve">A vízvezetékeket és csatornákat homok ágyazatra kell fektetni. Az ágyazat kialakítását, a </w:t>
      </w:r>
      <w:proofErr w:type="spellStart"/>
      <w:r w:rsidRPr="00756271">
        <w:rPr>
          <w:rFonts w:ascii="Tahoma" w:hAnsi="Tahoma" w:cs="Tahoma"/>
          <w:color w:val="000000"/>
          <w:sz w:val="21"/>
          <w:szCs w:val="21"/>
        </w:rPr>
        <w:t>földvisszatöltést</w:t>
      </w:r>
      <w:proofErr w:type="spellEnd"/>
      <w:r w:rsidRPr="00756271">
        <w:rPr>
          <w:rFonts w:ascii="Tahoma" w:hAnsi="Tahoma" w:cs="Tahoma"/>
          <w:color w:val="000000"/>
          <w:sz w:val="21"/>
          <w:szCs w:val="21"/>
        </w:rPr>
        <w:t xml:space="preserve">, az egyes zónákban szükséges tömörítést rétegesen kell végezni. </w:t>
      </w:r>
    </w:p>
    <w:p w14:paraId="01CDD485" w14:textId="77777777" w:rsidR="00756271" w:rsidRPr="00756271" w:rsidRDefault="00756271" w:rsidP="00756271">
      <w:pPr>
        <w:ind w:left="390"/>
        <w:jc w:val="both"/>
        <w:rPr>
          <w:rFonts w:ascii="Tahoma" w:hAnsi="Tahoma" w:cs="Tahoma"/>
          <w:color w:val="000000"/>
          <w:sz w:val="21"/>
          <w:szCs w:val="21"/>
        </w:rPr>
      </w:pPr>
      <w:r w:rsidRPr="00756271">
        <w:rPr>
          <w:rFonts w:ascii="Tahoma" w:hAnsi="Tahoma" w:cs="Tahoma"/>
          <w:color w:val="000000"/>
          <w:sz w:val="21"/>
          <w:szCs w:val="21"/>
        </w:rPr>
        <w:t>A csőfektetés dúcolás védelme mellett készítendő. Alacsony talajvízállású időszakban a csatornaépítés talajvízszint süllyesztés nélkül megépíthető. A munkaterület ideiglenes csapadékvíz elvezetését biztosítani kell.</w:t>
      </w:r>
    </w:p>
    <w:p w14:paraId="670EB3C5" w14:textId="77777777" w:rsidR="0098752C" w:rsidRPr="0047299F" w:rsidRDefault="0098752C" w:rsidP="0098752C">
      <w:pPr>
        <w:spacing w:before="60" w:after="60" w:line="240" w:lineRule="auto"/>
        <w:ind w:left="426"/>
        <w:jc w:val="both"/>
        <w:rPr>
          <w:rFonts w:ascii="Tahoma" w:hAnsi="Tahoma" w:cs="Tahoma"/>
          <w:sz w:val="21"/>
          <w:szCs w:val="21"/>
        </w:rPr>
      </w:pPr>
      <w:r w:rsidRPr="0047299F">
        <w:rPr>
          <w:rFonts w:ascii="Tahoma" w:hAnsi="Tahoma" w:cs="Tahoma"/>
          <w:b/>
          <w:sz w:val="21"/>
          <w:szCs w:val="21"/>
        </w:rPr>
        <w:t>Nómenklatúra:</w:t>
      </w:r>
      <w:r w:rsidRPr="0047299F">
        <w:rPr>
          <w:rFonts w:ascii="Tahoma" w:hAnsi="Tahoma" w:cs="Tahoma"/>
          <w:sz w:val="21"/>
          <w:szCs w:val="21"/>
        </w:rPr>
        <w:t xml:space="preserve"> </w:t>
      </w:r>
    </w:p>
    <w:p w14:paraId="3A137CE2" w14:textId="77777777" w:rsidR="0098752C" w:rsidRPr="0047299F" w:rsidRDefault="0098752C" w:rsidP="0098752C">
      <w:pPr>
        <w:spacing w:before="60" w:after="60" w:line="240" w:lineRule="auto"/>
        <w:ind w:firstLine="426"/>
        <w:rPr>
          <w:rFonts w:ascii="Tahoma" w:hAnsi="Tahoma" w:cs="Tahoma"/>
          <w:bCs/>
          <w:sz w:val="21"/>
          <w:szCs w:val="21"/>
        </w:rPr>
      </w:pPr>
      <w:r w:rsidRPr="0047299F">
        <w:rPr>
          <w:rFonts w:ascii="Tahoma" w:hAnsi="Tahoma" w:cs="Tahoma"/>
          <w:bCs/>
          <w:sz w:val="21"/>
          <w:szCs w:val="21"/>
        </w:rPr>
        <w:t>CPV: fő tárgy: 45000000-7 [Építési munkák]</w:t>
      </w:r>
    </w:p>
    <w:p w14:paraId="18AACEA8" w14:textId="77777777" w:rsidR="0098752C" w:rsidRDefault="0098752C" w:rsidP="0098752C">
      <w:pPr>
        <w:spacing w:before="60" w:after="60" w:line="240" w:lineRule="auto"/>
        <w:ind w:firstLine="426"/>
        <w:rPr>
          <w:rFonts w:ascii="Tahoma" w:hAnsi="Tahoma" w:cs="Tahoma"/>
          <w:bCs/>
          <w:sz w:val="21"/>
          <w:szCs w:val="21"/>
        </w:rPr>
      </w:pPr>
      <w:r w:rsidRPr="0047299F">
        <w:rPr>
          <w:rFonts w:ascii="Tahoma" w:hAnsi="Tahoma" w:cs="Tahoma"/>
          <w:bCs/>
          <w:sz w:val="21"/>
          <w:szCs w:val="21"/>
        </w:rPr>
        <w:t>További tárgyak:</w:t>
      </w:r>
    </w:p>
    <w:p w14:paraId="6BC6D3BA" w14:textId="77777777" w:rsidR="0098752C" w:rsidRDefault="002702C4" w:rsidP="0098752C">
      <w:pPr>
        <w:spacing w:before="60" w:after="60" w:line="240" w:lineRule="auto"/>
        <w:ind w:left="426"/>
        <w:jc w:val="both"/>
        <w:rPr>
          <w:rFonts w:ascii="Tahoma" w:hAnsi="Tahoma" w:cs="Tahoma"/>
          <w:bCs/>
          <w:sz w:val="21"/>
          <w:szCs w:val="21"/>
        </w:rPr>
      </w:pPr>
      <w:r w:rsidRPr="002702C4">
        <w:rPr>
          <w:rFonts w:ascii="Tahoma" w:hAnsi="Tahoma" w:cs="Tahoma"/>
          <w:bCs/>
          <w:sz w:val="21"/>
          <w:szCs w:val="21"/>
        </w:rPr>
        <w:t>45350000-5</w:t>
      </w:r>
      <w:r>
        <w:rPr>
          <w:rFonts w:ascii="Tahoma" w:hAnsi="Tahoma" w:cs="Tahoma"/>
          <w:bCs/>
          <w:sz w:val="21"/>
          <w:szCs w:val="21"/>
        </w:rPr>
        <w:t xml:space="preserve"> [Gépészeti szerelések]</w:t>
      </w:r>
    </w:p>
    <w:p w14:paraId="45B57876" w14:textId="77777777" w:rsidR="00B462CE" w:rsidRDefault="00B462CE" w:rsidP="0098752C">
      <w:pPr>
        <w:spacing w:before="60" w:after="60" w:line="240" w:lineRule="auto"/>
        <w:ind w:left="426"/>
        <w:jc w:val="both"/>
        <w:rPr>
          <w:rFonts w:ascii="Tahoma" w:hAnsi="Tahoma" w:cs="Tahoma"/>
          <w:sz w:val="21"/>
          <w:szCs w:val="21"/>
        </w:rPr>
      </w:pPr>
    </w:p>
    <w:p w14:paraId="5DDB244D" w14:textId="77777777" w:rsidR="0098752C" w:rsidRPr="003C648A" w:rsidRDefault="0098752C" w:rsidP="0098752C">
      <w:pPr>
        <w:spacing w:before="60" w:after="60" w:line="240" w:lineRule="auto"/>
        <w:ind w:left="426"/>
        <w:jc w:val="both"/>
        <w:rPr>
          <w:rFonts w:ascii="Tahoma" w:hAnsi="Tahoma" w:cs="Tahoma"/>
          <w:sz w:val="21"/>
          <w:szCs w:val="21"/>
        </w:rPr>
      </w:pPr>
      <w:r w:rsidRPr="003C648A">
        <w:rPr>
          <w:rFonts w:ascii="Tahoma" w:hAnsi="Tahoma" w:cs="Tahoma"/>
          <w:sz w:val="21"/>
          <w:szCs w:val="21"/>
        </w:rPr>
        <w:t>A kivitelezés időtartama alatt a balesetvédelmi és munkaegészségügyi, valamint a biztonságtechnikai előírásokat és követelményeket be kell tartani.</w:t>
      </w:r>
    </w:p>
    <w:p w14:paraId="3B0C8B38" w14:textId="77777777" w:rsidR="0098752C" w:rsidRDefault="0098752C" w:rsidP="0098752C">
      <w:pPr>
        <w:spacing w:before="60" w:after="60" w:line="240" w:lineRule="auto"/>
        <w:ind w:left="425"/>
        <w:jc w:val="both"/>
        <w:rPr>
          <w:rFonts w:ascii="Tahoma" w:hAnsi="Tahoma" w:cs="Tahoma"/>
          <w:sz w:val="21"/>
          <w:szCs w:val="21"/>
        </w:rPr>
      </w:pPr>
    </w:p>
    <w:p w14:paraId="6B45B6BD" w14:textId="3F7813BD" w:rsidR="0098752C" w:rsidRPr="003C648A" w:rsidRDefault="003042FB" w:rsidP="0098752C">
      <w:pPr>
        <w:spacing w:before="60" w:after="120" w:line="240" w:lineRule="auto"/>
        <w:ind w:left="425"/>
        <w:jc w:val="both"/>
        <w:rPr>
          <w:rFonts w:ascii="Tahoma" w:hAnsi="Tahoma" w:cs="Tahoma"/>
          <w:sz w:val="21"/>
          <w:szCs w:val="21"/>
        </w:rPr>
      </w:pPr>
      <w:r>
        <w:rPr>
          <w:rFonts w:ascii="Tahoma" w:hAnsi="Tahoma" w:cs="Tahoma"/>
          <w:sz w:val="21"/>
          <w:szCs w:val="21"/>
        </w:rPr>
        <w:t>A</w:t>
      </w:r>
      <w:r w:rsidR="0098752C" w:rsidRPr="003C648A">
        <w:rPr>
          <w:rFonts w:ascii="Tahoma" w:hAnsi="Tahoma" w:cs="Tahoma"/>
          <w:sz w:val="21"/>
          <w:szCs w:val="21"/>
        </w:rPr>
        <w:t xml:space="preserve"> </w:t>
      </w:r>
      <w:r w:rsidR="00756271">
        <w:rPr>
          <w:rFonts w:ascii="Tahoma" w:hAnsi="Tahoma" w:cs="Tahoma"/>
          <w:sz w:val="21"/>
          <w:szCs w:val="21"/>
        </w:rPr>
        <w:t xml:space="preserve">részletes </w:t>
      </w:r>
      <w:r w:rsidR="0098752C" w:rsidRPr="003C648A">
        <w:rPr>
          <w:rFonts w:ascii="Tahoma" w:hAnsi="Tahoma" w:cs="Tahoma"/>
          <w:sz w:val="21"/>
          <w:szCs w:val="21"/>
        </w:rPr>
        <w:t>műszaki leírást a közbes</w:t>
      </w:r>
      <w:r w:rsidR="0098752C">
        <w:rPr>
          <w:rFonts w:ascii="Tahoma" w:hAnsi="Tahoma" w:cs="Tahoma"/>
          <w:sz w:val="21"/>
          <w:szCs w:val="21"/>
        </w:rPr>
        <w:t xml:space="preserve">zerzési dokumentumok 5. kötete </w:t>
      </w:r>
      <w:r w:rsidR="0098752C" w:rsidRPr="003C648A">
        <w:rPr>
          <w:rFonts w:ascii="Tahoma" w:hAnsi="Tahoma" w:cs="Tahoma"/>
          <w:sz w:val="21"/>
          <w:szCs w:val="21"/>
        </w:rPr>
        <w:t>tartalmazz</w:t>
      </w:r>
      <w:r w:rsidR="0098752C">
        <w:rPr>
          <w:rFonts w:ascii="Tahoma" w:hAnsi="Tahoma" w:cs="Tahoma"/>
          <w:sz w:val="21"/>
          <w:szCs w:val="21"/>
        </w:rPr>
        <w:t>a</w:t>
      </w:r>
      <w:r w:rsidR="0098752C" w:rsidRPr="003C648A">
        <w:rPr>
          <w:rFonts w:ascii="Tahoma" w:hAnsi="Tahoma" w:cs="Tahoma"/>
          <w:sz w:val="21"/>
          <w:szCs w:val="21"/>
        </w:rPr>
        <w:t>.</w:t>
      </w:r>
    </w:p>
    <w:p w14:paraId="6C8050DE" w14:textId="77777777" w:rsidR="0098752C" w:rsidRDefault="0098752C" w:rsidP="0098752C">
      <w:pPr>
        <w:spacing w:before="60" w:after="60" w:line="240" w:lineRule="auto"/>
        <w:ind w:left="426"/>
        <w:jc w:val="both"/>
        <w:rPr>
          <w:rFonts w:ascii="Tahoma" w:hAnsi="Tahoma" w:cs="Tahoma"/>
          <w:sz w:val="21"/>
          <w:szCs w:val="21"/>
        </w:rPr>
      </w:pPr>
      <w:r w:rsidRPr="003C648A">
        <w:rPr>
          <w:rFonts w:ascii="Tahoma" w:hAnsi="Tahoma" w:cs="Tahoma"/>
          <w:sz w:val="21"/>
          <w:szCs w:val="21"/>
        </w:rPr>
        <w:t xml:space="preserve">Ajánlatkérő a </w:t>
      </w:r>
      <w:r w:rsidRPr="003C648A">
        <w:rPr>
          <w:rFonts w:ascii="Tahoma" w:hAnsi="Tahoma" w:cs="Tahoma"/>
          <w:sz w:val="21"/>
          <w:szCs w:val="21"/>
          <w:lang w:eastAsia="hu-HU"/>
        </w:rPr>
        <w:t>322/2015. (X. 30.) Korm. rendelet</w:t>
      </w:r>
      <w:r w:rsidRPr="003C648A">
        <w:rPr>
          <w:rFonts w:ascii="Tahoma" w:hAnsi="Tahoma" w:cs="Tahoma"/>
          <w:sz w:val="21"/>
          <w:szCs w:val="21"/>
        </w:rPr>
        <w:t xml:space="preserve"> 20. §-</w:t>
      </w:r>
      <w:proofErr w:type="spellStart"/>
      <w:r w:rsidRPr="003C648A">
        <w:rPr>
          <w:rFonts w:ascii="Tahoma" w:hAnsi="Tahoma" w:cs="Tahoma"/>
          <w:sz w:val="21"/>
          <w:szCs w:val="21"/>
        </w:rPr>
        <w:t>ában</w:t>
      </w:r>
      <w:proofErr w:type="spellEnd"/>
      <w:r w:rsidRPr="003C648A">
        <w:rPr>
          <w:rFonts w:ascii="Tahoma" w:hAnsi="Tahoma" w:cs="Tahoma"/>
          <w:sz w:val="21"/>
          <w:szCs w:val="21"/>
        </w:rPr>
        <w:t xml:space="preserve"> foglaltak alapján rögzíti, hogy tartalékkeretet nem kíván kikötni a tárgyi eljárásban.</w:t>
      </w:r>
    </w:p>
    <w:p w14:paraId="11AB372F" w14:textId="77777777" w:rsidR="0098752C" w:rsidRPr="003C648A" w:rsidRDefault="0098752C" w:rsidP="0098752C">
      <w:pPr>
        <w:spacing w:before="60" w:after="60" w:line="240" w:lineRule="auto"/>
        <w:ind w:left="426"/>
        <w:jc w:val="both"/>
        <w:rPr>
          <w:rFonts w:ascii="Tahoma" w:hAnsi="Tahoma" w:cs="Tahoma"/>
          <w:sz w:val="21"/>
          <w:szCs w:val="21"/>
        </w:rPr>
      </w:pPr>
      <w:r w:rsidRPr="00D06AAD">
        <w:rPr>
          <w:rFonts w:ascii="Tahoma" w:hAnsi="Tahoma" w:cs="Tahoma"/>
          <w:sz w:val="21"/>
          <w:szCs w:val="21"/>
        </w:rPr>
        <w:t>Az ajánlat</w:t>
      </w:r>
      <w:r w:rsidR="00EB4F0E">
        <w:rPr>
          <w:rFonts w:ascii="Tahoma" w:hAnsi="Tahoma" w:cs="Tahoma"/>
          <w:sz w:val="21"/>
          <w:szCs w:val="21"/>
        </w:rPr>
        <w:t>tétel</w:t>
      </w:r>
      <w:r w:rsidRPr="00D06AAD">
        <w:rPr>
          <w:rFonts w:ascii="Tahoma" w:hAnsi="Tahoma" w:cs="Tahoma"/>
          <w:sz w:val="21"/>
          <w:szCs w:val="21"/>
        </w:rPr>
        <w:t>i felhívásban</w:t>
      </w:r>
      <w:r>
        <w:rPr>
          <w:rFonts w:ascii="Tahoma" w:hAnsi="Tahoma" w:cs="Tahoma"/>
          <w:sz w:val="21"/>
          <w:szCs w:val="21"/>
        </w:rPr>
        <w:t>,</w:t>
      </w:r>
      <w:r w:rsidRPr="00D06AAD">
        <w:rPr>
          <w:rFonts w:ascii="Tahoma" w:hAnsi="Tahoma" w:cs="Tahoma"/>
          <w:sz w:val="21"/>
          <w:szCs w:val="21"/>
        </w:rPr>
        <w:t xml:space="preserve"> valamint a dokumentációban szereplő, meghatározott gyártmányra, típusra történő hivatkozások csak a közbeszerzés tárgyának egyértelmű és közérthető meghatározása érdekében történtek. Amennyiben az ajánlat</w:t>
      </w:r>
      <w:r w:rsidR="00EB4F0E">
        <w:rPr>
          <w:rFonts w:ascii="Tahoma" w:hAnsi="Tahoma" w:cs="Tahoma"/>
          <w:sz w:val="21"/>
          <w:szCs w:val="21"/>
        </w:rPr>
        <w:t>tétel</w:t>
      </w:r>
      <w:r w:rsidRPr="00D06AAD">
        <w:rPr>
          <w:rFonts w:ascii="Tahoma" w:hAnsi="Tahoma" w:cs="Tahoma"/>
          <w:sz w:val="21"/>
          <w:szCs w:val="21"/>
        </w:rPr>
        <w:t>i felhívás</w:t>
      </w:r>
      <w:r>
        <w:rPr>
          <w:rFonts w:ascii="Tahoma" w:hAnsi="Tahoma" w:cs="Tahoma"/>
          <w:sz w:val="21"/>
          <w:szCs w:val="21"/>
        </w:rPr>
        <w:t>,</w:t>
      </w:r>
      <w:r w:rsidRPr="00D06AAD">
        <w:rPr>
          <w:rFonts w:ascii="Tahoma" w:hAnsi="Tahoma" w:cs="Tahoma"/>
          <w:sz w:val="21"/>
          <w:szCs w:val="21"/>
        </w:rPr>
        <w:t xml:space="preserve"> valamint dokumentáció meghatározott gyártmányú, eredetű, típusú dologra való hivatkozást tartalmaz, a 321/2015. (X. 30.) Korm. rendelet 46. § (3) bekezdése alapján ajánlatkérő azzal mindenben egyenértékű terméket elfogad. Az egyenértékűséget ajánlattevőnek igazolni kell.</w:t>
      </w:r>
    </w:p>
    <w:p w14:paraId="7070B427" w14:textId="77777777" w:rsidR="00231EC0" w:rsidRPr="00231EC0" w:rsidRDefault="00231EC0" w:rsidP="0098752C">
      <w:pPr>
        <w:spacing w:before="60" w:after="60" w:line="240" w:lineRule="auto"/>
        <w:rPr>
          <w:rFonts w:ascii="Tahoma" w:hAnsi="Tahoma" w:cs="Tahoma"/>
          <w:bCs/>
          <w:sz w:val="21"/>
          <w:szCs w:val="21"/>
          <w:lang w:eastAsia="hu-HU"/>
        </w:rPr>
      </w:pPr>
    </w:p>
    <w:p w14:paraId="2EBC3135" w14:textId="77777777" w:rsidR="003A4361" w:rsidRDefault="006504EA" w:rsidP="00C01286">
      <w:pPr>
        <w:pStyle w:val="NormlWeb"/>
        <w:tabs>
          <w:tab w:val="left" w:pos="426"/>
        </w:tabs>
        <w:spacing w:before="60" w:beforeAutospacing="0" w:after="60" w:afterAutospacing="0"/>
        <w:ind w:left="391" w:right="147" w:hanging="391"/>
        <w:jc w:val="both"/>
        <w:rPr>
          <w:rFonts w:ascii="Tahoma" w:hAnsi="Tahoma" w:cs="Tahoma"/>
          <w:b/>
          <w:sz w:val="21"/>
          <w:szCs w:val="21"/>
        </w:rPr>
      </w:pPr>
      <w:r w:rsidRPr="00C01286">
        <w:rPr>
          <w:rFonts w:ascii="Tahoma" w:hAnsi="Tahoma" w:cs="Tahoma"/>
          <w:b/>
          <w:sz w:val="21"/>
          <w:szCs w:val="21"/>
        </w:rPr>
        <w:t>5.</w:t>
      </w:r>
      <w:r w:rsidRPr="00C01286">
        <w:rPr>
          <w:rFonts w:ascii="Tahoma" w:hAnsi="Tahoma" w:cs="Tahoma"/>
          <w:b/>
          <w:sz w:val="21"/>
          <w:szCs w:val="21"/>
        </w:rPr>
        <w:tab/>
      </w:r>
      <w:bookmarkStart w:id="10" w:name="pr295"/>
      <w:bookmarkEnd w:id="9"/>
      <w:r w:rsidRPr="00C01286">
        <w:rPr>
          <w:rFonts w:ascii="Tahoma" w:hAnsi="Tahoma" w:cs="Tahoma"/>
          <w:b/>
          <w:sz w:val="21"/>
          <w:szCs w:val="21"/>
        </w:rPr>
        <w:t>A szerződés</w:t>
      </w:r>
      <w:r w:rsidR="00F81114" w:rsidRPr="00C01286">
        <w:rPr>
          <w:rFonts w:ascii="Tahoma" w:hAnsi="Tahoma" w:cs="Tahoma"/>
          <w:b/>
          <w:sz w:val="21"/>
          <w:szCs w:val="21"/>
        </w:rPr>
        <w:t>ek</w:t>
      </w:r>
      <w:r w:rsidRPr="00C01286">
        <w:rPr>
          <w:rFonts w:ascii="Tahoma" w:hAnsi="Tahoma" w:cs="Tahoma"/>
          <w:b/>
          <w:sz w:val="21"/>
          <w:szCs w:val="21"/>
        </w:rPr>
        <w:t xml:space="preserve"> meghatározása, amelynek megkötése érdekében a közbeszerzési eljárást lefolytatják:</w:t>
      </w:r>
    </w:p>
    <w:p w14:paraId="04B88D9B" w14:textId="77777777" w:rsidR="00536C77" w:rsidRDefault="00EB5DA5" w:rsidP="000B16FD">
      <w:pPr>
        <w:pStyle w:val="NormlWeb"/>
        <w:tabs>
          <w:tab w:val="left" w:pos="426"/>
        </w:tabs>
        <w:spacing w:before="60" w:beforeAutospacing="0" w:after="60" w:afterAutospacing="0"/>
        <w:ind w:left="391" w:right="147" w:firstLine="35"/>
        <w:jc w:val="both"/>
        <w:rPr>
          <w:rFonts w:ascii="Tahoma" w:hAnsi="Tahoma" w:cs="Tahoma"/>
          <w:sz w:val="21"/>
          <w:szCs w:val="21"/>
        </w:rPr>
      </w:pPr>
      <w:r w:rsidRPr="00F517CC">
        <w:rPr>
          <w:rFonts w:ascii="Tahoma" w:hAnsi="Tahoma" w:cs="Tahoma"/>
          <w:sz w:val="21"/>
          <w:szCs w:val="21"/>
        </w:rPr>
        <w:t>VÁLLALKOZÁSI SZERZŐDÉS</w:t>
      </w:r>
    </w:p>
    <w:p w14:paraId="371D347F" w14:textId="77777777" w:rsidR="006108C2" w:rsidRPr="00F517CC" w:rsidRDefault="006108C2" w:rsidP="000B16FD">
      <w:pPr>
        <w:pStyle w:val="NormlWeb"/>
        <w:tabs>
          <w:tab w:val="left" w:pos="426"/>
        </w:tabs>
        <w:spacing w:before="60" w:beforeAutospacing="0" w:after="60" w:afterAutospacing="0"/>
        <w:ind w:left="391" w:right="147" w:firstLine="35"/>
        <w:jc w:val="both"/>
        <w:rPr>
          <w:rFonts w:ascii="Tahoma" w:hAnsi="Tahoma" w:cs="Tahoma"/>
          <w:sz w:val="21"/>
          <w:szCs w:val="21"/>
        </w:rPr>
      </w:pPr>
    </w:p>
    <w:p w14:paraId="7673C706" w14:textId="77777777" w:rsidR="003A4361" w:rsidRPr="00D97729" w:rsidRDefault="006504EA" w:rsidP="00DB49CE">
      <w:pPr>
        <w:pStyle w:val="NormlWeb"/>
        <w:tabs>
          <w:tab w:val="left" w:pos="426"/>
        </w:tabs>
        <w:spacing w:before="60" w:beforeAutospacing="0" w:after="120" w:afterAutospacing="0"/>
        <w:ind w:right="147"/>
        <w:jc w:val="both"/>
        <w:rPr>
          <w:rFonts w:ascii="Tahoma" w:hAnsi="Tahoma" w:cs="Tahoma"/>
          <w:b/>
          <w:sz w:val="21"/>
          <w:szCs w:val="21"/>
        </w:rPr>
      </w:pPr>
      <w:r w:rsidRPr="00C01286">
        <w:rPr>
          <w:rFonts w:ascii="Tahoma" w:hAnsi="Tahoma" w:cs="Tahoma"/>
          <w:b/>
          <w:sz w:val="21"/>
          <w:szCs w:val="21"/>
        </w:rPr>
        <w:t>6.</w:t>
      </w:r>
      <w:bookmarkStart w:id="11" w:name="pr296"/>
      <w:bookmarkEnd w:id="10"/>
      <w:r w:rsidRPr="00C01286">
        <w:rPr>
          <w:rFonts w:ascii="Tahoma" w:hAnsi="Tahoma" w:cs="Tahoma"/>
          <w:b/>
          <w:sz w:val="21"/>
          <w:szCs w:val="21"/>
        </w:rPr>
        <w:tab/>
        <w:t xml:space="preserve">A szerződés időtartama vagy </w:t>
      </w:r>
      <w:r w:rsidRPr="00D97729">
        <w:rPr>
          <w:rFonts w:ascii="Tahoma" w:hAnsi="Tahoma" w:cs="Tahoma"/>
          <w:b/>
          <w:sz w:val="21"/>
          <w:szCs w:val="21"/>
        </w:rPr>
        <w:t>a teljesítés határideje:</w:t>
      </w:r>
      <w:bookmarkStart w:id="12" w:name="pr297"/>
      <w:bookmarkEnd w:id="11"/>
    </w:p>
    <w:p w14:paraId="52A717AE" w14:textId="47FB9D7A" w:rsidR="006E6AE6" w:rsidRDefault="000B16FD" w:rsidP="006E6AE6">
      <w:pPr>
        <w:pStyle w:val="Alaprtelmezett"/>
        <w:spacing w:after="0" w:line="240" w:lineRule="auto"/>
        <w:ind w:left="426"/>
        <w:jc w:val="both"/>
        <w:rPr>
          <w:rFonts w:ascii="Tahoma" w:hAnsi="Tahoma" w:cs="Tahoma"/>
          <w:sz w:val="21"/>
          <w:szCs w:val="21"/>
        </w:rPr>
      </w:pPr>
      <w:r w:rsidRPr="00D97729">
        <w:rPr>
          <w:rFonts w:ascii="Tahoma" w:hAnsi="Tahoma" w:cs="Tahoma"/>
          <w:sz w:val="21"/>
          <w:szCs w:val="21"/>
        </w:rPr>
        <w:t>A</w:t>
      </w:r>
      <w:r w:rsidR="00B24A32" w:rsidRPr="00D97729">
        <w:rPr>
          <w:rFonts w:ascii="Tahoma" w:hAnsi="Tahoma" w:cs="Tahoma"/>
          <w:sz w:val="21"/>
          <w:szCs w:val="21"/>
        </w:rPr>
        <w:t xml:space="preserve"> </w:t>
      </w:r>
      <w:r w:rsidR="00E22AD9">
        <w:rPr>
          <w:rFonts w:ascii="Tahoma" w:hAnsi="Tahoma" w:cs="Tahoma"/>
          <w:sz w:val="21"/>
          <w:szCs w:val="21"/>
        </w:rPr>
        <w:t>teljesítési határidő: 2018.</w:t>
      </w:r>
      <w:r w:rsidR="00E22AD9" w:rsidRPr="00E22AD9">
        <w:rPr>
          <w:rFonts w:ascii="Tahoma" w:hAnsi="Tahoma" w:cs="Tahoma"/>
          <w:sz w:val="21"/>
          <w:szCs w:val="21"/>
        </w:rPr>
        <w:t>0</w:t>
      </w:r>
      <w:r w:rsidR="00E627D4">
        <w:rPr>
          <w:rFonts w:ascii="Tahoma" w:hAnsi="Tahoma" w:cs="Tahoma"/>
          <w:sz w:val="21"/>
          <w:szCs w:val="21"/>
        </w:rPr>
        <w:t>7.31.</w:t>
      </w:r>
    </w:p>
    <w:p w14:paraId="6F445AA1" w14:textId="77777777" w:rsidR="001A1BE0" w:rsidRPr="00C01286" w:rsidRDefault="001A1BE0" w:rsidP="00C01286">
      <w:pPr>
        <w:pStyle w:val="NormlWeb"/>
        <w:tabs>
          <w:tab w:val="left" w:pos="426"/>
        </w:tabs>
        <w:spacing w:before="60" w:beforeAutospacing="0" w:after="60" w:afterAutospacing="0"/>
        <w:ind w:right="147"/>
        <w:jc w:val="both"/>
        <w:rPr>
          <w:rFonts w:ascii="Tahoma" w:hAnsi="Tahoma" w:cs="Tahoma"/>
          <w:sz w:val="21"/>
          <w:szCs w:val="21"/>
        </w:rPr>
      </w:pPr>
    </w:p>
    <w:p w14:paraId="2C55CC53" w14:textId="77777777" w:rsidR="0010474D" w:rsidRPr="00C01286" w:rsidRDefault="006504EA" w:rsidP="00C01286">
      <w:pPr>
        <w:pStyle w:val="NormlWeb"/>
        <w:tabs>
          <w:tab w:val="left" w:pos="426"/>
        </w:tabs>
        <w:spacing w:before="60" w:beforeAutospacing="0" w:after="60" w:afterAutospacing="0"/>
        <w:ind w:right="147"/>
        <w:jc w:val="both"/>
        <w:rPr>
          <w:rFonts w:ascii="Tahoma" w:hAnsi="Tahoma" w:cs="Tahoma"/>
          <w:b/>
          <w:sz w:val="21"/>
          <w:szCs w:val="21"/>
        </w:rPr>
      </w:pPr>
      <w:r w:rsidRPr="00C01286">
        <w:rPr>
          <w:rFonts w:ascii="Tahoma" w:hAnsi="Tahoma" w:cs="Tahoma"/>
          <w:b/>
          <w:sz w:val="21"/>
          <w:szCs w:val="21"/>
        </w:rPr>
        <w:t>7.</w:t>
      </w:r>
      <w:r w:rsidRPr="00C01286">
        <w:rPr>
          <w:rFonts w:ascii="Tahoma" w:hAnsi="Tahoma" w:cs="Tahoma"/>
          <w:b/>
          <w:sz w:val="21"/>
          <w:szCs w:val="21"/>
        </w:rPr>
        <w:tab/>
        <w:t>A teljesítés helye:</w:t>
      </w:r>
    </w:p>
    <w:p w14:paraId="68BC9E98" w14:textId="10DF989F" w:rsidR="00845395" w:rsidRDefault="00CD3A89" w:rsidP="00845395">
      <w:pPr>
        <w:pStyle w:val="NormlWeb"/>
        <w:spacing w:before="0" w:beforeAutospacing="0" w:after="0" w:afterAutospacing="0"/>
        <w:ind w:left="425"/>
        <w:rPr>
          <w:rFonts w:ascii="Tahoma" w:eastAsia="Calibri" w:hAnsi="Tahoma" w:cs="Tahoma"/>
          <w:sz w:val="21"/>
          <w:szCs w:val="21"/>
        </w:rPr>
      </w:pPr>
      <w:r w:rsidRPr="00DB68F6">
        <w:rPr>
          <w:rFonts w:ascii="Tahoma" w:eastAsia="Calibri" w:hAnsi="Tahoma" w:cs="Tahoma"/>
          <w:sz w:val="21"/>
          <w:szCs w:val="21"/>
        </w:rPr>
        <w:t xml:space="preserve">Cím: </w:t>
      </w:r>
      <w:r w:rsidR="00845395" w:rsidRPr="00845395">
        <w:rPr>
          <w:rFonts w:ascii="Tahoma" w:eastAsia="Calibri" w:hAnsi="Tahoma" w:cs="Tahoma"/>
          <w:sz w:val="21"/>
          <w:szCs w:val="21"/>
        </w:rPr>
        <w:t xml:space="preserve">Győr, Petőfi tér - </w:t>
      </w:r>
      <w:proofErr w:type="spellStart"/>
      <w:r w:rsidR="00845395" w:rsidRPr="00845395">
        <w:rPr>
          <w:rFonts w:ascii="Tahoma" w:eastAsia="Calibri" w:hAnsi="Tahoma" w:cs="Tahoma"/>
          <w:sz w:val="21"/>
          <w:szCs w:val="21"/>
        </w:rPr>
        <w:t>Rát</w:t>
      </w:r>
      <w:proofErr w:type="spellEnd"/>
      <w:r w:rsidR="00845395" w:rsidRPr="00845395">
        <w:rPr>
          <w:rFonts w:ascii="Tahoma" w:eastAsia="Calibri" w:hAnsi="Tahoma" w:cs="Tahoma"/>
          <w:sz w:val="21"/>
          <w:szCs w:val="21"/>
        </w:rPr>
        <w:t xml:space="preserve"> M. tér - Péterfy S. u (Hrsz: 7499)</w:t>
      </w:r>
    </w:p>
    <w:p w14:paraId="728C4D1D" w14:textId="21581E04" w:rsidR="00CD3A89" w:rsidRPr="00DB68F6" w:rsidRDefault="00CD3A89" w:rsidP="00CD3A89">
      <w:pPr>
        <w:pStyle w:val="NormlWeb"/>
        <w:spacing w:before="0" w:beforeAutospacing="0" w:after="0" w:afterAutospacing="0"/>
        <w:ind w:left="425"/>
        <w:rPr>
          <w:rFonts w:ascii="Tahoma" w:eastAsia="Calibri" w:hAnsi="Tahoma" w:cs="Tahoma"/>
          <w:sz w:val="21"/>
          <w:szCs w:val="21"/>
        </w:rPr>
      </w:pPr>
      <w:r w:rsidRPr="00DB68F6">
        <w:rPr>
          <w:rFonts w:ascii="Tahoma" w:eastAsia="Calibri" w:hAnsi="Tahoma" w:cs="Tahoma"/>
          <w:sz w:val="21"/>
          <w:szCs w:val="21"/>
        </w:rPr>
        <w:t xml:space="preserve">NUTS: </w:t>
      </w:r>
      <w:r w:rsidR="00845395" w:rsidRPr="00845395">
        <w:rPr>
          <w:rFonts w:ascii="Tahoma" w:eastAsia="Calibri" w:hAnsi="Tahoma" w:cs="Tahoma"/>
          <w:sz w:val="21"/>
          <w:szCs w:val="21"/>
        </w:rPr>
        <w:t>HU221</w:t>
      </w:r>
    </w:p>
    <w:p w14:paraId="0B773DE3" w14:textId="77777777" w:rsidR="00D235E3" w:rsidRPr="00C01286" w:rsidRDefault="00D235E3" w:rsidP="00CD3A89">
      <w:pPr>
        <w:pStyle w:val="standard"/>
        <w:spacing w:before="60" w:beforeAutospacing="0" w:after="60" w:afterAutospacing="0"/>
        <w:rPr>
          <w:rFonts w:ascii="Tahoma" w:hAnsi="Tahoma" w:cs="Tahoma"/>
          <w:sz w:val="21"/>
          <w:szCs w:val="21"/>
        </w:rPr>
      </w:pPr>
    </w:p>
    <w:p w14:paraId="788DD3C0" w14:textId="77777777" w:rsidR="00CB7F2B" w:rsidRDefault="006504EA" w:rsidP="00C01286">
      <w:pPr>
        <w:pStyle w:val="NormlWeb"/>
        <w:tabs>
          <w:tab w:val="left" w:pos="426"/>
        </w:tabs>
        <w:spacing w:before="60" w:beforeAutospacing="0" w:after="60" w:afterAutospacing="0"/>
        <w:ind w:left="420" w:right="147" w:hanging="420"/>
        <w:jc w:val="both"/>
        <w:rPr>
          <w:rFonts w:ascii="Tahoma" w:hAnsi="Tahoma" w:cs="Tahoma"/>
          <w:b/>
          <w:sz w:val="21"/>
          <w:szCs w:val="21"/>
        </w:rPr>
      </w:pPr>
      <w:r w:rsidRPr="00C01286">
        <w:rPr>
          <w:rFonts w:ascii="Tahoma" w:hAnsi="Tahoma" w:cs="Tahoma"/>
          <w:b/>
          <w:sz w:val="21"/>
          <w:szCs w:val="21"/>
        </w:rPr>
        <w:t>8.</w:t>
      </w:r>
      <w:bookmarkStart w:id="13" w:name="pr298"/>
      <w:bookmarkEnd w:id="12"/>
      <w:r w:rsidRPr="00C01286">
        <w:rPr>
          <w:rFonts w:ascii="Tahoma" w:hAnsi="Tahoma" w:cs="Tahoma"/>
          <w:b/>
          <w:sz w:val="21"/>
          <w:szCs w:val="21"/>
        </w:rPr>
        <w:tab/>
        <w:t>Az ellenszolgáltatás teljesítésének feltételei vagy a vonatkozó jogszabályokra hivatkozás</w:t>
      </w:r>
      <w:bookmarkStart w:id="14" w:name="pr299"/>
      <w:bookmarkEnd w:id="13"/>
      <w:r w:rsidR="00796680" w:rsidRPr="00C01286">
        <w:rPr>
          <w:rFonts w:ascii="Tahoma" w:hAnsi="Tahoma" w:cs="Tahoma"/>
          <w:b/>
          <w:sz w:val="21"/>
          <w:szCs w:val="21"/>
        </w:rPr>
        <w:t>:</w:t>
      </w:r>
    </w:p>
    <w:p w14:paraId="62748FB3" w14:textId="31E96466" w:rsidR="003557A1" w:rsidRDefault="003557A1" w:rsidP="003557A1">
      <w:pPr>
        <w:spacing w:before="60" w:after="60"/>
        <w:ind w:left="425"/>
        <w:jc w:val="both"/>
        <w:rPr>
          <w:rFonts w:ascii="Tahoma" w:hAnsi="Tahoma" w:cs="Tahoma"/>
          <w:sz w:val="21"/>
          <w:szCs w:val="21"/>
        </w:rPr>
      </w:pPr>
      <w:r>
        <w:rPr>
          <w:rFonts w:ascii="Tahoma" w:hAnsi="Tahoma" w:cs="Tahoma"/>
          <w:sz w:val="21"/>
          <w:szCs w:val="21"/>
        </w:rPr>
        <w:t xml:space="preserve">Ajánlatkérő az ellenszolgáltatás pénzügyi fedezetét hazai támogatásból finanszírozza a </w:t>
      </w:r>
      <w:r w:rsidR="00881F01">
        <w:rPr>
          <w:rFonts w:ascii="Tahoma" w:hAnsi="Tahoma" w:cs="Tahoma"/>
          <w:sz w:val="21"/>
          <w:szCs w:val="21"/>
        </w:rPr>
        <w:t xml:space="preserve">343806 azonosító számú </w:t>
      </w:r>
      <w:r w:rsidR="00881F01">
        <w:rPr>
          <w:rFonts w:ascii="Tahoma" w:hAnsi="Tahoma" w:cs="Tahoma"/>
          <w:i/>
          <w:iCs/>
          <w:sz w:val="21"/>
          <w:szCs w:val="21"/>
        </w:rPr>
        <w:t xml:space="preserve">„Győri Evangélikus </w:t>
      </w:r>
      <w:proofErr w:type="spellStart"/>
      <w:r w:rsidR="00881F01">
        <w:rPr>
          <w:rFonts w:ascii="Tahoma" w:hAnsi="Tahoma" w:cs="Tahoma"/>
          <w:i/>
          <w:iCs/>
          <w:sz w:val="21"/>
          <w:szCs w:val="21"/>
        </w:rPr>
        <w:t>Egyházközság</w:t>
      </w:r>
      <w:proofErr w:type="spellEnd"/>
      <w:r w:rsidR="00881F01">
        <w:rPr>
          <w:rFonts w:ascii="Tahoma" w:hAnsi="Tahoma" w:cs="Tahoma"/>
          <w:i/>
          <w:iCs/>
          <w:sz w:val="21"/>
          <w:szCs w:val="21"/>
        </w:rPr>
        <w:t xml:space="preserve"> </w:t>
      </w:r>
      <w:proofErr w:type="spellStart"/>
      <w:r w:rsidR="00881F01">
        <w:rPr>
          <w:rFonts w:ascii="Tahoma" w:hAnsi="Tahoma" w:cs="Tahoma"/>
          <w:i/>
          <w:iCs/>
          <w:sz w:val="21"/>
          <w:szCs w:val="21"/>
        </w:rPr>
        <w:t>Insula</w:t>
      </w:r>
      <w:proofErr w:type="spellEnd"/>
      <w:r w:rsidR="00881F01">
        <w:rPr>
          <w:rFonts w:ascii="Tahoma" w:hAnsi="Tahoma" w:cs="Tahoma"/>
          <w:i/>
          <w:iCs/>
          <w:sz w:val="21"/>
          <w:szCs w:val="21"/>
        </w:rPr>
        <w:t xml:space="preserve"> </w:t>
      </w:r>
      <w:proofErr w:type="spellStart"/>
      <w:r w:rsidR="00881F01">
        <w:rPr>
          <w:rFonts w:ascii="Tahoma" w:hAnsi="Tahoma" w:cs="Tahoma"/>
          <w:i/>
          <w:iCs/>
          <w:sz w:val="21"/>
          <w:szCs w:val="21"/>
        </w:rPr>
        <w:t>Lutherana</w:t>
      </w:r>
      <w:proofErr w:type="spellEnd"/>
      <w:r w:rsidR="00881F01">
        <w:rPr>
          <w:rFonts w:ascii="Tahoma" w:hAnsi="Tahoma" w:cs="Tahoma"/>
          <w:i/>
          <w:iCs/>
          <w:sz w:val="21"/>
          <w:szCs w:val="21"/>
        </w:rPr>
        <w:t xml:space="preserve"> fejlesztése” </w:t>
      </w:r>
      <w:r w:rsidR="00881F01" w:rsidRPr="00881F01">
        <w:rPr>
          <w:rFonts w:ascii="Tahoma" w:hAnsi="Tahoma" w:cs="Tahoma"/>
          <w:iCs/>
          <w:sz w:val="21"/>
          <w:szCs w:val="21"/>
        </w:rPr>
        <w:t>elnevezésű</w:t>
      </w:r>
      <w:r w:rsidR="00881F01">
        <w:rPr>
          <w:rFonts w:ascii="Tahoma" w:hAnsi="Tahoma" w:cs="Tahoma"/>
          <w:i/>
          <w:iCs/>
          <w:sz w:val="21"/>
          <w:szCs w:val="21"/>
        </w:rPr>
        <w:t xml:space="preserve"> </w:t>
      </w:r>
      <w:r>
        <w:rPr>
          <w:rFonts w:ascii="Tahoma" w:hAnsi="Tahoma" w:cs="Tahoma"/>
          <w:sz w:val="21"/>
          <w:szCs w:val="21"/>
        </w:rPr>
        <w:t>pályázat keretében. Finanszírozás mértéke 100%-os vissza nem térítendő támogatás. (utófinanszírozás)</w:t>
      </w:r>
    </w:p>
    <w:p w14:paraId="2CB9A543" w14:textId="77777777" w:rsidR="003557A1" w:rsidRDefault="003557A1" w:rsidP="003557A1">
      <w:pPr>
        <w:autoSpaceDE w:val="0"/>
        <w:spacing w:before="60" w:after="60"/>
        <w:ind w:left="426"/>
        <w:jc w:val="both"/>
        <w:rPr>
          <w:rFonts w:ascii="Tahoma" w:hAnsi="Tahoma" w:cs="Tahoma"/>
          <w:sz w:val="21"/>
          <w:szCs w:val="21"/>
        </w:rPr>
      </w:pPr>
      <w:r>
        <w:rPr>
          <w:rFonts w:ascii="Tahoma" w:hAnsi="Tahoma" w:cs="Tahoma"/>
          <w:sz w:val="21"/>
          <w:szCs w:val="21"/>
        </w:rPr>
        <w:t>Ajánlatkérő felhívja a figyelmet, hogy a vállalkozói díj tartalékkeretet nem tartalmaz, továbbá, hogy a megkötendő szerződés rendelkezései vonatkozásában tartalékkeret jogintézményét nem alkalmazza.</w:t>
      </w:r>
    </w:p>
    <w:p w14:paraId="6905D002" w14:textId="77777777" w:rsidR="003557A1" w:rsidRDefault="003557A1" w:rsidP="003557A1">
      <w:pPr>
        <w:spacing w:before="60" w:after="60"/>
        <w:ind w:left="426" w:right="1"/>
        <w:jc w:val="both"/>
        <w:rPr>
          <w:rFonts w:ascii="Tahoma" w:hAnsi="Tahoma" w:cs="Tahoma"/>
          <w:sz w:val="21"/>
          <w:szCs w:val="21"/>
        </w:rPr>
      </w:pPr>
      <w:r>
        <w:rPr>
          <w:rFonts w:ascii="Tahoma" w:hAnsi="Tahoma" w:cs="Tahoma"/>
          <w:sz w:val="21"/>
          <w:szCs w:val="21"/>
          <w:lang w:eastAsia="hu-HU"/>
        </w:rPr>
        <w:t xml:space="preserve">Ajánlatkérő a Kbt. 135. § (7) bekezdése alapján a </w:t>
      </w:r>
      <w:r>
        <w:rPr>
          <w:rFonts w:ascii="Tahoma" w:hAnsi="Tahoma" w:cs="Tahoma"/>
          <w:sz w:val="21"/>
          <w:szCs w:val="21"/>
        </w:rPr>
        <w:t>teljes nettó vállalkozói díj</w:t>
      </w:r>
      <w:r>
        <w:rPr>
          <w:rFonts w:ascii="Tahoma" w:hAnsi="Tahoma" w:cs="Tahoma"/>
          <w:sz w:val="21"/>
          <w:szCs w:val="21"/>
          <w:lang w:eastAsia="hu-HU"/>
        </w:rPr>
        <w:t xml:space="preserve"> 5 %-</w:t>
      </w:r>
      <w:proofErr w:type="spellStart"/>
      <w:r>
        <w:rPr>
          <w:rFonts w:ascii="Tahoma" w:hAnsi="Tahoma" w:cs="Tahoma"/>
          <w:sz w:val="21"/>
          <w:szCs w:val="21"/>
          <w:lang w:eastAsia="hu-HU"/>
        </w:rPr>
        <w:t>ának</w:t>
      </w:r>
      <w:proofErr w:type="spellEnd"/>
      <w:r>
        <w:rPr>
          <w:rFonts w:ascii="Tahoma" w:hAnsi="Tahoma" w:cs="Tahoma"/>
          <w:sz w:val="21"/>
          <w:szCs w:val="21"/>
          <w:lang w:eastAsia="hu-HU"/>
        </w:rPr>
        <w:t xml:space="preserve"> megfelelő összegű előleget biztosít, melynek igénybevétele nem kötelező. </w:t>
      </w:r>
      <w:r>
        <w:rPr>
          <w:rFonts w:ascii="Tahoma" w:hAnsi="Tahoma" w:cs="Tahoma"/>
          <w:sz w:val="21"/>
          <w:szCs w:val="21"/>
        </w:rPr>
        <w:t>A nyertes ajánlattevő legfeljebb a szerződés elszámolható összege 5 %-</w:t>
      </w:r>
      <w:proofErr w:type="spellStart"/>
      <w:r>
        <w:rPr>
          <w:rFonts w:ascii="Tahoma" w:hAnsi="Tahoma" w:cs="Tahoma"/>
          <w:sz w:val="21"/>
          <w:szCs w:val="21"/>
        </w:rPr>
        <w:t>ának</w:t>
      </w:r>
      <w:proofErr w:type="spellEnd"/>
      <w:r>
        <w:rPr>
          <w:rFonts w:ascii="Tahoma" w:hAnsi="Tahoma" w:cs="Tahoma"/>
          <w:sz w:val="21"/>
          <w:szCs w:val="21"/>
        </w:rPr>
        <w:t xml:space="preserve"> megfelelő mértékű előleg kifizetését kérheti a Kbt. 135. § (7) bekezdése alapján. Ajánlattevőnek az előleg kifizetését követően a hatályos jogszabályoknak megfelelő előlegszámlát kell kibocsátania.</w:t>
      </w:r>
    </w:p>
    <w:p w14:paraId="1F09C04F" w14:textId="77777777" w:rsidR="003557A1" w:rsidRDefault="003557A1" w:rsidP="003557A1">
      <w:pPr>
        <w:spacing w:before="60" w:after="60"/>
        <w:ind w:left="426" w:right="1"/>
        <w:jc w:val="both"/>
        <w:rPr>
          <w:rFonts w:ascii="Tahoma" w:hAnsi="Tahoma" w:cs="Tahoma"/>
          <w:sz w:val="21"/>
          <w:szCs w:val="21"/>
        </w:rPr>
      </w:pPr>
      <w:r>
        <w:rPr>
          <w:rFonts w:ascii="Tahoma" w:hAnsi="Tahoma" w:cs="Tahoma"/>
          <w:sz w:val="21"/>
          <w:szCs w:val="21"/>
        </w:rPr>
        <w:t>Ajánlatkérő az előleg igénybevételét nem köti előleg-visszafizetési biztosíték nyújtásához.</w:t>
      </w:r>
    </w:p>
    <w:p w14:paraId="6B2EB781" w14:textId="2C99063D" w:rsidR="003557A1" w:rsidRDefault="003557A1" w:rsidP="003557A1">
      <w:pPr>
        <w:spacing w:before="60" w:after="60"/>
        <w:ind w:left="426"/>
        <w:jc w:val="both"/>
        <w:rPr>
          <w:rFonts w:ascii="Tahoma" w:hAnsi="Tahoma" w:cs="Tahoma"/>
          <w:sz w:val="21"/>
          <w:szCs w:val="21"/>
        </w:rPr>
      </w:pPr>
      <w:r>
        <w:rPr>
          <w:rFonts w:ascii="Tahoma" w:hAnsi="Tahoma" w:cs="Tahoma"/>
          <w:b/>
          <w:bCs/>
          <w:sz w:val="21"/>
          <w:szCs w:val="21"/>
          <w:u w:val="single"/>
        </w:rPr>
        <w:t>Számlázás</w:t>
      </w:r>
      <w:r>
        <w:rPr>
          <w:rFonts w:ascii="Tahoma" w:hAnsi="Tahoma" w:cs="Tahoma"/>
          <w:sz w:val="21"/>
          <w:szCs w:val="21"/>
          <w:u w:val="single"/>
        </w:rPr>
        <w:t>:</w:t>
      </w:r>
      <w:r>
        <w:rPr>
          <w:rFonts w:ascii="Tahoma" w:hAnsi="Tahoma" w:cs="Tahoma"/>
          <w:sz w:val="21"/>
          <w:szCs w:val="21"/>
        </w:rPr>
        <w:t xml:space="preserve"> Ajánlatkérő részszámlázási lehetőséget biztosít akként, hogy nyertes ajá</w:t>
      </w:r>
      <w:r w:rsidR="0079026F">
        <w:rPr>
          <w:rFonts w:ascii="Tahoma" w:hAnsi="Tahoma" w:cs="Tahoma"/>
          <w:sz w:val="21"/>
          <w:szCs w:val="21"/>
        </w:rPr>
        <w:t xml:space="preserve">nlattevőnek a teljesítés során </w:t>
      </w:r>
      <w:r w:rsidR="002853E9">
        <w:rPr>
          <w:rFonts w:ascii="Tahoma" w:hAnsi="Tahoma" w:cs="Tahoma"/>
          <w:sz w:val="21"/>
          <w:szCs w:val="21"/>
        </w:rPr>
        <w:t>3</w:t>
      </w:r>
      <w:r>
        <w:rPr>
          <w:rFonts w:ascii="Tahoma" w:hAnsi="Tahoma" w:cs="Tahoma"/>
          <w:sz w:val="21"/>
          <w:szCs w:val="21"/>
        </w:rPr>
        <w:t xml:space="preserve"> számla (ideértve a végszámlát is, de az előlegszámlát nem) benyújtásának lehetősége biztosított az alábbiak szerint:</w:t>
      </w:r>
    </w:p>
    <w:p w14:paraId="74B48FFC" w14:textId="5FE1F732" w:rsidR="0079026F" w:rsidRDefault="0079026F" w:rsidP="00646DDF">
      <w:pPr>
        <w:pStyle w:val="NormlWeb"/>
        <w:numPr>
          <w:ilvl w:val="0"/>
          <w:numId w:val="20"/>
        </w:numPr>
        <w:tabs>
          <w:tab w:val="left" w:pos="426"/>
        </w:tabs>
        <w:spacing w:before="0" w:beforeAutospacing="0" w:after="0" w:afterAutospacing="0"/>
        <w:jc w:val="both"/>
        <w:rPr>
          <w:rFonts w:ascii="Tahoma" w:hAnsi="Tahoma" w:cs="Tahoma"/>
          <w:sz w:val="21"/>
          <w:szCs w:val="21"/>
        </w:rPr>
      </w:pPr>
      <w:r>
        <w:rPr>
          <w:rFonts w:ascii="Tahoma" w:hAnsi="Tahoma" w:cs="Tahoma"/>
          <w:sz w:val="21"/>
          <w:szCs w:val="21"/>
        </w:rPr>
        <w:t xml:space="preserve">Az </w:t>
      </w:r>
      <w:r w:rsidRPr="0079026F">
        <w:rPr>
          <w:rFonts w:ascii="Tahoma" w:hAnsi="Tahoma" w:cs="Tahoma"/>
          <w:sz w:val="21"/>
          <w:szCs w:val="21"/>
        </w:rPr>
        <w:t xml:space="preserve">1. részszámla benyújtásának lehetősége: a teljesítés </w:t>
      </w:r>
      <w:r w:rsidR="002853E9">
        <w:rPr>
          <w:rFonts w:ascii="Tahoma" w:hAnsi="Tahoma" w:cs="Tahoma"/>
          <w:sz w:val="21"/>
          <w:szCs w:val="21"/>
        </w:rPr>
        <w:t>33</w:t>
      </w:r>
      <w:r w:rsidR="00BE7052">
        <w:rPr>
          <w:rFonts w:ascii="Tahoma" w:hAnsi="Tahoma" w:cs="Tahoma"/>
          <w:sz w:val="21"/>
          <w:szCs w:val="21"/>
        </w:rPr>
        <w:t xml:space="preserve"> </w:t>
      </w:r>
      <w:r w:rsidRPr="0079026F">
        <w:rPr>
          <w:rFonts w:ascii="Tahoma" w:hAnsi="Tahoma" w:cs="Tahoma"/>
          <w:sz w:val="21"/>
          <w:szCs w:val="21"/>
        </w:rPr>
        <w:t xml:space="preserve">% -os </w:t>
      </w:r>
      <w:r>
        <w:rPr>
          <w:rFonts w:ascii="Tahoma" w:hAnsi="Tahoma" w:cs="Tahoma"/>
          <w:sz w:val="21"/>
          <w:szCs w:val="21"/>
        </w:rPr>
        <w:t>készültségi fokának elérése ese</w:t>
      </w:r>
      <w:r w:rsidRPr="0079026F">
        <w:rPr>
          <w:rFonts w:ascii="Tahoma" w:hAnsi="Tahoma" w:cs="Tahoma"/>
          <w:sz w:val="21"/>
          <w:szCs w:val="21"/>
        </w:rPr>
        <w:t xml:space="preserve">tén, nettó vállalkozói díj </w:t>
      </w:r>
      <w:r w:rsidR="002853E9">
        <w:rPr>
          <w:rFonts w:ascii="Tahoma" w:hAnsi="Tahoma" w:cs="Tahoma"/>
          <w:sz w:val="21"/>
          <w:szCs w:val="21"/>
        </w:rPr>
        <w:t>33</w:t>
      </w:r>
      <w:r w:rsidRPr="0079026F">
        <w:rPr>
          <w:rFonts w:ascii="Tahoma" w:hAnsi="Tahoma" w:cs="Tahoma"/>
          <w:sz w:val="21"/>
          <w:szCs w:val="21"/>
        </w:rPr>
        <w:t xml:space="preserve"> %-</w:t>
      </w:r>
      <w:proofErr w:type="spellStart"/>
      <w:r w:rsidRPr="0079026F">
        <w:rPr>
          <w:rFonts w:ascii="Tahoma" w:hAnsi="Tahoma" w:cs="Tahoma"/>
          <w:sz w:val="21"/>
          <w:szCs w:val="21"/>
        </w:rPr>
        <w:t>ának</w:t>
      </w:r>
      <w:proofErr w:type="spellEnd"/>
      <w:r w:rsidRPr="0079026F">
        <w:rPr>
          <w:rFonts w:ascii="Tahoma" w:hAnsi="Tahoma" w:cs="Tahoma"/>
          <w:sz w:val="21"/>
          <w:szCs w:val="21"/>
        </w:rPr>
        <w:t xml:space="preserve"> megfelelő összegről;</w:t>
      </w:r>
    </w:p>
    <w:p w14:paraId="55C0A306" w14:textId="1FB0E22F" w:rsidR="002853E9" w:rsidRPr="0079026F" w:rsidRDefault="002853E9" w:rsidP="002853E9">
      <w:pPr>
        <w:pStyle w:val="NormlWeb"/>
        <w:numPr>
          <w:ilvl w:val="0"/>
          <w:numId w:val="20"/>
        </w:numPr>
        <w:tabs>
          <w:tab w:val="left" w:pos="426"/>
        </w:tabs>
        <w:spacing w:before="0" w:beforeAutospacing="0" w:after="0" w:afterAutospacing="0"/>
        <w:jc w:val="both"/>
        <w:rPr>
          <w:rFonts w:ascii="Tahoma" w:hAnsi="Tahoma" w:cs="Tahoma"/>
          <w:sz w:val="21"/>
          <w:szCs w:val="21"/>
        </w:rPr>
      </w:pPr>
      <w:r>
        <w:rPr>
          <w:rFonts w:ascii="Tahoma" w:hAnsi="Tahoma" w:cs="Tahoma"/>
          <w:sz w:val="21"/>
          <w:szCs w:val="21"/>
        </w:rPr>
        <w:t>A 2</w:t>
      </w:r>
      <w:r w:rsidRPr="0079026F">
        <w:rPr>
          <w:rFonts w:ascii="Tahoma" w:hAnsi="Tahoma" w:cs="Tahoma"/>
          <w:sz w:val="21"/>
          <w:szCs w:val="21"/>
        </w:rPr>
        <w:t xml:space="preserve">. részszámla benyújtásának lehetősége: a teljesítés </w:t>
      </w:r>
      <w:r w:rsidR="00BE7052">
        <w:rPr>
          <w:rFonts w:ascii="Tahoma" w:hAnsi="Tahoma" w:cs="Tahoma"/>
          <w:sz w:val="21"/>
          <w:szCs w:val="21"/>
        </w:rPr>
        <w:t xml:space="preserve">66 </w:t>
      </w:r>
      <w:r w:rsidRPr="0079026F">
        <w:rPr>
          <w:rFonts w:ascii="Tahoma" w:hAnsi="Tahoma" w:cs="Tahoma"/>
          <w:sz w:val="21"/>
          <w:szCs w:val="21"/>
        </w:rPr>
        <w:t xml:space="preserve">% -os </w:t>
      </w:r>
      <w:r>
        <w:rPr>
          <w:rFonts w:ascii="Tahoma" w:hAnsi="Tahoma" w:cs="Tahoma"/>
          <w:sz w:val="21"/>
          <w:szCs w:val="21"/>
        </w:rPr>
        <w:t>készültségi fokának elérése ese</w:t>
      </w:r>
      <w:r w:rsidRPr="0079026F">
        <w:rPr>
          <w:rFonts w:ascii="Tahoma" w:hAnsi="Tahoma" w:cs="Tahoma"/>
          <w:sz w:val="21"/>
          <w:szCs w:val="21"/>
        </w:rPr>
        <w:t xml:space="preserve">tén, nettó vállalkozói díj </w:t>
      </w:r>
      <w:r>
        <w:rPr>
          <w:rFonts w:ascii="Tahoma" w:hAnsi="Tahoma" w:cs="Tahoma"/>
          <w:sz w:val="21"/>
          <w:szCs w:val="21"/>
        </w:rPr>
        <w:t>33</w:t>
      </w:r>
      <w:r w:rsidRPr="0079026F">
        <w:rPr>
          <w:rFonts w:ascii="Tahoma" w:hAnsi="Tahoma" w:cs="Tahoma"/>
          <w:sz w:val="21"/>
          <w:szCs w:val="21"/>
        </w:rPr>
        <w:t xml:space="preserve"> %-</w:t>
      </w:r>
      <w:proofErr w:type="spellStart"/>
      <w:r w:rsidRPr="0079026F">
        <w:rPr>
          <w:rFonts w:ascii="Tahoma" w:hAnsi="Tahoma" w:cs="Tahoma"/>
          <w:sz w:val="21"/>
          <w:szCs w:val="21"/>
        </w:rPr>
        <w:t>ának</w:t>
      </w:r>
      <w:proofErr w:type="spellEnd"/>
      <w:r w:rsidRPr="0079026F">
        <w:rPr>
          <w:rFonts w:ascii="Tahoma" w:hAnsi="Tahoma" w:cs="Tahoma"/>
          <w:sz w:val="21"/>
          <w:szCs w:val="21"/>
        </w:rPr>
        <w:t xml:space="preserve"> megfelelő összegről;</w:t>
      </w:r>
    </w:p>
    <w:p w14:paraId="1131A60D" w14:textId="44AA89D5" w:rsidR="0079026F" w:rsidRDefault="0079026F" w:rsidP="00646DDF">
      <w:pPr>
        <w:pStyle w:val="NormlWeb"/>
        <w:numPr>
          <w:ilvl w:val="0"/>
          <w:numId w:val="20"/>
        </w:numPr>
        <w:spacing w:before="0" w:beforeAutospacing="0" w:after="0" w:afterAutospacing="0"/>
        <w:jc w:val="both"/>
        <w:rPr>
          <w:rFonts w:ascii="Tahoma" w:hAnsi="Tahoma" w:cs="Tahoma"/>
          <w:sz w:val="21"/>
          <w:szCs w:val="21"/>
        </w:rPr>
      </w:pPr>
      <w:r>
        <w:rPr>
          <w:rFonts w:ascii="Tahoma" w:hAnsi="Tahoma" w:cs="Tahoma"/>
          <w:sz w:val="21"/>
          <w:szCs w:val="21"/>
        </w:rPr>
        <w:lastRenderedPageBreak/>
        <w:t>V</w:t>
      </w:r>
      <w:r w:rsidRPr="0079026F">
        <w:rPr>
          <w:rFonts w:ascii="Tahoma" w:hAnsi="Tahoma" w:cs="Tahoma"/>
          <w:sz w:val="21"/>
          <w:szCs w:val="21"/>
        </w:rPr>
        <w:t xml:space="preserve">égszámla benyújtása: nettó vállalkozói díj fennmaradó </w:t>
      </w:r>
      <w:r w:rsidR="002853E9">
        <w:rPr>
          <w:rFonts w:ascii="Tahoma" w:hAnsi="Tahoma" w:cs="Tahoma"/>
          <w:sz w:val="21"/>
          <w:szCs w:val="21"/>
        </w:rPr>
        <w:t>34</w:t>
      </w:r>
      <w:r w:rsidRPr="0079026F">
        <w:rPr>
          <w:rFonts w:ascii="Tahoma" w:hAnsi="Tahoma" w:cs="Tahoma"/>
          <w:sz w:val="21"/>
          <w:szCs w:val="21"/>
        </w:rPr>
        <w:t xml:space="preserve"> %-</w:t>
      </w:r>
      <w:proofErr w:type="spellStart"/>
      <w:r w:rsidRPr="0079026F">
        <w:rPr>
          <w:rFonts w:ascii="Tahoma" w:hAnsi="Tahoma" w:cs="Tahoma"/>
          <w:sz w:val="21"/>
          <w:szCs w:val="21"/>
        </w:rPr>
        <w:t>ának</w:t>
      </w:r>
      <w:proofErr w:type="spellEnd"/>
      <w:r w:rsidRPr="0079026F">
        <w:rPr>
          <w:rFonts w:ascii="Tahoma" w:hAnsi="Tahoma" w:cs="Tahoma"/>
          <w:sz w:val="21"/>
          <w:szCs w:val="21"/>
        </w:rPr>
        <w:t xml:space="preserve"> megfelelő összegről az áfa nélküli szerződéses érték 100 %-át elérő megvalósult teljesítés esetén, sikeres műszaki átadás-átvételt követően és a használatbavételi engedélyezési eljáráshoz szükséges dokumentumok hatósági hiánypótlás mentességi igazolásának bemutatásával.</w:t>
      </w:r>
    </w:p>
    <w:p w14:paraId="69BB0F0B" w14:textId="77777777" w:rsidR="006B41A2" w:rsidRPr="006B41A2" w:rsidRDefault="0079026F" w:rsidP="00646DDF">
      <w:pPr>
        <w:pStyle w:val="NormlWeb"/>
        <w:numPr>
          <w:ilvl w:val="0"/>
          <w:numId w:val="22"/>
        </w:numPr>
        <w:spacing w:before="0" w:beforeAutospacing="0" w:after="0" w:afterAutospacing="0"/>
        <w:jc w:val="both"/>
        <w:rPr>
          <w:rStyle w:val="Jegyzethivatkozs"/>
          <w:rFonts w:ascii="Tahoma" w:hAnsi="Tahoma" w:cs="Tahoma"/>
          <w:sz w:val="21"/>
          <w:szCs w:val="21"/>
        </w:rPr>
      </w:pPr>
      <w:r>
        <w:rPr>
          <w:rFonts w:ascii="Tahoma" w:hAnsi="Tahoma" w:cs="Tahoma"/>
          <w:sz w:val="21"/>
          <w:szCs w:val="21"/>
        </w:rPr>
        <w:t>Nyertes ajánlattevő a részszámlákkal nem fedezett nettó vállalkozói díjjal a végszámlában köteles elszámolni, az ÁFA nélküli szerződéses érték 100 %-át elérő megvalósult teljesítés esetén, sikeres műszaki átadás-átvételt követően.</w:t>
      </w:r>
    </w:p>
    <w:p w14:paraId="71FA1323" w14:textId="1BBCF5D8" w:rsidR="006B41A2" w:rsidRDefault="0065655A" w:rsidP="00FE4DA1">
      <w:pPr>
        <w:pStyle w:val="NormlWeb"/>
        <w:numPr>
          <w:ilvl w:val="0"/>
          <w:numId w:val="22"/>
        </w:numPr>
        <w:spacing w:before="0" w:beforeAutospacing="0" w:after="0" w:afterAutospacing="0"/>
        <w:jc w:val="both"/>
        <w:rPr>
          <w:rFonts w:ascii="Tahoma" w:hAnsi="Tahoma" w:cs="Tahoma"/>
          <w:sz w:val="21"/>
          <w:szCs w:val="21"/>
        </w:rPr>
      </w:pPr>
      <w:bookmarkStart w:id="15" w:name="_Hlk509394573"/>
      <w:r w:rsidRPr="0065655A">
        <w:rPr>
          <w:rFonts w:ascii="Tahoma" w:hAnsi="Tahoma" w:cs="Tahoma"/>
          <w:sz w:val="21"/>
          <w:szCs w:val="21"/>
        </w:rPr>
        <w:t xml:space="preserve">Előleg igénylése esetén </w:t>
      </w:r>
      <w:r w:rsidR="00FE4DA1" w:rsidRPr="00FE4DA1">
        <w:rPr>
          <w:rFonts w:ascii="Tahoma" w:hAnsi="Tahoma" w:cs="Tahoma"/>
          <w:sz w:val="21"/>
          <w:szCs w:val="21"/>
        </w:rPr>
        <w:t>a</w:t>
      </w:r>
      <w:r w:rsidR="001F71CB" w:rsidRPr="00FE4DA1">
        <w:rPr>
          <w:rFonts w:ascii="Tahoma" w:hAnsi="Tahoma" w:cs="Tahoma"/>
          <w:sz w:val="21"/>
          <w:szCs w:val="21"/>
        </w:rPr>
        <w:t>z előlegszámla összege a végszámlában számolható el.</w:t>
      </w:r>
    </w:p>
    <w:bookmarkEnd w:id="15"/>
    <w:p w14:paraId="3B300FCD" w14:textId="77777777" w:rsidR="00FE4DA1" w:rsidRPr="00FE4DA1" w:rsidRDefault="00FE4DA1" w:rsidP="00FE4DA1">
      <w:pPr>
        <w:pStyle w:val="NormlWeb"/>
        <w:spacing w:before="0" w:beforeAutospacing="0" w:after="0" w:afterAutospacing="0"/>
        <w:ind w:left="1146"/>
        <w:jc w:val="both"/>
        <w:rPr>
          <w:rFonts w:ascii="Tahoma" w:hAnsi="Tahoma" w:cs="Tahoma"/>
          <w:sz w:val="21"/>
          <w:szCs w:val="21"/>
        </w:rPr>
      </w:pPr>
    </w:p>
    <w:p w14:paraId="5A89F436" w14:textId="6CD3B773" w:rsidR="003557A1" w:rsidRDefault="003557A1" w:rsidP="0079026F">
      <w:pPr>
        <w:pStyle w:val="NormlWeb"/>
        <w:spacing w:before="0" w:beforeAutospacing="0" w:after="0" w:afterAutospacing="0"/>
        <w:ind w:left="426"/>
        <w:jc w:val="both"/>
        <w:rPr>
          <w:rFonts w:ascii="Tahoma" w:hAnsi="Tahoma" w:cs="Tahoma"/>
          <w:sz w:val="21"/>
          <w:szCs w:val="21"/>
        </w:rPr>
      </w:pPr>
      <w:r>
        <w:rPr>
          <w:rFonts w:ascii="Tahoma" w:hAnsi="Tahoma" w:cs="Tahoma"/>
          <w:sz w:val="21"/>
          <w:szCs w:val="21"/>
        </w:rPr>
        <w:t>Ajánlatkérő a részszámlák tekintetében (ide nem értve természetesen a végszámlát) nem határoz meg részteljesítési határidőt.</w:t>
      </w:r>
    </w:p>
    <w:p w14:paraId="796AA078" w14:textId="77777777" w:rsidR="003557A1" w:rsidRDefault="003557A1" w:rsidP="003557A1">
      <w:pPr>
        <w:pStyle w:val="NormlWeb"/>
        <w:spacing w:before="60" w:beforeAutospacing="0" w:after="60" w:afterAutospacing="0"/>
        <w:ind w:left="426"/>
        <w:jc w:val="both"/>
        <w:rPr>
          <w:rFonts w:ascii="Tahoma" w:hAnsi="Tahoma" w:cs="Tahoma"/>
          <w:sz w:val="21"/>
          <w:szCs w:val="21"/>
        </w:rPr>
      </w:pPr>
      <w:r>
        <w:rPr>
          <w:rFonts w:ascii="Tahoma" w:hAnsi="Tahoma" w:cs="Tahoma"/>
          <w:sz w:val="21"/>
          <w:szCs w:val="21"/>
        </w:rPr>
        <w:t>Ajánlatkérő a vállalkozói díjat az igazolt szerződésszerű teljesítést követően átutalással, forintban (HUF) teljesíti az alábbiak szerint:</w:t>
      </w:r>
    </w:p>
    <w:p w14:paraId="0A9B082B" w14:textId="77777777" w:rsidR="003557A1" w:rsidRDefault="003557A1" w:rsidP="00646DDF">
      <w:pPr>
        <w:numPr>
          <w:ilvl w:val="0"/>
          <w:numId w:val="21"/>
        </w:numPr>
        <w:spacing w:before="60" w:after="60" w:line="240" w:lineRule="auto"/>
        <w:ind w:left="709" w:hanging="283"/>
        <w:jc w:val="both"/>
        <w:rPr>
          <w:rFonts w:ascii="Tahoma" w:hAnsi="Tahoma" w:cs="Tahoma"/>
          <w:sz w:val="21"/>
          <w:szCs w:val="21"/>
        </w:rPr>
      </w:pPr>
      <w:r>
        <w:rPr>
          <w:rFonts w:ascii="Tahoma" w:hAnsi="Tahoma" w:cs="Tahoma"/>
          <w:sz w:val="21"/>
          <w:szCs w:val="21"/>
        </w:rPr>
        <w:t>alvállalkozó igénybevételének hiánya esetén a Kbt. 135. § (</w:t>
      </w:r>
      <w:proofErr w:type="gramStart"/>
      <w:r>
        <w:rPr>
          <w:rFonts w:ascii="Tahoma" w:hAnsi="Tahoma" w:cs="Tahoma"/>
          <w:sz w:val="21"/>
          <w:szCs w:val="21"/>
        </w:rPr>
        <w:t>1)-(</w:t>
      </w:r>
      <w:proofErr w:type="gramEnd"/>
      <w:r>
        <w:rPr>
          <w:rFonts w:ascii="Tahoma" w:hAnsi="Tahoma" w:cs="Tahoma"/>
          <w:sz w:val="21"/>
          <w:szCs w:val="21"/>
        </w:rPr>
        <w:t>2) és (5)-(6) bekezdései szerint; továbbá a Ptk. 6:130. § (1)-(2) bekezdései szerint;</w:t>
      </w:r>
    </w:p>
    <w:p w14:paraId="789514BD" w14:textId="42EAB266" w:rsidR="003557A1" w:rsidRDefault="003557A1" w:rsidP="00646DDF">
      <w:pPr>
        <w:numPr>
          <w:ilvl w:val="0"/>
          <w:numId w:val="21"/>
        </w:numPr>
        <w:spacing w:before="60" w:after="60" w:line="240" w:lineRule="auto"/>
        <w:ind w:left="709" w:hanging="283"/>
        <w:jc w:val="both"/>
        <w:rPr>
          <w:rFonts w:ascii="Tahoma" w:hAnsi="Tahoma" w:cs="Tahoma"/>
          <w:sz w:val="21"/>
          <w:szCs w:val="21"/>
        </w:rPr>
      </w:pPr>
      <w:r>
        <w:rPr>
          <w:rFonts w:ascii="Tahoma" w:hAnsi="Tahoma" w:cs="Tahoma"/>
          <w:sz w:val="21"/>
          <w:szCs w:val="21"/>
        </w:rPr>
        <w:t>alvállalkozó igénybevétele esetén a fentiek figyelembevételével, de a Ptk. 6:130. § (</w:t>
      </w:r>
      <w:proofErr w:type="gramStart"/>
      <w:r>
        <w:rPr>
          <w:rFonts w:ascii="Tahoma" w:hAnsi="Tahoma" w:cs="Tahoma"/>
          <w:sz w:val="21"/>
          <w:szCs w:val="21"/>
        </w:rPr>
        <w:t>1)-(</w:t>
      </w:r>
      <w:proofErr w:type="gramEnd"/>
      <w:r>
        <w:rPr>
          <w:rFonts w:ascii="Tahoma" w:hAnsi="Tahoma" w:cs="Tahoma"/>
          <w:sz w:val="21"/>
          <w:szCs w:val="21"/>
        </w:rPr>
        <w:t xml:space="preserve">2) bekezdésétől eltérően a Kbt. 135. § (3) bekezdése </w:t>
      </w:r>
      <w:r w:rsidR="0023774F" w:rsidRPr="0051696D">
        <w:rPr>
          <w:rFonts w:ascii="Tahoma" w:eastAsia="Times New Roman" w:hAnsi="Tahoma" w:cs="Tahoma"/>
          <w:sz w:val="21"/>
          <w:szCs w:val="21"/>
          <w:lang w:eastAsia="hu-HU"/>
        </w:rPr>
        <w:t>alapján az építési beruházások, valamint az építési beruházásokhoz kapcsolódó tervezői és mérnöki szolgáltatások közbeszerzésének részletes szabályairól szóló 322/2015. (X. 30.) Korm. rendelet 32/A. §-a</w:t>
      </w:r>
      <w:r>
        <w:rPr>
          <w:rFonts w:ascii="Tahoma" w:hAnsi="Tahoma" w:cs="Tahoma"/>
          <w:sz w:val="21"/>
          <w:szCs w:val="21"/>
        </w:rPr>
        <w:t>szerint.</w:t>
      </w:r>
    </w:p>
    <w:p w14:paraId="0A497C91" w14:textId="280DD4CA" w:rsidR="003557A1" w:rsidRDefault="003557A1" w:rsidP="003557A1">
      <w:pPr>
        <w:spacing w:before="60" w:after="60"/>
        <w:ind w:left="426"/>
        <w:jc w:val="both"/>
        <w:rPr>
          <w:rFonts w:ascii="Tahoma" w:hAnsi="Tahoma" w:cs="Tahoma"/>
          <w:sz w:val="21"/>
          <w:szCs w:val="21"/>
        </w:rPr>
      </w:pPr>
      <w:r>
        <w:rPr>
          <w:rFonts w:ascii="Tahoma" w:hAnsi="Tahoma" w:cs="Tahoma"/>
          <w:sz w:val="21"/>
          <w:szCs w:val="21"/>
        </w:rPr>
        <w:t xml:space="preserve">Ajánlatkérő a kifizetés során </w:t>
      </w:r>
      <w:r w:rsidR="00525147" w:rsidRPr="00525147">
        <w:rPr>
          <w:rFonts w:ascii="Tahoma" w:hAnsi="Tahoma" w:cs="Tahoma"/>
          <w:sz w:val="21"/>
          <w:szCs w:val="21"/>
        </w:rPr>
        <w:t xml:space="preserve">a </w:t>
      </w:r>
      <w:bookmarkStart w:id="16" w:name="_Hlk504125259"/>
      <w:r w:rsidR="00525147" w:rsidRPr="00525147">
        <w:rPr>
          <w:rFonts w:ascii="Tahoma" w:hAnsi="Tahoma" w:cs="Tahoma"/>
          <w:sz w:val="21"/>
          <w:szCs w:val="21"/>
        </w:rPr>
        <w:t>322/2015. (X. 30.) Korm. rendelet 32/B. §-</w:t>
      </w:r>
      <w:proofErr w:type="spellStart"/>
      <w:r w:rsidR="00525147" w:rsidRPr="00525147">
        <w:rPr>
          <w:rFonts w:ascii="Tahoma" w:hAnsi="Tahoma" w:cs="Tahoma"/>
          <w:sz w:val="21"/>
          <w:szCs w:val="21"/>
        </w:rPr>
        <w:t>ában</w:t>
      </w:r>
      <w:proofErr w:type="spellEnd"/>
      <w:r w:rsidR="00525147">
        <w:rPr>
          <w:rFonts w:ascii="Tahoma" w:hAnsi="Tahoma" w:cs="Tahoma"/>
          <w:sz w:val="21"/>
          <w:szCs w:val="21"/>
        </w:rPr>
        <w:t xml:space="preserve"> </w:t>
      </w:r>
      <w:bookmarkEnd w:id="16"/>
      <w:r>
        <w:rPr>
          <w:rFonts w:ascii="Tahoma" w:hAnsi="Tahoma" w:cs="Tahoma"/>
          <w:sz w:val="21"/>
          <w:szCs w:val="21"/>
        </w:rPr>
        <w:t>foglaltakat teljes körben alkalmazza.</w:t>
      </w:r>
    </w:p>
    <w:p w14:paraId="403C7B5A" w14:textId="77777777" w:rsidR="003557A1" w:rsidRDefault="003557A1" w:rsidP="003557A1">
      <w:pPr>
        <w:pStyle w:val="Szvegtrzsbehzssal31"/>
        <w:spacing w:before="60" w:after="60" w:line="240" w:lineRule="auto"/>
        <w:ind w:left="426"/>
        <w:jc w:val="both"/>
        <w:rPr>
          <w:rFonts w:ascii="Tahoma" w:hAnsi="Tahoma" w:cs="Tahoma"/>
          <w:sz w:val="21"/>
          <w:szCs w:val="21"/>
        </w:rPr>
      </w:pPr>
      <w:r>
        <w:rPr>
          <w:rFonts w:ascii="Tahoma" w:hAnsi="Tahoma" w:cs="Tahoma"/>
          <w:sz w:val="21"/>
          <w:szCs w:val="21"/>
        </w:rPr>
        <w:t>Késedelmes fizetés esetén Ajánlatkérő 2013. évi V. törvényben meghatározott [6:155.§] mértékű és a késedelem időtartamához igazodó késedelmi kamatot fizet.</w:t>
      </w:r>
    </w:p>
    <w:p w14:paraId="6B54F9C5" w14:textId="30D7162E" w:rsidR="003557A1" w:rsidRDefault="003557A1" w:rsidP="003557A1">
      <w:pPr>
        <w:spacing w:before="60" w:after="60"/>
        <w:ind w:left="425"/>
        <w:jc w:val="both"/>
        <w:rPr>
          <w:rFonts w:ascii="Tahoma" w:hAnsi="Tahoma" w:cs="Tahoma"/>
          <w:sz w:val="21"/>
          <w:szCs w:val="21"/>
        </w:rPr>
      </w:pPr>
      <w:r>
        <w:rPr>
          <w:rFonts w:ascii="Tahoma" w:hAnsi="Tahoma" w:cs="Tahoma"/>
          <w:sz w:val="21"/>
          <w:szCs w:val="21"/>
        </w:rPr>
        <w:t>Az ajánlat, az elszámolás és a kifizetés pénzneme a forint.</w:t>
      </w:r>
    </w:p>
    <w:p w14:paraId="467AB8BB" w14:textId="6946B5FA" w:rsidR="00D15D7B" w:rsidRDefault="00D15D7B" w:rsidP="00D15D7B">
      <w:pPr>
        <w:spacing w:before="60" w:after="60" w:line="240" w:lineRule="auto"/>
        <w:ind w:left="425"/>
        <w:jc w:val="both"/>
        <w:rPr>
          <w:rFonts w:ascii="Tahoma" w:hAnsi="Tahoma" w:cs="Tahoma"/>
          <w:sz w:val="21"/>
          <w:szCs w:val="21"/>
        </w:rPr>
      </w:pPr>
      <w:r w:rsidRPr="00D15D7B">
        <w:rPr>
          <w:rFonts w:ascii="Tahoma" w:hAnsi="Tahoma" w:cs="Tahoma"/>
          <w:sz w:val="21"/>
          <w:szCs w:val="21"/>
        </w:rPr>
        <w:t xml:space="preserve">Az Áfa mértékére, elszámolására a mindenkor hatályos Áfa törvény rendelkezései az </w:t>
      </w:r>
      <w:proofErr w:type="spellStart"/>
      <w:r w:rsidRPr="00D15D7B">
        <w:rPr>
          <w:rFonts w:ascii="Tahoma" w:hAnsi="Tahoma" w:cs="Tahoma"/>
          <w:sz w:val="21"/>
          <w:szCs w:val="21"/>
        </w:rPr>
        <w:t>irányadóak</w:t>
      </w:r>
      <w:proofErr w:type="spellEnd"/>
      <w:r w:rsidRPr="00D15D7B">
        <w:rPr>
          <w:rFonts w:ascii="Tahoma" w:hAnsi="Tahoma" w:cs="Tahoma"/>
          <w:sz w:val="21"/>
          <w:szCs w:val="21"/>
        </w:rPr>
        <w:t xml:space="preserve">. Megrendelő tájékoztatja a </w:t>
      </w:r>
      <w:r w:rsidRPr="003728ED">
        <w:rPr>
          <w:rFonts w:ascii="Tahoma" w:hAnsi="Tahoma" w:cs="Tahoma"/>
          <w:sz w:val="21"/>
          <w:szCs w:val="21"/>
        </w:rPr>
        <w:t>Vállalkozót, hogy jelen sz</w:t>
      </w:r>
      <w:r w:rsidR="00E257EF">
        <w:rPr>
          <w:rFonts w:ascii="Tahoma" w:hAnsi="Tahoma" w:cs="Tahoma"/>
          <w:sz w:val="21"/>
          <w:szCs w:val="21"/>
        </w:rPr>
        <w:t xml:space="preserve">erződés vonatkozásában </w:t>
      </w:r>
      <w:r w:rsidRPr="003728ED">
        <w:rPr>
          <w:rFonts w:ascii="Tahoma" w:hAnsi="Tahoma" w:cs="Tahoma"/>
          <w:sz w:val="21"/>
          <w:szCs w:val="21"/>
        </w:rPr>
        <w:t xml:space="preserve">alkalmazni </w:t>
      </w:r>
      <w:r w:rsidR="00E257EF">
        <w:rPr>
          <w:rFonts w:ascii="Tahoma" w:hAnsi="Tahoma" w:cs="Tahoma"/>
          <w:sz w:val="21"/>
          <w:szCs w:val="21"/>
        </w:rPr>
        <w:t xml:space="preserve">kell </w:t>
      </w:r>
      <w:r w:rsidRPr="003728ED">
        <w:rPr>
          <w:rFonts w:ascii="Tahoma" w:hAnsi="Tahoma" w:cs="Tahoma"/>
          <w:sz w:val="21"/>
          <w:szCs w:val="21"/>
        </w:rPr>
        <w:t>az általános forgalmi adóról szóló 2007. évi CXXVII. törvény 142. §-ban rögzített, ún. fordított adózásra vonatkozó rendelkezéseket</w:t>
      </w:r>
      <w:r w:rsidRPr="00D15D7B">
        <w:rPr>
          <w:rFonts w:ascii="Tahoma" w:hAnsi="Tahoma" w:cs="Tahoma"/>
          <w:sz w:val="21"/>
          <w:szCs w:val="21"/>
        </w:rPr>
        <w:t>, ugyanis jelen beruhá</w:t>
      </w:r>
      <w:r>
        <w:rPr>
          <w:rFonts w:ascii="Tahoma" w:hAnsi="Tahoma" w:cs="Tahoma"/>
          <w:sz w:val="21"/>
          <w:szCs w:val="21"/>
        </w:rPr>
        <w:t>zás engedélyköteles beruházás.</w:t>
      </w:r>
    </w:p>
    <w:p w14:paraId="35FEDEBF" w14:textId="77777777" w:rsidR="003557A1" w:rsidRDefault="003557A1" w:rsidP="003557A1">
      <w:pPr>
        <w:spacing w:before="60" w:after="60"/>
        <w:ind w:left="425"/>
        <w:jc w:val="both"/>
        <w:rPr>
          <w:rFonts w:ascii="Tahoma" w:hAnsi="Tahoma" w:cs="Tahoma"/>
          <w:sz w:val="21"/>
          <w:szCs w:val="21"/>
        </w:rPr>
      </w:pPr>
      <w:r>
        <w:rPr>
          <w:rFonts w:ascii="Tahoma" w:hAnsi="Tahoma" w:cs="Tahoma"/>
          <w:sz w:val="21"/>
          <w:szCs w:val="21"/>
        </w:rPr>
        <w:t>Az ellenszolgáltatás teljesítésének részletes feltételeit a szerződéstervezet tartalmazza.</w:t>
      </w:r>
    </w:p>
    <w:p w14:paraId="483687D5" w14:textId="77777777" w:rsidR="00D15D7B" w:rsidRDefault="00D15D7B" w:rsidP="00334DF1">
      <w:pPr>
        <w:spacing w:before="60" w:after="60" w:line="240" w:lineRule="auto"/>
        <w:ind w:left="425"/>
        <w:jc w:val="both"/>
        <w:rPr>
          <w:rFonts w:ascii="Tahoma" w:hAnsi="Tahoma" w:cs="Tahoma"/>
          <w:b/>
          <w:sz w:val="21"/>
          <w:szCs w:val="21"/>
          <w:u w:val="single"/>
        </w:rPr>
      </w:pPr>
    </w:p>
    <w:p w14:paraId="6FD9C5FC" w14:textId="7AFF1283" w:rsidR="00334DF1" w:rsidRDefault="00334DF1" w:rsidP="00334DF1">
      <w:pPr>
        <w:spacing w:before="60" w:after="60" w:line="240" w:lineRule="auto"/>
        <w:ind w:left="425"/>
        <w:jc w:val="both"/>
        <w:rPr>
          <w:rFonts w:ascii="Tahoma" w:hAnsi="Tahoma" w:cs="Tahoma"/>
          <w:sz w:val="21"/>
          <w:szCs w:val="21"/>
          <w:u w:val="single"/>
          <w:lang w:eastAsia="zh-CN"/>
        </w:rPr>
      </w:pPr>
      <w:r w:rsidRPr="00C01286">
        <w:rPr>
          <w:rFonts w:ascii="Tahoma" w:hAnsi="Tahoma" w:cs="Tahoma"/>
          <w:sz w:val="21"/>
          <w:szCs w:val="21"/>
          <w:u w:val="single"/>
          <w:lang w:eastAsia="zh-CN"/>
        </w:rPr>
        <w:t>Az ajánlat, az elszámolás és a kifizetés pénzneme a forint.</w:t>
      </w:r>
    </w:p>
    <w:p w14:paraId="26761DA2" w14:textId="77777777" w:rsidR="004D7E81" w:rsidRDefault="004D7E81" w:rsidP="00334DF1">
      <w:pPr>
        <w:spacing w:before="60" w:after="60" w:line="240" w:lineRule="auto"/>
        <w:ind w:left="425"/>
        <w:jc w:val="both"/>
        <w:rPr>
          <w:rFonts w:ascii="Tahoma" w:hAnsi="Tahoma" w:cs="Tahoma"/>
          <w:sz w:val="21"/>
          <w:szCs w:val="21"/>
          <w:u w:val="single"/>
          <w:lang w:eastAsia="zh-CN"/>
        </w:rPr>
      </w:pPr>
    </w:p>
    <w:p w14:paraId="108D4F48" w14:textId="77777777" w:rsidR="00334DF1" w:rsidRPr="005E03AA" w:rsidRDefault="00334DF1" w:rsidP="00334DF1">
      <w:pPr>
        <w:spacing w:before="60" w:after="60" w:line="240" w:lineRule="auto"/>
        <w:ind w:left="426"/>
        <w:jc w:val="both"/>
        <w:rPr>
          <w:rFonts w:ascii="Tahoma" w:hAnsi="Tahoma" w:cs="Tahoma"/>
          <w:i/>
          <w:sz w:val="21"/>
          <w:szCs w:val="21"/>
        </w:rPr>
      </w:pPr>
      <w:r w:rsidRPr="005E03AA">
        <w:rPr>
          <w:rFonts w:ascii="Tahoma" w:hAnsi="Tahoma" w:cs="Tahoma"/>
          <w:i/>
          <w:sz w:val="21"/>
          <w:szCs w:val="21"/>
        </w:rPr>
        <w:t>Vonatkozó jogszabályok:</w:t>
      </w:r>
    </w:p>
    <w:p w14:paraId="18274504" w14:textId="77777777" w:rsidR="00334DF1" w:rsidRPr="003C648A" w:rsidRDefault="00334DF1" w:rsidP="00646DDF">
      <w:pPr>
        <w:pStyle w:val="standard"/>
        <w:numPr>
          <w:ilvl w:val="0"/>
          <w:numId w:val="16"/>
        </w:numPr>
        <w:suppressAutoHyphens/>
        <w:spacing w:before="60" w:beforeAutospacing="0" w:after="60" w:afterAutospacing="0"/>
        <w:ind w:left="709" w:hanging="283"/>
        <w:jc w:val="both"/>
        <w:rPr>
          <w:rFonts w:ascii="Tahoma" w:hAnsi="Tahoma" w:cs="Tahoma"/>
          <w:sz w:val="21"/>
          <w:szCs w:val="21"/>
        </w:rPr>
      </w:pPr>
      <w:r w:rsidRPr="003C648A">
        <w:rPr>
          <w:rFonts w:ascii="Tahoma" w:hAnsi="Tahoma" w:cs="Tahoma"/>
          <w:iCs/>
          <w:sz w:val="21"/>
          <w:szCs w:val="21"/>
        </w:rPr>
        <w:t xml:space="preserve">A Közbeszerzésekről szóló </w:t>
      </w:r>
      <w:r w:rsidRPr="003C648A">
        <w:rPr>
          <w:rFonts w:ascii="Tahoma" w:hAnsi="Tahoma" w:cs="Tahoma"/>
          <w:sz w:val="21"/>
          <w:szCs w:val="21"/>
        </w:rPr>
        <w:t>2015. évi CXLIII. törvény</w:t>
      </w:r>
    </w:p>
    <w:p w14:paraId="592FD854" w14:textId="77777777" w:rsidR="00334DF1" w:rsidRPr="003C648A" w:rsidRDefault="00334DF1" w:rsidP="00646DDF">
      <w:pPr>
        <w:pStyle w:val="standard"/>
        <w:numPr>
          <w:ilvl w:val="0"/>
          <w:numId w:val="16"/>
        </w:numPr>
        <w:suppressAutoHyphens/>
        <w:spacing w:before="60" w:beforeAutospacing="0" w:after="60" w:afterAutospacing="0"/>
        <w:ind w:left="709" w:hanging="283"/>
        <w:jc w:val="both"/>
        <w:rPr>
          <w:rFonts w:ascii="Tahoma" w:hAnsi="Tahoma" w:cs="Tahoma"/>
          <w:sz w:val="21"/>
          <w:szCs w:val="21"/>
        </w:rPr>
      </w:pPr>
      <w:r w:rsidRPr="003C648A">
        <w:rPr>
          <w:rFonts w:ascii="Tahoma" w:hAnsi="Tahoma" w:cs="Tahoma"/>
          <w:sz w:val="21"/>
          <w:szCs w:val="21"/>
        </w:rPr>
        <w:t>Az általános forgalmi adóról szóló 2007. évi CXXVII. törvény</w:t>
      </w:r>
    </w:p>
    <w:p w14:paraId="1B8AF5EB" w14:textId="77777777" w:rsidR="00334DF1" w:rsidRPr="003C648A" w:rsidRDefault="00334DF1" w:rsidP="00646DDF">
      <w:pPr>
        <w:pStyle w:val="standard"/>
        <w:numPr>
          <w:ilvl w:val="0"/>
          <w:numId w:val="16"/>
        </w:numPr>
        <w:suppressAutoHyphens/>
        <w:spacing w:before="60" w:beforeAutospacing="0" w:after="60" w:afterAutospacing="0"/>
        <w:ind w:left="709" w:hanging="283"/>
        <w:jc w:val="both"/>
        <w:rPr>
          <w:rFonts w:ascii="Tahoma" w:hAnsi="Tahoma" w:cs="Tahoma"/>
          <w:sz w:val="21"/>
          <w:szCs w:val="21"/>
        </w:rPr>
      </w:pPr>
      <w:r w:rsidRPr="003C648A">
        <w:rPr>
          <w:rFonts w:ascii="Tahoma" w:hAnsi="Tahoma" w:cs="Tahoma"/>
          <w:sz w:val="21"/>
          <w:szCs w:val="21"/>
        </w:rPr>
        <w:t xml:space="preserve">A Polgári Törvénykönyvről </w:t>
      </w:r>
      <w:r w:rsidRPr="003C648A">
        <w:rPr>
          <w:rFonts w:ascii="Tahoma" w:hAnsi="Tahoma" w:cs="Tahoma"/>
          <w:iCs/>
          <w:sz w:val="21"/>
          <w:szCs w:val="21"/>
        </w:rPr>
        <w:t>szóló 2013. évi V. törvény</w:t>
      </w:r>
    </w:p>
    <w:p w14:paraId="3D090553" w14:textId="77777777" w:rsidR="00334DF1" w:rsidRDefault="00334DF1" w:rsidP="00646DDF">
      <w:pPr>
        <w:pStyle w:val="standard"/>
        <w:numPr>
          <w:ilvl w:val="0"/>
          <w:numId w:val="16"/>
        </w:numPr>
        <w:suppressAutoHyphens/>
        <w:spacing w:before="60" w:beforeAutospacing="0" w:after="60" w:afterAutospacing="0"/>
        <w:ind w:left="709" w:hanging="283"/>
        <w:jc w:val="both"/>
        <w:rPr>
          <w:rFonts w:ascii="Tahoma" w:hAnsi="Tahoma" w:cs="Tahoma"/>
          <w:sz w:val="21"/>
          <w:szCs w:val="21"/>
        </w:rPr>
      </w:pPr>
      <w:r w:rsidRPr="003C648A">
        <w:rPr>
          <w:rFonts w:ascii="Tahoma" w:hAnsi="Tahoma" w:cs="Tahoma"/>
          <w:sz w:val="21"/>
          <w:szCs w:val="21"/>
        </w:rPr>
        <w:t>Az államháztartásról szóló 2011. évi CXCV. törvény</w:t>
      </w:r>
    </w:p>
    <w:p w14:paraId="1E1E0989" w14:textId="77777777" w:rsidR="00823377" w:rsidRPr="003C648A" w:rsidRDefault="00823377" w:rsidP="00646DDF">
      <w:pPr>
        <w:pStyle w:val="standard"/>
        <w:numPr>
          <w:ilvl w:val="0"/>
          <w:numId w:val="16"/>
        </w:numPr>
        <w:suppressAutoHyphens/>
        <w:spacing w:before="60" w:beforeAutospacing="0" w:after="60" w:afterAutospacing="0"/>
        <w:ind w:left="709" w:hanging="283"/>
        <w:jc w:val="both"/>
        <w:rPr>
          <w:rFonts w:ascii="Tahoma" w:hAnsi="Tahoma" w:cs="Tahoma"/>
          <w:sz w:val="21"/>
          <w:szCs w:val="21"/>
        </w:rPr>
      </w:pPr>
      <w:r>
        <w:rPr>
          <w:rFonts w:ascii="Tahoma" w:hAnsi="Tahoma" w:cs="Tahoma"/>
          <w:sz w:val="21"/>
          <w:szCs w:val="21"/>
        </w:rPr>
        <w:t>A behajtási költségátalányról szóló 2016. évi IX. törvé</w:t>
      </w:r>
      <w:r w:rsidR="0054491A">
        <w:rPr>
          <w:rFonts w:ascii="Tahoma" w:hAnsi="Tahoma" w:cs="Tahoma"/>
          <w:sz w:val="21"/>
          <w:szCs w:val="21"/>
        </w:rPr>
        <w:t>ny</w:t>
      </w:r>
    </w:p>
    <w:p w14:paraId="01609215" w14:textId="77777777" w:rsidR="00334DF1" w:rsidRDefault="00334DF1" w:rsidP="00646DDF">
      <w:pPr>
        <w:pStyle w:val="NormlWeb"/>
        <w:numPr>
          <w:ilvl w:val="0"/>
          <w:numId w:val="17"/>
        </w:numPr>
        <w:tabs>
          <w:tab w:val="left" w:pos="426"/>
        </w:tabs>
        <w:spacing w:before="60" w:beforeAutospacing="0" w:after="60" w:afterAutospacing="0"/>
        <w:ind w:left="709" w:hanging="283"/>
        <w:jc w:val="both"/>
        <w:rPr>
          <w:rFonts w:ascii="Tahoma" w:hAnsi="Tahoma" w:cs="Tahoma"/>
          <w:bCs/>
          <w:sz w:val="21"/>
          <w:szCs w:val="21"/>
        </w:rPr>
      </w:pPr>
      <w:r w:rsidRPr="003C648A">
        <w:rPr>
          <w:rFonts w:ascii="Tahoma" w:hAnsi="Tahoma" w:cs="Tahoma"/>
          <w:sz w:val="21"/>
          <w:szCs w:val="21"/>
          <w:lang w:eastAsia="hu-HU"/>
        </w:rPr>
        <w:t>322/2015. (X. 30.) Korm. rendelet</w:t>
      </w:r>
      <w:r w:rsidRPr="003C648A">
        <w:rPr>
          <w:rFonts w:ascii="Tahoma" w:hAnsi="Tahoma" w:cs="Tahoma"/>
          <w:sz w:val="21"/>
          <w:szCs w:val="21"/>
        </w:rPr>
        <w:t xml:space="preserve"> </w:t>
      </w:r>
      <w:r w:rsidRPr="003C648A">
        <w:rPr>
          <w:rFonts w:ascii="Tahoma" w:hAnsi="Tahoma" w:cs="Tahoma"/>
          <w:bCs/>
          <w:sz w:val="21"/>
          <w:szCs w:val="21"/>
        </w:rPr>
        <w:t>az építési beruházások közbeszerzésének részletes szabályairól</w:t>
      </w:r>
    </w:p>
    <w:p w14:paraId="18BF3352" w14:textId="11E87B35" w:rsidR="005020C8" w:rsidRPr="000F5275" w:rsidRDefault="005020C8" w:rsidP="005020C8">
      <w:pPr>
        <w:pStyle w:val="NormlWeb"/>
        <w:tabs>
          <w:tab w:val="left" w:pos="426"/>
        </w:tabs>
        <w:spacing w:before="60" w:beforeAutospacing="0" w:after="60" w:afterAutospacing="0"/>
        <w:ind w:left="709"/>
        <w:jc w:val="both"/>
        <w:rPr>
          <w:rFonts w:ascii="Tahoma" w:hAnsi="Tahoma" w:cs="Tahoma"/>
          <w:sz w:val="21"/>
          <w:szCs w:val="21"/>
        </w:rPr>
      </w:pPr>
    </w:p>
    <w:p w14:paraId="7A2090B3" w14:textId="77777777" w:rsidR="0010474D" w:rsidRPr="00C01286" w:rsidRDefault="006504EA" w:rsidP="00C01286">
      <w:pPr>
        <w:pStyle w:val="NormlWeb"/>
        <w:tabs>
          <w:tab w:val="left" w:pos="426"/>
        </w:tabs>
        <w:spacing w:before="60" w:beforeAutospacing="0" w:after="60" w:afterAutospacing="0"/>
        <w:ind w:left="391" w:right="147" w:hanging="391"/>
        <w:jc w:val="both"/>
        <w:rPr>
          <w:rFonts w:ascii="Tahoma" w:hAnsi="Tahoma" w:cs="Tahoma"/>
          <w:b/>
          <w:sz w:val="21"/>
          <w:szCs w:val="21"/>
        </w:rPr>
      </w:pPr>
      <w:r w:rsidRPr="00C01286">
        <w:rPr>
          <w:rFonts w:ascii="Tahoma" w:hAnsi="Tahoma" w:cs="Tahoma"/>
          <w:b/>
          <w:iCs/>
          <w:sz w:val="21"/>
          <w:szCs w:val="21"/>
        </w:rPr>
        <w:t>9.</w:t>
      </w:r>
      <w:r w:rsidRPr="00C01286">
        <w:rPr>
          <w:rFonts w:ascii="Tahoma" w:hAnsi="Tahoma" w:cs="Tahoma"/>
          <w:b/>
          <w:iCs/>
          <w:sz w:val="21"/>
          <w:szCs w:val="21"/>
        </w:rPr>
        <w:tab/>
        <w:t>A</w:t>
      </w:r>
      <w:r w:rsidRPr="00C01286">
        <w:rPr>
          <w:rFonts w:ascii="Tahoma" w:hAnsi="Tahoma" w:cs="Tahoma"/>
          <w:b/>
          <w:sz w:val="21"/>
          <w:szCs w:val="21"/>
        </w:rPr>
        <w:t>nnak meghatározása, hogy az ajánlattevő tehet-e többváltozatú (alternatív) ajánlatot, valamint a részajánlat</w:t>
      </w:r>
      <w:r w:rsidR="003A4361" w:rsidRPr="00C01286">
        <w:rPr>
          <w:rFonts w:ascii="Tahoma" w:hAnsi="Tahoma" w:cs="Tahoma"/>
          <w:b/>
          <w:sz w:val="21"/>
          <w:szCs w:val="21"/>
        </w:rPr>
        <w:t>-</w:t>
      </w:r>
      <w:r w:rsidRPr="00C01286">
        <w:rPr>
          <w:rFonts w:ascii="Tahoma" w:hAnsi="Tahoma" w:cs="Tahoma"/>
          <w:b/>
          <w:sz w:val="21"/>
          <w:szCs w:val="21"/>
        </w:rPr>
        <w:t>tétel lehetősége vagy annak kizárása:</w:t>
      </w:r>
    </w:p>
    <w:p w14:paraId="4E5C20E8" w14:textId="77777777" w:rsidR="005C0BB2" w:rsidRPr="00F8670E" w:rsidRDefault="00700E96" w:rsidP="00C01286">
      <w:pPr>
        <w:pStyle w:val="NormlWeb"/>
        <w:spacing w:before="60" w:beforeAutospacing="0" w:after="60" w:afterAutospacing="0"/>
        <w:ind w:left="426" w:right="150"/>
        <w:jc w:val="both"/>
        <w:rPr>
          <w:rFonts w:ascii="Tahoma" w:hAnsi="Tahoma" w:cs="Tahoma"/>
          <w:iCs/>
          <w:sz w:val="21"/>
          <w:szCs w:val="21"/>
        </w:rPr>
      </w:pPr>
      <w:r w:rsidRPr="00C01286">
        <w:rPr>
          <w:rFonts w:ascii="Tahoma" w:hAnsi="Tahoma" w:cs="Tahoma"/>
          <w:iCs/>
          <w:sz w:val="21"/>
          <w:szCs w:val="21"/>
        </w:rPr>
        <w:t xml:space="preserve">Jelen </w:t>
      </w:r>
      <w:r w:rsidR="00811EDC" w:rsidRPr="00616A34">
        <w:rPr>
          <w:rFonts w:ascii="Tahoma" w:hAnsi="Tahoma" w:cs="Tahoma"/>
          <w:iCs/>
          <w:sz w:val="21"/>
          <w:szCs w:val="21"/>
        </w:rPr>
        <w:t>e</w:t>
      </w:r>
      <w:r w:rsidRPr="00616A34">
        <w:rPr>
          <w:rFonts w:ascii="Tahoma" w:hAnsi="Tahoma" w:cs="Tahoma"/>
          <w:iCs/>
          <w:sz w:val="21"/>
          <w:szCs w:val="21"/>
        </w:rPr>
        <w:t>l</w:t>
      </w:r>
      <w:r w:rsidR="00811EDC" w:rsidRPr="00616A34">
        <w:rPr>
          <w:rFonts w:ascii="Tahoma" w:hAnsi="Tahoma" w:cs="Tahoma"/>
          <w:iCs/>
          <w:sz w:val="21"/>
          <w:szCs w:val="21"/>
        </w:rPr>
        <w:t xml:space="preserve">járásban </w:t>
      </w:r>
      <w:r w:rsidR="006504EA" w:rsidRPr="00616A34">
        <w:rPr>
          <w:rFonts w:ascii="Tahoma" w:hAnsi="Tahoma" w:cs="Tahoma"/>
          <w:iCs/>
          <w:sz w:val="21"/>
          <w:szCs w:val="21"/>
        </w:rPr>
        <w:t>Ajánlatkérő a többvált</w:t>
      </w:r>
      <w:r w:rsidR="00073CF7" w:rsidRPr="00616A34">
        <w:rPr>
          <w:rFonts w:ascii="Tahoma" w:hAnsi="Tahoma" w:cs="Tahoma"/>
          <w:iCs/>
          <w:sz w:val="21"/>
          <w:szCs w:val="21"/>
        </w:rPr>
        <w:t xml:space="preserve">ozatú (alternatív) ajánlattétel </w:t>
      </w:r>
      <w:r w:rsidR="00381460" w:rsidRPr="00616A34">
        <w:rPr>
          <w:rFonts w:ascii="Tahoma" w:hAnsi="Tahoma" w:cs="Tahoma"/>
          <w:iCs/>
          <w:sz w:val="21"/>
          <w:szCs w:val="21"/>
        </w:rPr>
        <w:t>lehetőségét</w:t>
      </w:r>
      <w:bookmarkStart w:id="17" w:name="pr300"/>
      <w:bookmarkEnd w:id="14"/>
      <w:r w:rsidRPr="00616A34">
        <w:rPr>
          <w:rFonts w:ascii="Tahoma" w:hAnsi="Tahoma" w:cs="Tahoma"/>
          <w:iCs/>
          <w:sz w:val="21"/>
          <w:szCs w:val="21"/>
        </w:rPr>
        <w:t xml:space="preserve"> </w:t>
      </w:r>
      <w:r w:rsidR="00381460" w:rsidRPr="00616A34">
        <w:rPr>
          <w:rFonts w:ascii="Tahoma" w:hAnsi="Tahoma" w:cs="Tahoma"/>
          <w:iCs/>
          <w:sz w:val="21"/>
          <w:szCs w:val="21"/>
        </w:rPr>
        <w:t>kizár</w:t>
      </w:r>
      <w:r w:rsidR="00811EDC" w:rsidRPr="00F8670E">
        <w:rPr>
          <w:rFonts w:ascii="Tahoma" w:hAnsi="Tahoma" w:cs="Tahoma"/>
          <w:iCs/>
          <w:sz w:val="21"/>
          <w:szCs w:val="21"/>
        </w:rPr>
        <w:t>ja</w:t>
      </w:r>
      <w:r w:rsidR="005C0BB2" w:rsidRPr="00F8670E">
        <w:rPr>
          <w:rFonts w:ascii="Tahoma" w:hAnsi="Tahoma" w:cs="Tahoma"/>
          <w:iCs/>
          <w:sz w:val="21"/>
          <w:szCs w:val="21"/>
        </w:rPr>
        <w:t>.</w:t>
      </w:r>
    </w:p>
    <w:p w14:paraId="3F67441D" w14:textId="77777777" w:rsidR="00B61FE8" w:rsidRPr="00AC1E26" w:rsidRDefault="00C6272E" w:rsidP="00AC1E26">
      <w:pPr>
        <w:pStyle w:val="NormlWeb"/>
        <w:spacing w:before="60" w:beforeAutospacing="0" w:after="60" w:afterAutospacing="0"/>
        <w:ind w:left="426" w:right="147"/>
        <w:jc w:val="both"/>
        <w:rPr>
          <w:rFonts w:ascii="Tahoma" w:hAnsi="Tahoma" w:cs="Tahoma"/>
          <w:sz w:val="21"/>
          <w:szCs w:val="21"/>
        </w:rPr>
      </w:pPr>
      <w:r w:rsidRPr="00CC2718">
        <w:rPr>
          <w:rFonts w:ascii="Tahoma" w:hAnsi="Tahoma" w:cs="Tahoma"/>
          <w:sz w:val="21"/>
          <w:szCs w:val="21"/>
        </w:rPr>
        <w:t xml:space="preserve">Ajánlatkérő jelen eljárás során </w:t>
      </w:r>
      <w:r w:rsidR="00CB2BA3" w:rsidRPr="00CC2718">
        <w:rPr>
          <w:rFonts w:ascii="Tahoma" w:hAnsi="Tahoma" w:cs="Tahoma"/>
          <w:sz w:val="21"/>
          <w:szCs w:val="21"/>
        </w:rPr>
        <w:t xml:space="preserve">nem </w:t>
      </w:r>
      <w:r w:rsidR="00334DF1" w:rsidRPr="00CC2718">
        <w:rPr>
          <w:rFonts w:ascii="Tahoma" w:hAnsi="Tahoma" w:cs="Tahoma"/>
          <w:sz w:val="21"/>
          <w:szCs w:val="21"/>
        </w:rPr>
        <w:t xml:space="preserve">teszi </w:t>
      </w:r>
      <w:r w:rsidR="00CB2BA3" w:rsidRPr="00CC2718">
        <w:rPr>
          <w:rFonts w:ascii="Tahoma" w:hAnsi="Tahoma" w:cs="Tahoma"/>
          <w:sz w:val="21"/>
          <w:szCs w:val="21"/>
        </w:rPr>
        <w:t xml:space="preserve">lehetővé </w:t>
      </w:r>
      <w:r w:rsidRPr="00CC2718">
        <w:rPr>
          <w:rFonts w:ascii="Tahoma" w:hAnsi="Tahoma" w:cs="Tahoma"/>
          <w:sz w:val="21"/>
          <w:szCs w:val="21"/>
        </w:rPr>
        <w:t>a részekre történő ajánlattételt</w:t>
      </w:r>
      <w:r w:rsidR="00EB2C38">
        <w:rPr>
          <w:rFonts w:ascii="Tahoma" w:hAnsi="Tahoma" w:cs="Tahoma"/>
          <w:sz w:val="21"/>
          <w:szCs w:val="21"/>
        </w:rPr>
        <w:t xml:space="preserve">, </w:t>
      </w:r>
      <w:r w:rsidR="00616A34" w:rsidRPr="00CC2718">
        <w:rPr>
          <w:rFonts w:ascii="Tahoma" w:hAnsi="Tahoma" w:cs="Tahoma"/>
          <w:sz w:val="21"/>
          <w:szCs w:val="21"/>
        </w:rPr>
        <w:t xml:space="preserve">tekintettel arra, hogy a közbeszerzés tárgya szerinti munkák és feladatok - jellegük, összetettségük, </w:t>
      </w:r>
      <w:r w:rsidR="00616A34" w:rsidRPr="00CC2718">
        <w:rPr>
          <w:rFonts w:ascii="Tahoma" w:hAnsi="Tahoma" w:cs="Tahoma"/>
          <w:sz w:val="21"/>
          <w:szCs w:val="21"/>
        </w:rPr>
        <w:lastRenderedPageBreak/>
        <w:t>előírt műszaki paramétereik, időbeli tartamaik alapján - szorosan kapcsolódnak egymáshoz, egymásra épülnek, amelyet több ajánlattevő egyidőben nem tudna teljesíteni. A kivitelezési feladatban foglalt munkarészek kivitelezés-szervezésben és műszakilag is összefonódnak, a tervezett projekt megvalósításaként tervezett épületenergetikai fejlesztés</w:t>
      </w:r>
      <w:r w:rsidR="00616A34" w:rsidRPr="00CC2718">
        <w:rPr>
          <w:rFonts w:ascii="Tahoma" w:hAnsi="Tahoma" w:cs="Tahoma"/>
          <w:b/>
          <w:bCs/>
          <w:sz w:val="21"/>
          <w:szCs w:val="21"/>
        </w:rPr>
        <w:t xml:space="preserve"> </w:t>
      </w:r>
      <w:r w:rsidR="00616A34" w:rsidRPr="00CC2718">
        <w:rPr>
          <w:rFonts w:ascii="Tahoma" w:hAnsi="Tahoma" w:cs="Tahoma"/>
          <w:sz w:val="21"/>
          <w:szCs w:val="21"/>
        </w:rPr>
        <w:t xml:space="preserve">együttes rendszerként megvalósítható. A kivitelezésre átadott munkaterületek (illetve rész-munkaterületek) további almunkaterületekre – mely lehetővé tenné a különböző vállalkozók részére történő önálló munkaterület biztosítását – nem oszthatók, az Ajánlatkérő nincs felkészülve különböző alvállalkozók egyazon munkaterületen történő munkavégzése esetén a jogszabályokban előírt munkavédelmi koordinátori feladatok ellátására, melyek miatt valamennyi kivitelezési feladat egy projektként való kezelése a célszerű és egyetlen lehetséges megoldás, ellenkező esetben jelentős többlet kiadással járna ajánlatkérő részére, ebből eredően a projekt részajánlatokra bontása nem biztosítható. </w:t>
      </w:r>
    </w:p>
    <w:p w14:paraId="77ACF296" w14:textId="77777777" w:rsidR="00E9210F" w:rsidRPr="00616A34" w:rsidRDefault="00E9210F" w:rsidP="00BA3DB5">
      <w:pPr>
        <w:pStyle w:val="NormlWeb"/>
        <w:spacing w:before="60" w:beforeAutospacing="0" w:after="60" w:afterAutospacing="0"/>
        <w:ind w:right="147"/>
        <w:jc w:val="both"/>
        <w:rPr>
          <w:rFonts w:ascii="Tahoma" w:hAnsi="Tahoma" w:cs="Tahoma"/>
          <w:b/>
          <w:sz w:val="21"/>
          <w:szCs w:val="21"/>
        </w:rPr>
      </w:pPr>
    </w:p>
    <w:p w14:paraId="40E34D78" w14:textId="77777777" w:rsidR="0010474D" w:rsidRPr="00F8670E" w:rsidRDefault="006504EA" w:rsidP="00C01286">
      <w:pPr>
        <w:pStyle w:val="NormlWeb"/>
        <w:tabs>
          <w:tab w:val="left" w:pos="426"/>
        </w:tabs>
        <w:spacing w:before="60" w:beforeAutospacing="0" w:after="60" w:afterAutospacing="0"/>
        <w:ind w:left="391" w:right="147" w:hanging="391"/>
        <w:jc w:val="both"/>
        <w:rPr>
          <w:rFonts w:ascii="Tahoma" w:hAnsi="Tahoma" w:cs="Tahoma"/>
          <w:b/>
          <w:sz w:val="21"/>
          <w:szCs w:val="21"/>
        </w:rPr>
      </w:pPr>
      <w:r w:rsidRPr="00F8670E">
        <w:rPr>
          <w:rFonts w:ascii="Tahoma" w:hAnsi="Tahoma" w:cs="Tahoma"/>
          <w:b/>
          <w:sz w:val="21"/>
          <w:szCs w:val="21"/>
        </w:rPr>
        <w:t>10.</w:t>
      </w:r>
      <w:r w:rsidRPr="00F8670E">
        <w:rPr>
          <w:rFonts w:ascii="Tahoma" w:hAnsi="Tahoma" w:cs="Tahoma"/>
          <w:b/>
          <w:sz w:val="21"/>
          <w:szCs w:val="21"/>
        </w:rPr>
        <w:tab/>
        <w:t xml:space="preserve">Az </w:t>
      </w:r>
      <w:r w:rsidR="00073CF7" w:rsidRPr="00F8670E">
        <w:rPr>
          <w:rFonts w:ascii="Tahoma" w:hAnsi="Tahoma" w:cs="Tahoma"/>
          <w:b/>
          <w:sz w:val="21"/>
          <w:szCs w:val="21"/>
        </w:rPr>
        <w:t>ajánlatok értékelési szempontja</w:t>
      </w:r>
      <w:r w:rsidR="00811EDC" w:rsidRPr="00F8670E">
        <w:rPr>
          <w:rFonts w:ascii="Tahoma" w:hAnsi="Tahoma" w:cs="Tahoma"/>
          <w:b/>
          <w:sz w:val="21"/>
          <w:szCs w:val="21"/>
        </w:rPr>
        <w:t>:</w:t>
      </w:r>
    </w:p>
    <w:p w14:paraId="6B1FBA80" w14:textId="77777777" w:rsidR="00664163" w:rsidRDefault="00C670AB" w:rsidP="00C01286">
      <w:pPr>
        <w:pStyle w:val="NormlWeb"/>
        <w:spacing w:before="60" w:beforeAutospacing="0" w:after="60" w:afterAutospacing="0"/>
        <w:ind w:left="426"/>
        <w:jc w:val="both"/>
        <w:rPr>
          <w:rFonts w:ascii="Tahoma" w:hAnsi="Tahoma" w:cs="Tahoma"/>
          <w:sz w:val="21"/>
          <w:szCs w:val="21"/>
        </w:rPr>
      </w:pPr>
      <w:bookmarkStart w:id="18" w:name="pr301"/>
      <w:bookmarkEnd w:id="17"/>
      <w:r w:rsidRPr="00C01286">
        <w:rPr>
          <w:rFonts w:ascii="Tahoma" w:hAnsi="Tahoma" w:cs="Tahoma"/>
          <w:iCs/>
          <w:sz w:val="21"/>
          <w:szCs w:val="21"/>
        </w:rPr>
        <w:t xml:space="preserve">Az ajánlatok értékelési szempontja </w:t>
      </w:r>
      <w:r w:rsidR="0005195A" w:rsidRPr="00C01286">
        <w:rPr>
          <w:rFonts w:ascii="Tahoma" w:hAnsi="Tahoma" w:cs="Tahoma"/>
          <w:sz w:val="21"/>
          <w:szCs w:val="21"/>
        </w:rPr>
        <w:t xml:space="preserve">a </w:t>
      </w:r>
      <w:r w:rsidR="006352C5" w:rsidRPr="006352C5">
        <w:rPr>
          <w:rFonts w:ascii="Tahoma" w:hAnsi="Tahoma" w:cs="Tahoma"/>
          <w:sz w:val="21"/>
          <w:szCs w:val="21"/>
        </w:rPr>
        <w:t>legjobb ár-érték arány alapján</w:t>
      </w:r>
      <w:r w:rsidR="0005195A" w:rsidRPr="00C01286">
        <w:rPr>
          <w:rFonts w:ascii="Tahoma" w:hAnsi="Tahoma" w:cs="Tahoma"/>
          <w:sz w:val="21"/>
          <w:szCs w:val="21"/>
        </w:rPr>
        <w:t xml:space="preserve"> a Kbt. 7</w:t>
      </w:r>
      <w:r w:rsidR="006352C5">
        <w:rPr>
          <w:rFonts w:ascii="Tahoma" w:hAnsi="Tahoma" w:cs="Tahoma"/>
          <w:sz w:val="21"/>
          <w:szCs w:val="21"/>
        </w:rPr>
        <w:t>6</w:t>
      </w:r>
      <w:r w:rsidR="0005195A" w:rsidRPr="00C01286">
        <w:rPr>
          <w:rFonts w:ascii="Tahoma" w:hAnsi="Tahoma" w:cs="Tahoma"/>
          <w:sz w:val="21"/>
          <w:szCs w:val="21"/>
        </w:rPr>
        <w:t xml:space="preserve">. § (2) bekezdése </w:t>
      </w:r>
      <w:r w:rsidR="006352C5">
        <w:rPr>
          <w:rFonts w:ascii="Tahoma" w:hAnsi="Tahoma" w:cs="Tahoma"/>
          <w:sz w:val="21"/>
          <w:szCs w:val="21"/>
        </w:rPr>
        <w:t>c</w:t>
      </w:r>
      <w:r w:rsidR="0005195A" w:rsidRPr="00C01286">
        <w:rPr>
          <w:rFonts w:ascii="Tahoma" w:hAnsi="Tahoma" w:cs="Tahoma"/>
          <w:sz w:val="21"/>
          <w:szCs w:val="21"/>
        </w:rPr>
        <w:t>) pontja szerint.</w:t>
      </w:r>
    </w:p>
    <w:p w14:paraId="3B42AC66" w14:textId="77777777" w:rsidR="00FF62ED" w:rsidRPr="00C01286" w:rsidRDefault="00FF62ED" w:rsidP="00FF62ED">
      <w:pPr>
        <w:pStyle w:val="NormlWeb"/>
        <w:spacing w:before="60" w:beforeAutospacing="0" w:after="60" w:afterAutospacing="0"/>
        <w:jc w:val="both"/>
        <w:rPr>
          <w:rFonts w:ascii="Tahoma" w:hAnsi="Tahoma" w:cs="Tahoma"/>
          <w:iCs/>
          <w:sz w:val="2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1417"/>
      </w:tblGrid>
      <w:tr w:rsidR="00FF62ED" w:rsidRPr="003C648A" w14:paraId="6B9AB82A" w14:textId="77777777" w:rsidTr="00634293">
        <w:trPr>
          <w:jc w:val="center"/>
        </w:trPr>
        <w:tc>
          <w:tcPr>
            <w:tcW w:w="6593" w:type="dxa"/>
            <w:shd w:val="clear" w:color="auto" w:fill="D9D9D9"/>
            <w:vAlign w:val="center"/>
          </w:tcPr>
          <w:p w14:paraId="07DC8E1D" w14:textId="77777777" w:rsidR="00FF62ED" w:rsidRPr="003C648A" w:rsidRDefault="00FF62ED" w:rsidP="0031117E">
            <w:pPr>
              <w:pStyle w:val="NormlWeb"/>
              <w:spacing w:before="60" w:after="60"/>
              <w:ind w:right="147"/>
              <w:jc w:val="center"/>
              <w:rPr>
                <w:rFonts w:ascii="Tahoma" w:hAnsi="Tahoma" w:cs="Tahoma"/>
                <w:b/>
                <w:sz w:val="21"/>
                <w:szCs w:val="21"/>
              </w:rPr>
            </w:pPr>
            <w:r w:rsidRPr="003C648A">
              <w:rPr>
                <w:rFonts w:ascii="Tahoma" w:hAnsi="Tahoma" w:cs="Tahoma"/>
                <w:b/>
                <w:sz w:val="21"/>
                <w:szCs w:val="21"/>
              </w:rPr>
              <w:t>Értékelési szempont</w:t>
            </w:r>
          </w:p>
        </w:tc>
        <w:tc>
          <w:tcPr>
            <w:tcW w:w="1417" w:type="dxa"/>
            <w:shd w:val="clear" w:color="auto" w:fill="D9D9D9"/>
            <w:vAlign w:val="center"/>
          </w:tcPr>
          <w:p w14:paraId="3344A5D5" w14:textId="77777777" w:rsidR="00FF62ED" w:rsidRPr="003C648A" w:rsidRDefault="00FF62ED" w:rsidP="0031117E">
            <w:pPr>
              <w:pStyle w:val="NormlWeb"/>
              <w:spacing w:before="60" w:after="60"/>
              <w:ind w:right="147"/>
              <w:jc w:val="center"/>
              <w:rPr>
                <w:rFonts w:ascii="Tahoma" w:hAnsi="Tahoma" w:cs="Tahoma"/>
                <w:b/>
                <w:sz w:val="21"/>
                <w:szCs w:val="21"/>
              </w:rPr>
            </w:pPr>
            <w:r w:rsidRPr="003C648A">
              <w:rPr>
                <w:rFonts w:ascii="Tahoma" w:hAnsi="Tahoma" w:cs="Tahoma"/>
                <w:b/>
                <w:sz w:val="21"/>
                <w:szCs w:val="21"/>
              </w:rPr>
              <w:t>Súlyszám</w:t>
            </w:r>
          </w:p>
        </w:tc>
      </w:tr>
      <w:tr w:rsidR="00FF62ED" w:rsidRPr="003C648A" w14:paraId="7476AFF7" w14:textId="77777777" w:rsidTr="00634293">
        <w:trPr>
          <w:trHeight w:val="636"/>
          <w:jc w:val="center"/>
        </w:trPr>
        <w:tc>
          <w:tcPr>
            <w:tcW w:w="6593" w:type="dxa"/>
            <w:tcBorders>
              <w:bottom w:val="single" w:sz="4" w:space="0" w:color="auto"/>
            </w:tcBorders>
            <w:shd w:val="clear" w:color="auto" w:fill="auto"/>
            <w:vAlign w:val="center"/>
          </w:tcPr>
          <w:p w14:paraId="299810A8" w14:textId="77777777" w:rsidR="00FF62ED" w:rsidRPr="003C648A" w:rsidRDefault="00FF62ED" w:rsidP="0031117E">
            <w:pPr>
              <w:pStyle w:val="NormlWeb"/>
              <w:spacing w:before="60" w:after="60"/>
              <w:ind w:right="147"/>
              <w:jc w:val="both"/>
              <w:rPr>
                <w:rFonts w:ascii="Tahoma" w:hAnsi="Tahoma" w:cs="Tahoma"/>
                <w:sz w:val="21"/>
                <w:szCs w:val="21"/>
              </w:rPr>
            </w:pPr>
            <w:r w:rsidRPr="003C648A">
              <w:rPr>
                <w:rFonts w:ascii="Tahoma" w:hAnsi="Tahoma" w:cs="Tahoma"/>
                <w:b/>
                <w:sz w:val="21"/>
                <w:szCs w:val="21"/>
              </w:rPr>
              <w:t>1.</w:t>
            </w:r>
            <w:r w:rsidRPr="003C648A">
              <w:rPr>
                <w:rFonts w:ascii="Tahoma" w:hAnsi="Tahoma" w:cs="Tahoma"/>
                <w:sz w:val="21"/>
                <w:szCs w:val="21"/>
              </w:rPr>
              <w:t xml:space="preserve"> Nettó ajánlati ár összesen (HUF)</w:t>
            </w:r>
          </w:p>
        </w:tc>
        <w:tc>
          <w:tcPr>
            <w:tcW w:w="1417" w:type="dxa"/>
            <w:tcBorders>
              <w:bottom w:val="single" w:sz="4" w:space="0" w:color="auto"/>
            </w:tcBorders>
            <w:shd w:val="clear" w:color="auto" w:fill="auto"/>
            <w:vAlign w:val="center"/>
          </w:tcPr>
          <w:p w14:paraId="49C3B800" w14:textId="77777777" w:rsidR="00FF62ED" w:rsidRPr="003C648A" w:rsidRDefault="00FF62ED" w:rsidP="0031117E">
            <w:pPr>
              <w:pStyle w:val="NormlWeb"/>
              <w:spacing w:before="60" w:after="60"/>
              <w:ind w:right="147"/>
              <w:jc w:val="center"/>
              <w:rPr>
                <w:rFonts w:ascii="Tahoma" w:hAnsi="Tahoma" w:cs="Tahoma"/>
                <w:b/>
                <w:sz w:val="21"/>
                <w:szCs w:val="21"/>
              </w:rPr>
            </w:pPr>
            <w:r>
              <w:rPr>
                <w:rFonts w:ascii="Tahoma" w:hAnsi="Tahoma" w:cs="Tahoma"/>
                <w:b/>
                <w:sz w:val="21"/>
                <w:szCs w:val="21"/>
              </w:rPr>
              <w:t>7</w:t>
            </w:r>
            <w:r w:rsidRPr="003C648A">
              <w:rPr>
                <w:rFonts w:ascii="Tahoma" w:hAnsi="Tahoma" w:cs="Tahoma"/>
                <w:b/>
                <w:sz w:val="21"/>
                <w:szCs w:val="21"/>
              </w:rPr>
              <w:t>0</w:t>
            </w:r>
          </w:p>
        </w:tc>
      </w:tr>
      <w:tr w:rsidR="00FF62ED" w:rsidRPr="003C648A" w14:paraId="2D32B79A" w14:textId="77777777" w:rsidTr="00253D7D">
        <w:trPr>
          <w:trHeight w:val="1127"/>
          <w:jc w:val="center"/>
        </w:trPr>
        <w:tc>
          <w:tcPr>
            <w:tcW w:w="6593" w:type="dxa"/>
            <w:tcBorders>
              <w:top w:val="single" w:sz="4" w:space="0" w:color="auto"/>
              <w:left w:val="single" w:sz="4" w:space="0" w:color="auto"/>
              <w:bottom w:val="single" w:sz="4" w:space="0" w:color="auto"/>
              <w:right w:val="single" w:sz="4" w:space="0" w:color="auto"/>
            </w:tcBorders>
            <w:shd w:val="clear" w:color="auto" w:fill="auto"/>
            <w:vAlign w:val="center"/>
          </w:tcPr>
          <w:p w14:paraId="08497A04" w14:textId="5DE416BD" w:rsidR="00FF62ED" w:rsidRPr="003C648A" w:rsidRDefault="00634293" w:rsidP="0031117E">
            <w:pPr>
              <w:pStyle w:val="NormlWeb"/>
              <w:spacing w:before="60" w:after="60"/>
              <w:ind w:right="147"/>
              <w:jc w:val="both"/>
              <w:rPr>
                <w:rFonts w:ascii="Tahoma" w:hAnsi="Tahoma" w:cs="Tahoma"/>
                <w:sz w:val="21"/>
                <w:szCs w:val="21"/>
              </w:rPr>
            </w:pPr>
            <w:r w:rsidRPr="003C648A">
              <w:rPr>
                <w:rFonts w:ascii="Tahoma" w:hAnsi="Tahoma" w:cs="Tahoma"/>
                <w:b/>
                <w:sz w:val="21"/>
                <w:szCs w:val="21"/>
              </w:rPr>
              <w:t>2.</w:t>
            </w:r>
            <w:r w:rsidRPr="003C648A">
              <w:rPr>
                <w:rFonts w:ascii="Tahoma" w:hAnsi="Tahoma" w:cs="Tahoma"/>
                <w:sz w:val="21"/>
                <w:szCs w:val="21"/>
              </w:rPr>
              <w:t xml:space="preserve"> Jótállás időtartama (ajánlati elem minimum értéke: </w:t>
            </w:r>
            <w:r>
              <w:rPr>
                <w:rFonts w:ascii="Tahoma" w:hAnsi="Tahoma" w:cs="Tahoma"/>
                <w:sz w:val="21"/>
                <w:szCs w:val="21"/>
              </w:rPr>
              <w:t xml:space="preserve">36 </w:t>
            </w:r>
            <w:r w:rsidRPr="003C648A">
              <w:rPr>
                <w:rFonts w:ascii="Tahoma" w:hAnsi="Tahoma" w:cs="Tahoma"/>
                <w:sz w:val="21"/>
                <w:szCs w:val="21"/>
              </w:rPr>
              <w:t>hónap, legkedvezőbb szintje: 60 hónap</w:t>
            </w:r>
            <w:r>
              <w:rPr>
                <w:rFonts w:ascii="Tahoma" w:hAnsi="Tahoma" w:cs="Tahoma"/>
                <w:sz w:val="21"/>
                <w:szCs w:val="21"/>
              </w:rPr>
              <w:t>. Ajánlatkérő a 36</w:t>
            </w:r>
            <w:r w:rsidRPr="0021165B">
              <w:rPr>
                <w:rFonts w:ascii="Tahoma" w:hAnsi="Tahoma" w:cs="Tahoma"/>
                <w:sz w:val="21"/>
                <w:szCs w:val="21"/>
              </w:rPr>
              <w:t xml:space="preserve"> hónap és a 60 hónap közötti megajánlásokat értékeli a kötelezően előírt időtartam levonásával</w:t>
            </w:r>
            <w:r>
              <w:rPr>
                <w:rFonts w:ascii="Tahoma" w:hAnsi="Tahoma" w:cs="Tahoma"/>
                <w:sz w:val="21"/>
                <w:szCs w:val="21"/>
              </w:rPr>
              <w:t>.</w:t>
            </w:r>
            <w:r w:rsidRPr="003C648A">
              <w:rPr>
                <w:rFonts w:ascii="Tahoma" w:hAnsi="Tahoma" w:cs="Tahoma"/>
                <w:sz w:val="21"/>
                <w:szCs w:val="21"/>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5DA927F" w14:textId="7CC4B641" w:rsidR="00FF62ED" w:rsidRPr="009403DA" w:rsidRDefault="00E22AD9" w:rsidP="0031117E">
            <w:pPr>
              <w:pStyle w:val="NormlWeb"/>
              <w:spacing w:before="60" w:after="60"/>
              <w:ind w:right="147"/>
              <w:jc w:val="center"/>
              <w:rPr>
                <w:rFonts w:ascii="Tahoma" w:hAnsi="Tahoma" w:cs="Tahoma"/>
                <w:b/>
                <w:sz w:val="21"/>
                <w:szCs w:val="21"/>
              </w:rPr>
            </w:pPr>
            <w:r>
              <w:rPr>
                <w:rFonts w:ascii="Tahoma" w:hAnsi="Tahoma" w:cs="Tahoma"/>
                <w:b/>
                <w:sz w:val="21"/>
                <w:szCs w:val="21"/>
              </w:rPr>
              <w:t>30</w:t>
            </w:r>
          </w:p>
        </w:tc>
      </w:tr>
    </w:tbl>
    <w:p w14:paraId="56EC7CDF" w14:textId="77777777" w:rsidR="00FF62ED" w:rsidRPr="00B019F4" w:rsidRDefault="00FF62ED" w:rsidP="00FF62ED">
      <w:pPr>
        <w:suppressAutoHyphens/>
        <w:spacing w:after="0" w:line="240" w:lineRule="auto"/>
        <w:ind w:left="426"/>
        <w:jc w:val="both"/>
        <w:rPr>
          <w:rFonts w:ascii="Tahoma" w:hAnsi="Tahoma" w:cs="Tahoma"/>
          <w:sz w:val="21"/>
          <w:szCs w:val="21"/>
          <w:lang w:eastAsia="zh-CN"/>
        </w:rPr>
      </w:pPr>
    </w:p>
    <w:p w14:paraId="497F53D9" w14:textId="77777777" w:rsidR="00FF62ED" w:rsidRDefault="00FF62ED" w:rsidP="00FF62ED">
      <w:pPr>
        <w:ind w:left="567"/>
        <w:jc w:val="both"/>
        <w:rPr>
          <w:rFonts w:ascii="Tahoma" w:hAnsi="Tahoma" w:cs="Tahoma"/>
          <w:sz w:val="21"/>
          <w:szCs w:val="21"/>
          <w:u w:val="single"/>
        </w:rPr>
      </w:pPr>
      <w:r>
        <w:rPr>
          <w:rFonts w:ascii="Tahoma" w:hAnsi="Tahoma" w:cs="Tahoma"/>
          <w:iCs/>
          <w:sz w:val="21"/>
          <w:szCs w:val="21"/>
        </w:rPr>
        <w:t xml:space="preserve">Az 1. értékelési részszempont szerinti megajánlás alátámasztására ajánlattevőknek az ajánlathoz árazott költségvetést kell csatolni. </w:t>
      </w:r>
    </w:p>
    <w:p w14:paraId="34C087B2" w14:textId="77777777" w:rsidR="00FF62ED" w:rsidRPr="00621BD6" w:rsidRDefault="00FF62ED" w:rsidP="00FF62ED">
      <w:pPr>
        <w:ind w:left="567"/>
        <w:jc w:val="both"/>
        <w:rPr>
          <w:rFonts w:ascii="Tahoma" w:hAnsi="Tahoma" w:cs="Tahoma"/>
          <w:sz w:val="21"/>
          <w:szCs w:val="21"/>
          <w:u w:val="single"/>
        </w:rPr>
      </w:pPr>
      <w:r w:rsidRPr="00621BD6">
        <w:rPr>
          <w:rFonts w:ascii="Tahoma" w:hAnsi="Tahoma" w:cs="Tahoma"/>
          <w:sz w:val="21"/>
          <w:szCs w:val="21"/>
          <w:u w:val="single"/>
        </w:rPr>
        <w:t>Az árazott költségvetés elkészítése során az alábbiakat szükséges figyelembe venni:</w:t>
      </w:r>
    </w:p>
    <w:p w14:paraId="592285AA" w14:textId="77777777" w:rsidR="00FF62ED" w:rsidRPr="00621BD6" w:rsidRDefault="00FF62ED" w:rsidP="00646DDF">
      <w:pPr>
        <w:numPr>
          <w:ilvl w:val="0"/>
          <w:numId w:val="18"/>
        </w:numPr>
        <w:spacing w:after="0"/>
        <w:ind w:left="1276" w:hanging="567"/>
        <w:jc w:val="both"/>
        <w:rPr>
          <w:rFonts w:ascii="Tahoma" w:hAnsi="Tahoma" w:cs="Tahoma"/>
          <w:sz w:val="21"/>
          <w:szCs w:val="21"/>
        </w:rPr>
      </w:pPr>
      <w:r w:rsidRPr="00621BD6">
        <w:rPr>
          <w:rFonts w:ascii="Tahoma" w:hAnsi="Tahoma" w:cs="Tahoma"/>
          <w:sz w:val="21"/>
          <w:szCs w:val="21"/>
        </w:rPr>
        <w:t xml:space="preserve">Az </w:t>
      </w:r>
      <w:proofErr w:type="spellStart"/>
      <w:r w:rsidRPr="00621BD6">
        <w:rPr>
          <w:rFonts w:ascii="Tahoma" w:hAnsi="Tahoma" w:cs="Tahoma"/>
          <w:sz w:val="21"/>
          <w:szCs w:val="21"/>
        </w:rPr>
        <w:t>árazatlan</w:t>
      </w:r>
      <w:proofErr w:type="spellEnd"/>
      <w:r w:rsidRPr="00621BD6">
        <w:rPr>
          <w:rFonts w:ascii="Tahoma" w:hAnsi="Tahoma" w:cs="Tahoma"/>
          <w:sz w:val="21"/>
          <w:szCs w:val="21"/>
        </w:rPr>
        <w:t xml:space="preserve"> költségvetés tételeinek tartalmát elsődlegesen úgy kell értelmezni, hogy azok a megnevezésük szerinti munka minden közvetlen és közvetett munkaműveleti és dologi elemét magukban foglalják az előkészítéstől a Szerződésben megfogalmazott és az egyéb vonatkozó előírásokat mindenben kielégítő módon történő teljes elkészítésig, azaz a tételekhez tartozó egységárakat ÁFA (Általános Forgalmi Adó) nélkül kell megadni, de tartalmazniuk kell minden egyéb járulékos költséget is (biztonsági elkorlátozások, terelőelemek, lezárások, lerakóhelyi díjak, előírt ellenőrző mérések és vizsgálatok, mintavételek, minősítések, minőség tanúsítások, segédanyagok, kitűzések, geodéziai munkák, stb.), valamennyi szükséges munka elvégzését teljesen készen, továbbá minden vámot adót és egyéb illetéket, ami a Vállalkozónak a Szerződés alapján vagy bármely más okból kell fizetnie.</w:t>
      </w:r>
    </w:p>
    <w:p w14:paraId="1C6EA7F9" w14:textId="77777777" w:rsidR="00FF62ED" w:rsidRPr="00621BD6" w:rsidRDefault="00FF62ED" w:rsidP="00646DDF">
      <w:pPr>
        <w:numPr>
          <w:ilvl w:val="0"/>
          <w:numId w:val="18"/>
        </w:numPr>
        <w:spacing w:after="0"/>
        <w:ind w:left="1276" w:hanging="567"/>
        <w:jc w:val="both"/>
        <w:rPr>
          <w:rFonts w:ascii="Tahoma" w:hAnsi="Tahoma" w:cs="Tahoma"/>
          <w:sz w:val="21"/>
          <w:szCs w:val="21"/>
        </w:rPr>
      </w:pPr>
      <w:r w:rsidRPr="00621BD6">
        <w:rPr>
          <w:rFonts w:ascii="Tahoma" w:hAnsi="Tahoma" w:cs="Tahoma"/>
          <w:sz w:val="21"/>
          <w:szCs w:val="21"/>
        </w:rPr>
        <w:t>Ha egy munkafázis tétele nem került külön kiírásra, de az abban foglalt tevékenységre szükség van, akkor azok költségeit a munkatételek egységárában kell figyelembe venni.</w:t>
      </w:r>
    </w:p>
    <w:p w14:paraId="5C2EAD6F" w14:textId="77777777" w:rsidR="00FF62ED" w:rsidRPr="00621BD6" w:rsidRDefault="00FF62ED" w:rsidP="00646DDF">
      <w:pPr>
        <w:numPr>
          <w:ilvl w:val="0"/>
          <w:numId w:val="18"/>
        </w:numPr>
        <w:spacing w:after="0"/>
        <w:ind w:left="1276" w:hanging="567"/>
        <w:jc w:val="both"/>
        <w:rPr>
          <w:rFonts w:ascii="Tahoma" w:hAnsi="Tahoma" w:cs="Tahoma"/>
          <w:sz w:val="21"/>
          <w:szCs w:val="21"/>
        </w:rPr>
      </w:pPr>
      <w:r w:rsidRPr="00621BD6">
        <w:rPr>
          <w:rFonts w:ascii="Tahoma" w:hAnsi="Tahoma" w:cs="Tahoma"/>
          <w:sz w:val="21"/>
          <w:szCs w:val="21"/>
        </w:rPr>
        <w:t>A megadott egységáraknak a műszaki tartalom megvalósításához szükséges ráfordítás összegén túl a munkák teljes befejezéséig várható árváltozásból eredő költségeket is tartalmaznia kell, ezért az egységárak rögzítettek és nem változtathatók a Szerződés időtartama alatt.</w:t>
      </w:r>
    </w:p>
    <w:p w14:paraId="05C05B16" w14:textId="77777777" w:rsidR="00FF62ED" w:rsidRDefault="00FF62ED" w:rsidP="00646DDF">
      <w:pPr>
        <w:numPr>
          <w:ilvl w:val="0"/>
          <w:numId w:val="18"/>
        </w:numPr>
        <w:spacing w:after="0"/>
        <w:ind w:left="1276" w:hanging="567"/>
        <w:jc w:val="both"/>
        <w:rPr>
          <w:rFonts w:ascii="Tahoma" w:hAnsi="Tahoma" w:cs="Tahoma"/>
          <w:sz w:val="21"/>
          <w:szCs w:val="21"/>
        </w:rPr>
      </w:pPr>
      <w:r w:rsidRPr="00621BD6">
        <w:rPr>
          <w:rFonts w:ascii="Tahoma" w:hAnsi="Tahoma" w:cs="Tahoma"/>
          <w:sz w:val="21"/>
          <w:szCs w:val="21"/>
        </w:rPr>
        <w:lastRenderedPageBreak/>
        <w:t>A költségvetés(</w:t>
      </w:r>
      <w:proofErr w:type="spellStart"/>
      <w:r w:rsidRPr="00621BD6">
        <w:rPr>
          <w:rFonts w:ascii="Tahoma" w:hAnsi="Tahoma" w:cs="Tahoma"/>
          <w:sz w:val="21"/>
          <w:szCs w:val="21"/>
        </w:rPr>
        <w:t>ek</w:t>
      </w:r>
      <w:proofErr w:type="spellEnd"/>
      <w:r w:rsidRPr="00621BD6">
        <w:rPr>
          <w:rFonts w:ascii="Tahoma" w:hAnsi="Tahoma" w:cs="Tahoma"/>
          <w:sz w:val="21"/>
          <w:szCs w:val="21"/>
        </w:rPr>
        <w:t>) Microsoft Office Excel formátumban állnak az Ajánlattevők rendelkezésére, amelyet kitöltve kell az ajánlatukhoz csatolniuk papír alapon, valamint elektronikus formátumban (Microsoft Office Excel formátumban) is!</w:t>
      </w:r>
    </w:p>
    <w:p w14:paraId="3F7313B7" w14:textId="77777777" w:rsidR="00FF62ED" w:rsidRPr="00621BD6" w:rsidRDefault="00FF62ED" w:rsidP="00FF62ED">
      <w:pPr>
        <w:spacing w:after="0"/>
        <w:ind w:left="1276"/>
        <w:jc w:val="both"/>
        <w:rPr>
          <w:rFonts w:ascii="Tahoma" w:hAnsi="Tahoma" w:cs="Tahoma"/>
          <w:sz w:val="21"/>
          <w:szCs w:val="21"/>
        </w:rPr>
      </w:pPr>
    </w:p>
    <w:p w14:paraId="3CC81A37" w14:textId="77777777" w:rsidR="00FF62ED" w:rsidRDefault="00FF62ED" w:rsidP="00FF62ED">
      <w:pPr>
        <w:adjustRightInd w:val="0"/>
        <w:ind w:left="567"/>
        <w:jc w:val="both"/>
        <w:rPr>
          <w:rFonts w:ascii="Tahoma" w:hAnsi="Tahoma" w:cs="Tahoma"/>
          <w:sz w:val="21"/>
          <w:szCs w:val="21"/>
        </w:rPr>
      </w:pPr>
      <w:r w:rsidRPr="00621BD6">
        <w:rPr>
          <w:rFonts w:ascii="Tahoma" w:hAnsi="Tahoma" w:cs="Tahoma"/>
          <w:sz w:val="21"/>
          <w:szCs w:val="21"/>
        </w:rPr>
        <w:t>Ajánlatkérő felhívja Ajánlattevők figyelmét a Kbt. 71. § (8) bekezdés b) pontjára, mely szerint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
    <w:p w14:paraId="63A27570" w14:textId="77777777" w:rsidR="00FF62ED" w:rsidRPr="00621BD6" w:rsidRDefault="00FF62ED" w:rsidP="00FF62ED">
      <w:pPr>
        <w:adjustRightInd w:val="0"/>
        <w:ind w:left="567"/>
        <w:jc w:val="both"/>
        <w:rPr>
          <w:rFonts w:ascii="Tahoma" w:hAnsi="Tahoma" w:cs="Tahoma"/>
          <w:sz w:val="21"/>
          <w:szCs w:val="21"/>
          <w:u w:val="single"/>
        </w:rPr>
      </w:pPr>
      <w:r w:rsidRPr="00621BD6">
        <w:rPr>
          <w:rFonts w:ascii="Tahoma" w:hAnsi="Tahoma" w:cs="Tahoma"/>
          <w:sz w:val="21"/>
          <w:szCs w:val="21"/>
          <w:u w:val="single"/>
        </w:rPr>
        <w:t xml:space="preserve">Ajánlatkérő az ajánlatokat a Kbt. 73. § (1) bekezdés e) pontja alapján érvénytelennek nyilváníthatja az alábbi esetekben, amennyiben a következő változtatások </w:t>
      </w:r>
      <w:proofErr w:type="spellStart"/>
      <w:r w:rsidRPr="00621BD6">
        <w:rPr>
          <w:rFonts w:ascii="Tahoma" w:hAnsi="Tahoma" w:cs="Tahoma"/>
          <w:sz w:val="21"/>
          <w:szCs w:val="21"/>
          <w:u w:val="single"/>
        </w:rPr>
        <w:t>bármelyike</w:t>
      </w:r>
      <w:proofErr w:type="spellEnd"/>
      <w:r w:rsidRPr="00621BD6">
        <w:rPr>
          <w:rFonts w:ascii="Tahoma" w:hAnsi="Tahoma" w:cs="Tahoma"/>
          <w:sz w:val="21"/>
          <w:szCs w:val="21"/>
          <w:u w:val="single"/>
        </w:rPr>
        <w:t xml:space="preserve"> esetén Ajánlatkérő nem lenne képes az ajánlatok közbeszerzési dokumentumokban foglaltaknak megfelelő értékelésére: </w:t>
      </w:r>
    </w:p>
    <w:p w14:paraId="6A803223" w14:textId="77777777" w:rsidR="00FF62ED" w:rsidRPr="00621BD6" w:rsidRDefault="00FF62ED" w:rsidP="00646DDF">
      <w:pPr>
        <w:numPr>
          <w:ilvl w:val="0"/>
          <w:numId w:val="18"/>
        </w:numPr>
        <w:spacing w:after="0"/>
        <w:ind w:left="1418" w:hanging="567"/>
        <w:jc w:val="both"/>
        <w:rPr>
          <w:rFonts w:ascii="Tahoma" w:hAnsi="Tahoma" w:cs="Tahoma"/>
          <w:sz w:val="21"/>
          <w:szCs w:val="21"/>
        </w:rPr>
      </w:pPr>
      <w:r w:rsidRPr="00621BD6">
        <w:rPr>
          <w:rFonts w:ascii="Tahoma" w:hAnsi="Tahoma" w:cs="Tahoma"/>
          <w:sz w:val="21"/>
          <w:szCs w:val="21"/>
        </w:rPr>
        <w:t>Ajánlattevő nem nyújt be árazott költségvetést,</w:t>
      </w:r>
    </w:p>
    <w:p w14:paraId="53104A7F" w14:textId="77777777" w:rsidR="00FF62ED" w:rsidRPr="00621BD6" w:rsidRDefault="00FF62ED" w:rsidP="00646DDF">
      <w:pPr>
        <w:numPr>
          <w:ilvl w:val="0"/>
          <w:numId w:val="18"/>
        </w:numPr>
        <w:spacing w:after="0"/>
        <w:ind w:left="1418" w:hanging="567"/>
        <w:jc w:val="both"/>
        <w:rPr>
          <w:rFonts w:ascii="Tahoma" w:hAnsi="Tahoma" w:cs="Tahoma"/>
          <w:sz w:val="21"/>
          <w:szCs w:val="21"/>
        </w:rPr>
      </w:pPr>
      <w:r w:rsidRPr="00621BD6">
        <w:rPr>
          <w:rFonts w:ascii="Tahoma" w:hAnsi="Tahoma" w:cs="Tahoma"/>
          <w:sz w:val="21"/>
          <w:szCs w:val="21"/>
        </w:rPr>
        <w:t>Ajánlattevő a költségvetés sorait Ajánlatkérő erre vonatkozó jóváhagyása nélkül (pl. kiegészítő tájékoztatás) új sorral egészíti ki, vagy</w:t>
      </w:r>
    </w:p>
    <w:p w14:paraId="3306C58D" w14:textId="77777777" w:rsidR="00FF62ED" w:rsidRPr="00621BD6" w:rsidRDefault="00FF62ED" w:rsidP="00646DDF">
      <w:pPr>
        <w:numPr>
          <w:ilvl w:val="0"/>
          <w:numId w:val="18"/>
        </w:numPr>
        <w:spacing w:after="0"/>
        <w:ind w:left="1418" w:hanging="567"/>
        <w:jc w:val="both"/>
        <w:rPr>
          <w:rFonts w:ascii="Tahoma" w:hAnsi="Tahoma" w:cs="Tahoma"/>
          <w:sz w:val="21"/>
          <w:szCs w:val="21"/>
        </w:rPr>
      </w:pPr>
      <w:r w:rsidRPr="00621BD6">
        <w:rPr>
          <w:rFonts w:ascii="Tahoma" w:hAnsi="Tahoma" w:cs="Tahoma"/>
          <w:sz w:val="21"/>
          <w:szCs w:val="21"/>
        </w:rPr>
        <w:t>Ajánlattevő a költségvetés sorait Ajánlatkérő erre vonatkozó jóváhagyása nélkül összevonja, vagy</w:t>
      </w:r>
    </w:p>
    <w:p w14:paraId="25D57CC7" w14:textId="77777777" w:rsidR="00FF62ED" w:rsidRPr="00621BD6" w:rsidRDefault="00FF62ED" w:rsidP="00646DDF">
      <w:pPr>
        <w:numPr>
          <w:ilvl w:val="0"/>
          <w:numId w:val="18"/>
        </w:numPr>
        <w:spacing w:after="0"/>
        <w:ind w:left="1418" w:hanging="567"/>
        <w:jc w:val="both"/>
        <w:rPr>
          <w:rFonts w:ascii="Tahoma" w:hAnsi="Tahoma" w:cs="Tahoma"/>
          <w:sz w:val="21"/>
          <w:szCs w:val="21"/>
        </w:rPr>
      </w:pPr>
      <w:r w:rsidRPr="00621BD6">
        <w:rPr>
          <w:rFonts w:ascii="Tahoma" w:hAnsi="Tahoma" w:cs="Tahoma"/>
          <w:sz w:val="21"/>
          <w:szCs w:val="21"/>
        </w:rPr>
        <w:t>Ajánlattevő Ajánlatkérő erre vonatkozó jóváhagyása nélkül a költségvetés tételeit, mennyiségi adatait módosítja, vagy</w:t>
      </w:r>
    </w:p>
    <w:p w14:paraId="0A20ADDF" w14:textId="77777777" w:rsidR="00FF62ED" w:rsidRPr="00621BD6" w:rsidRDefault="00FF62ED" w:rsidP="00646DDF">
      <w:pPr>
        <w:numPr>
          <w:ilvl w:val="0"/>
          <w:numId w:val="18"/>
        </w:numPr>
        <w:spacing w:after="0"/>
        <w:ind w:left="1418" w:hanging="567"/>
        <w:jc w:val="both"/>
        <w:rPr>
          <w:rFonts w:ascii="Tahoma" w:hAnsi="Tahoma" w:cs="Tahoma"/>
          <w:sz w:val="21"/>
          <w:szCs w:val="21"/>
        </w:rPr>
      </w:pPr>
      <w:r w:rsidRPr="00621BD6">
        <w:rPr>
          <w:rFonts w:ascii="Tahoma" w:hAnsi="Tahoma" w:cs="Tahoma"/>
          <w:sz w:val="21"/>
          <w:szCs w:val="21"/>
        </w:rPr>
        <w:t xml:space="preserve">egyéb módon olyan módosítást eszközöl Ajánlattevő az </w:t>
      </w:r>
      <w:proofErr w:type="spellStart"/>
      <w:r w:rsidRPr="00621BD6">
        <w:rPr>
          <w:rFonts w:ascii="Tahoma" w:hAnsi="Tahoma" w:cs="Tahoma"/>
          <w:sz w:val="21"/>
          <w:szCs w:val="21"/>
        </w:rPr>
        <w:t>árazatlan</w:t>
      </w:r>
      <w:proofErr w:type="spellEnd"/>
      <w:r w:rsidRPr="00621BD6">
        <w:rPr>
          <w:rFonts w:ascii="Tahoma" w:hAnsi="Tahoma" w:cs="Tahoma"/>
          <w:sz w:val="21"/>
          <w:szCs w:val="21"/>
        </w:rPr>
        <w:t xml:space="preserve"> költségvetésen, mely alapján az nem felel meg a közbeszerzési dokumentumokban és a vonatkozó jogszabályokban foglaltaknak.</w:t>
      </w:r>
    </w:p>
    <w:p w14:paraId="22BAF3BE" w14:textId="77777777" w:rsidR="00FF62ED" w:rsidRDefault="00FF62ED" w:rsidP="00FF62ED">
      <w:pPr>
        <w:pStyle w:val="standard"/>
        <w:tabs>
          <w:tab w:val="left" w:pos="709"/>
        </w:tabs>
        <w:suppressAutoHyphens/>
        <w:spacing w:before="0" w:beforeAutospacing="0" w:after="0" w:afterAutospacing="0" w:line="276" w:lineRule="auto"/>
        <w:ind w:left="426"/>
        <w:jc w:val="both"/>
        <w:rPr>
          <w:rFonts w:ascii="Tahoma" w:hAnsi="Tahoma" w:cs="Tahoma"/>
          <w:bCs/>
          <w:sz w:val="21"/>
          <w:szCs w:val="21"/>
        </w:rPr>
      </w:pPr>
    </w:p>
    <w:p w14:paraId="79258E8C" w14:textId="77777777" w:rsidR="00FF62ED" w:rsidRDefault="00FF62ED" w:rsidP="00FF62ED">
      <w:pPr>
        <w:spacing w:after="0" w:line="240" w:lineRule="auto"/>
        <w:ind w:left="426"/>
        <w:jc w:val="both"/>
        <w:rPr>
          <w:rFonts w:ascii="Tahoma" w:hAnsi="Tahoma" w:cs="Tahoma"/>
          <w:iCs/>
          <w:sz w:val="21"/>
          <w:szCs w:val="21"/>
        </w:rPr>
      </w:pPr>
      <w:r>
        <w:rPr>
          <w:rFonts w:ascii="Tahoma" w:hAnsi="Tahoma" w:cs="Tahoma"/>
          <w:sz w:val="21"/>
          <w:szCs w:val="21"/>
        </w:rPr>
        <w:t>Az ajánlatok részszempontok szerinti tartalmi elemeinek értékelése során adható pontszám alsó és felső határa: 0-10 pont, mely minden részszempont esetén azonos.</w:t>
      </w:r>
    </w:p>
    <w:p w14:paraId="30DA787D" w14:textId="77777777" w:rsidR="00FF62ED" w:rsidRDefault="00FF62ED" w:rsidP="00FF62ED">
      <w:pPr>
        <w:spacing w:after="0" w:line="240" w:lineRule="auto"/>
        <w:ind w:left="426"/>
        <w:jc w:val="both"/>
        <w:rPr>
          <w:rFonts w:ascii="Tahoma" w:hAnsi="Tahoma" w:cs="Tahoma"/>
          <w:iCs/>
          <w:sz w:val="21"/>
          <w:szCs w:val="21"/>
        </w:rPr>
      </w:pPr>
    </w:p>
    <w:p w14:paraId="484D0EFA" w14:textId="77777777" w:rsidR="00FF62ED" w:rsidRDefault="00FF62ED" w:rsidP="00FF62ED">
      <w:pPr>
        <w:spacing w:after="0" w:line="240" w:lineRule="auto"/>
        <w:ind w:left="426"/>
        <w:jc w:val="both"/>
        <w:rPr>
          <w:rFonts w:ascii="Tahoma" w:hAnsi="Tahoma" w:cs="Tahoma"/>
          <w:iCs/>
          <w:sz w:val="21"/>
          <w:szCs w:val="21"/>
        </w:rPr>
      </w:pPr>
      <w:r>
        <w:rPr>
          <w:rFonts w:ascii="Tahoma" w:hAnsi="Tahoma" w:cs="Tahoma"/>
          <w:iCs/>
          <w:sz w:val="21"/>
          <w:szCs w:val="21"/>
        </w:rPr>
        <w:t>Azon értékelési részszempontok esetében, ahol ajánlatkérő minimális elvárást határozott meg, az értéket el nem érő vállalások az ajánlat érvénytelenségét eredményezik! Az ajánlati elemek Ajánlatkérő számára legkedvezőbb szintet elérő, illetve a legkedvezőbb szintjénél még kedvezőbb vállalásokra Ajánlatkérő egyaránt a ponthatár felső határával azonos (10 pont) számú pontot ad.</w:t>
      </w:r>
    </w:p>
    <w:p w14:paraId="4F44762B" w14:textId="77777777" w:rsidR="00FF62ED" w:rsidRDefault="00FF62ED" w:rsidP="00FF62ED">
      <w:pPr>
        <w:spacing w:after="0" w:line="240" w:lineRule="auto"/>
        <w:jc w:val="both"/>
        <w:rPr>
          <w:rFonts w:ascii="Tahoma" w:hAnsi="Tahoma" w:cs="Tahoma"/>
          <w:iCs/>
          <w:sz w:val="21"/>
          <w:szCs w:val="21"/>
        </w:rPr>
      </w:pPr>
    </w:p>
    <w:p w14:paraId="1076384D" w14:textId="77777777" w:rsidR="00FF62ED" w:rsidRDefault="00FF62ED" w:rsidP="00FF62ED">
      <w:pPr>
        <w:pStyle w:val="Listaszerbekezds"/>
        <w:suppressAutoHyphens/>
        <w:autoSpaceDE w:val="0"/>
        <w:spacing w:after="0"/>
        <w:ind w:left="426" w:right="150"/>
        <w:rPr>
          <w:rFonts w:ascii="Tahoma" w:eastAsia="Times New Roman" w:hAnsi="Tahoma" w:cs="Tahoma"/>
          <w:sz w:val="21"/>
          <w:szCs w:val="21"/>
          <w:lang w:eastAsia="ar-SA"/>
        </w:rPr>
      </w:pPr>
      <w:r w:rsidRPr="008F0C17">
        <w:rPr>
          <w:rFonts w:ascii="Tahoma" w:eastAsia="Times New Roman" w:hAnsi="Tahoma" w:cs="Tahoma"/>
          <w:sz w:val="21"/>
          <w:szCs w:val="21"/>
          <w:lang w:eastAsia="ar-SA"/>
        </w:rPr>
        <w:t xml:space="preserve">Az ajánlatkérő az </w:t>
      </w:r>
      <w:r w:rsidRPr="003A6B51">
        <w:rPr>
          <w:rFonts w:ascii="Tahoma" w:eastAsia="Times New Roman" w:hAnsi="Tahoma" w:cs="Tahoma"/>
          <w:b/>
          <w:sz w:val="21"/>
          <w:szCs w:val="21"/>
          <w:lang w:eastAsia="ar-SA"/>
        </w:rPr>
        <w:t>1.</w:t>
      </w:r>
      <w:r>
        <w:rPr>
          <w:rFonts w:ascii="Tahoma" w:eastAsia="Times New Roman" w:hAnsi="Tahoma" w:cs="Tahoma"/>
          <w:b/>
          <w:sz w:val="21"/>
          <w:szCs w:val="21"/>
          <w:lang w:eastAsia="ar-SA"/>
        </w:rPr>
        <w:t xml:space="preserve"> </w:t>
      </w:r>
      <w:r w:rsidRPr="003A6B51">
        <w:rPr>
          <w:rFonts w:ascii="Tahoma" w:eastAsia="Times New Roman" w:hAnsi="Tahoma" w:cs="Tahoma"/>
          <w:b/>
          <w:sz w:val="21"/>
          <w:szCs w:val="21"/>
          <w:lang w:eastAsia="ar-SA"/>
        </w:rPr>
        <w:t xml:space="preserve">értékelési </w:t>
      </w:r>
      <w:r w:rsidRPr="008F0C17">
        <w:rPr>
          <w:rFonts w:ascii="Tahoma" w:eastAsia="Times New Roman" w:hAnsi="Tahoma" w:cs="Tahoma"/>
          <w:sz w:val="21"/>
          <w:szCs w:val="21"/>
          <w:lang w:eastAsia="ar-SA"/>
        </w:rPr>
        <w:t>részszempont esetében a legjobb ajánlatot tartalmazó ajánlatra</w:t>
      </w:r>
      <w:r>
        <w:rPr>
          <w:rFonts w:ascii="Tahoma" w:eastAsia="Times New Roman" w:hAnsi="Tahoma" w:cs="Tahoma"/>
          <w:sz w:val="21"/>
          <w:szCs w:val="21"/>
          <w:lang w:eastAsia="ar-SA"/>
        </w:rPr>
        <w:t xml:space="preserve"> (legalacsonyabb ajánlati ár) 1</w:t>
      </w:r>
      <w:r w:rsidRPr="008F0C17">
        <w:rPr>
          <w:rFonts w:ascii="Tahoma" w:eastAsia="Times New Roman" w:hAnsi="Tahoma" w:cs="Tahoma"/>
          <w:sz w:val="21"/>
          <w:szCs w:val="21"/>
          <w:lang w:eastAsia="ar-SA"/>
        </w:rPr>
        <w:t xml:space="preserve">0 pontot ad, a többi ajánlatra arányosan kevesebbet. </w:t>
      </w:r>
    </w:p>
    <w:p w14:paraId="225A8BEF" w14:textId="77777777" w:rsidR="00FF62ED" w:rsidRPr="008F0C17" w:rsidRDefault="00FF62ED" w:rsidP="00FF62ED">
      <w:pPr>
        <w:pStyle w:val="Listaszerbekezds"/>
        <w:suppressAutoHyphens/>
        <w:autoSpaceDE w:val="0"/>
        <w:spacing w:after="0"/>
        <w:ind w:left="426" w:right="150"/>
        <w:rPr>
          <w:rFonts w:ascii="Tahoma" w:eastAsia="Times New Roman" w:hAnsi="Tahoma" w:cs="Tahoma"/>
          <w:sz w:val="21"/>
          <w:szCs w:val="21"/>
          <w:lang w:eastAsia="ar-SA"/>
        </w:rPr>
      </w:pPr>
      <w:r>
        <w:rPr>
          <w:rFonts w:ascii="Tahoma" w:eastAsia="Times New Roman" w:hAnsi="Tahoma" w:cs="Tahoma"/>
          <w:sz w:val="21"/>
          <w:szCs w:val="21"/>
          <w:lang w:eastAsia="ar-SA"/>
        </w:rPr>
        <w:t>A</w:t>
      </w:r>
      <w:r w:rsidRPr="008F0C17">
        <w:rPr>
          <w:rFonts w:ascii="Tahoma" w:eastAsia="Times New Roman" w:hAnsi="Tahoma" w:cs="Tahoma"/>
          <w:sz w:val="21"/>
          <w:szCs w:val="21"/>
          <w:lang w:eastAsia="ar-SA"/>
        </w:rPr>
        <w:t xml:space="preserve"> pontszámok kiszámítása során alkalmazandó képletet a Közbeszerzési Hatóság útmutatójának </w:t>
      </w:r>
      <w:r w:rsidRPr="00D55C44">
        <w:rPr>
          <w:rFonts w:ascii="Tahoma" w:eastAsia="Times New Roman" w:hAnsi="Tahoma" w:cs="Tahoma"/>
          <w:sz w:val="21"/>
          <w:szCs w:val="21"/>
          <w:lang w:eastAsia="ar-SA"/>
        </w:rPr>
        <w:t xml:space="preserve">(KÉ 2016. évi 147. szám; 2016. december 21.) 1. sz. mell. 1. </w:t>
      </w:r>
      <w:proofErr w:type="spellStart"/>
      <w:r w:rsidRPr="00D55C44">
        <w:rPr>
          <w:rFonts w:ascii="Tahoma" w:eastAsia="Times New Roman" w:hAnsi="Tahoma" w:cs="Tahoma"/>
          <w:sz w:val="21"/>
          <w:szCs w:val="21"/>
          <w:lang w:eastAsia="ar-SA"/>
        </w:rPr>
        <w:t>ba</w:t>
      </w:r>
      <w:proofErr w:type="spellEnd"/>
      <w:r w:rsidRPr="00D55C44">
        <w:rPr>
          <w:rFonts w:ascii="Tahoma" w:eastAsia="Times New Roman" w:hAnsi="Tahoma" w:cs="Tahoma"/>
          <w:sz w:val="21"/>
          <w:szCs w:val="21"/>
          <w:lang w:eastAsia="ar-SA"/>
        </w:rPr>
        <w:t xml:space="preserve">) </w:t>
      </w:r>
      <w:r w:rsidRPr="008F0C17">
        <w:rPr>
          <w:rFonts w:ascii="Tahoma" w:eastAsia="Times New Roman" w:hAnsi="Tahoma" w:cs="Tahoma"/>
          <w:sz w:val="21"/>
          <w:szCs w:val="21"/>
          <w:lang w:eastAsia="ar-SA"/>
        </w:rPr>
        <w:t xml:space="preserve">pontja szerinti </w:t>
      </w:r>
      <w:r w:rsidRPr="00D55C44">
        <w:rPr>
          <w:rFonts w:ascii="Tahoma" w:eastAsia="Times New Roman" w:hAnsi="Tahoma" w:cs="Tahoma"/>
          <w:b/>
          <w:sz w:val="21"/>
          <w:szCs w:val="21"/>
          <w:lang w:eastAsia="ar-SA"/>
        </w:rPr>
        <w:t>fordított arányosítás módszere</w:t>
      </w:r>
      <w:r w:rsidRPr="008F0C17">
        <w:rPr>
          <w:rFonts w:ascii="Tahoma" w:eastAsia="Times New Roman" w:hAnsi="Tahoma" w:cs="Tahoma"/>
          <w:sz w:val="21"/>
          <w:szCs w:val="21"/>
          <w:lang w:eastAsia="ar-SA"/>
        </w:rPr>
        <w:t xml:space="preserve"> tartalmazza. Az értékelés módszere képlettel leírva:</w:t>
      </w:r>
    </w:p>
    <w:p w14:paraId="06B71EE1" w14:textId="77777777" w:rsidR="00FF62ED" w:rsidRPr="008F0C17"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8F0C17">
        <w:rPr>
          <w:rFonts w:ascii="Tahoma" w:eastAsia="Times New Roman" w:hAnsi="Tahoma" w:cs="Tahoma"/>
          <w:sz w:val="21"/>
          <w:szCs w:val="21"/>
          <w:lang w:eastAsia="ar-SA"/>
        </w:rPr>
        <w:t xml:space="preserve">P = (A legjobb / A vizsgált) × (P </w:t>
      </w:r>
      <w:proofErr w:type="spellStart"/>
      <w:r w:rsidRPr="008F0C17">
        <w:rPr>
          <w:rFonts w:ascii="Tahoma" w:eastAsia="Times New Roman" w:hAnsi="Tahoma" w:cs="Tahoma"/>
          <w:sz w:val="21"/>
          <w:szCs w:val="21"/>
          <w:lang w:eastAsia="ar-SA"/>
        </w:rPr>
        <w:t>max</w:t>
      </w:r>
      <w:proofErr w:type="spellEnd"/>
      <w:r w:rsidRPr="008F0C17">
        <w:rPr>
          <w:rFonts w:ascii="Tahoma" w:eastAsia="Times New Roman" w:hAnsi="Tahoma" w:cs="Tahoma"/>
          <w:sz w:val="21"/>
          <w:szCs w:val="21"/>
          <w:lang w:eastAsia="ar-SA"/>
        </w:rPr>
        <w:t xml:space="preserve"> - P min) + P min</w:t>
      </w:r>
    </w:p>
    <w:p w14:paraId="3A28430E" w14:textId="77777777" w:rsidR="00FF62ED" w:rsidRPr="008F0C17"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8F0C17">
        <w:rPr>
          <w:rFonts w:ascii="Tahoma" w:eastAsia="Times New Roman" w:hAnsi="Tahoma" w:cs="Tahoma"/>
          <w:sz w:val="21"/>
          <w:szCs w:val="21"/>
          <w:lang w:eastAsia="ar-SA"/>
        </w:rPr>
        <w:t>ahol:</w:t>
      </w:r>
    </w:p>
    <w:p w14:paraId="35A13519" w14:textId="77777777" w:rsidR="00FF62ED" w:rsidRPr="008F0C17"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8F0C17">
        <w:rPr>
          <w:rFonts w:ascii="Tahoma" w:eastAsia="Times New Roman" w:hAnsi="Tahoma" w:cs="Tahoma"/>
          <w:sz w:val="21"/>
          <w:szCs w:val="21"/>
          <w:lang w:eastAsia="ar-SA"/>
        </w:rPr>
        <w:t>P: a vizsgált ajánlati elem adott szempontra vonatkozó pontszáma</w:t>
      </w:r>
    </w:p>
    <w:p w14:paraId="047EBEBA" w14:textId="77777777" w:rsidR="00FF62ED" w:rsidRPr="008F0C17"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8F0C17">
        <w:rPr>
          <w:rFonts w:ascii="Tahoma" w:eastAsia="Times New Roman" w:hAnsi="Tahoma" w:cs="Tahoma"/>
          <w:sz w:val="21"/>
          <w:szCs w:val="21"/>
          <w:lang w:eastAsia="ar-SA"/>
        </w:rPr>
        <w:t xml:space="preserve">P </w:t>
      </w:r>
      <w:proofErr w:type="spellStart"/>
      <w:r w:rsidRPr="008F0C17">
        <w:rPr>
          <w:rFonts w:ascii="Tahoma" w:eastAsia="Times New Roman" w:hAnsi="Tahoma" w:cs="Tahoma"/>
          <w:sz w:val="21"/>
          <w:szCs w:val="21"/>
          <w:lang w:eastAsia="ar-SA"/>
        </w:rPr>
        <w:t>max</w:t>
      </w:r>
      <w:proofErr w:type="spellEnd"/>
      <w:r w:rsidRPr="008F0C17">
        <w:rPr>
          <w:rFonts w:ascii="Tahoma" w:eastAsia="Times New Roman" w:hAnsi="Tahoma" w:cs="Tahoma"/>
          <w:sz w:val="21"/>
          <w:szCs w:val="21"/>
          <w:lang w:eastAsia="ar-SA"/>
        </w:rPr>
        <w:t>: a pontskála felső határa</w:t>
      </w:r>
    </w:p>
    <w:p w14:paraId="0D67935B" w14:textId="77777777" w:rsidR="00FF62ED" w:rsidRPr="008F0C17"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8F0C17">
        <w:rPr>
          <w:rFonts w:ascii="Tahoma" w:eastAsia="Times New Roman" w:hAnsi="Tahoma" w:cs="Tahoma"/>
          <w:sz w:val="21"/>
          <w:szCs w:val="21"/>
          <w:lang w:eastAsia="ar-SA"/>
        </w:rPr>
        <w:t>P min: a pontskála alsó határa</w:t>
      </w:r>
    </w:p>
    <w:p w14:paraId="598CBCDC" w14:textId="77777777" w:rsidR="00FF62ED" w:rsidRPr="008F0C17"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8F0C17">
        <w:rPr>
          <w:rFonts w:ascii="Tahoma" w:eastAsia="Times New Roman" w:hAnsi="Tahoma" w:cs="Tahoma"/>
          <w:sz w:val="21"/>
          <w:szCs w:val="21"/>
          <w:lang w:eastAsia="ar-SA"/>
        </w:rPr>
        <w:t>A legjobb: a legelőnyösebb ajánlat tartalmi eleme</w:t>
      </w:r>
    </w:p>
    <w:p w14:paraId="0736239C" w14:textId="77777777" w:rsidR="00FF62ED" w:rsidRPr="008F0C17"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8F0C17">
        <w:rPr>
          <w:rFonts w:ascii="Tahoma" w:eastAsia="Times New Roman" w:hAnsi="Tahoma" w:cs="Tahoma"/>
          <w:sz w:val="21"/>
          <w:szCs w:val="21"/>
          <w:lang w:eastAsia="ar-SA"/>
        </w:rPr>
        <w:t>A vizsgált: a vizsgált ajánlat tartalmi eleme</w:t>
      </w:r>
    </w:p>
    <w:p w14:paraId="4300C96D" w14:textId="77777777" w:rsidR="00FF62ED" w:rsidRPr="00A703E4" w:rsidRDefault="00FF62ED" w:rsidP="00FF62ED">
      <w:pPr>
        <w:pStyle w:val="Listaszerbekezds"/>
        <w:suppressAutoHyphens/>
        <w:autoSpaceDE w:val="0"/>
        <w:spacing w:after="0"/>
        <w:ind w:left="426" w:right="150"/>
        <w:contextualSpacing w:val="0"/>
        <w:rPr>
          <w:rFonts w:ascii="Tahoma" w:eastAsia="Times New Roman" w:hAnsi="Tahoma" w:cs="Tahoma"/>
          <w:sz w:val="21"/>
          <w:szCs w:val="21"/>
          <w:lang w:eastAsia="ar-SA"/>
        </w:rPr>
      </w:pPr>
      <w:r w:rsidRPr="008F0C17">
        <w:rPr>
          <w:rFonts w:ascii="Tahoma" w:eastAsia="Times New Roman" w:hAnsi="Tahoma" w:cs="Tahoma"/>
          <w:sz w:val="21"/>
          <w:szCs w:val="21"/>
          <w:lang w:eastAsia="ar-SA"/>
        </w:rPr>
        <w:lastRenderedPageBreak/>
        <w:t>Ha e módszer alkalmazásával tört pontértékek keletkeznek, akkor azokat az általános szabályoknak megfelelően két</w:t>
      </w:r>
      <w:r>
        <w:rPr>
          <w:rFonts w:ascii="Tahoma" w:eastAsia="Times New Roman" w:hAnsi="Tahoma" w:cs="Tahoma"/>
          <w:sz w:val="21"/>
          <w:szCs w:val="21"/>
          <w:lang w:eastAsia="ar-SA"/>
        </w:rPr>
        <w:t xml:space="preserve"> tizedesjegyre kell kerekíteni, </w:t>
      </w:r>
      <w:proofErr w:type="gramStart"/>
      <w:r>
        <w:rPr>
          <w:rFonts w:ascii="Tahoma" w:eastAsia="Times New Roman" w:hAnsi="Tahoma" w:cs="Tahoma"/>
          <w:sz w:val="21"/>
          <w:szCs w:val="21"/>
          <w:lang w:eastAsia="ar-SA"/>
        </w:rPr>
        <w:t>kivéve</w:t>
      </w:r>
      <w:proofErr w:type="gramEnd"/>
      <w:r>
        <w:rPr>
          <w:rFonts w:ascii="Tahoma" w:eastAsia="Times New Roman" w:hAnsi="Tahoma" w:cs="Tahoma"/>
          <w:sz w:val="21"/>
          <w:szCs w:val="21"/>
          <w:lang w:eastAsia="ar-SA"/>
        </w:rPr>
        <w:t xml:space="preserve"> ha pontazonosságot eredményezne </w:t>
      </w:r>
      <w:r w:rsidRPr="008F0C17">
        <w:rPr>
          <w:rFonts w:ascii="Tahoma" w:eastAsia="Times New Roman" w:hAnsi="Tahoma" w:cs="Tahoma"/>
          <w:sz w:val="21"/>
          <w:szCs w:val="21"/>
          <w:lang w:eastAsia="ar-SA"/>
        </w:rPr>
        <w:t>(ehhez Ajánlatkérő Microsoft Excel programot fog használni a pontszámítás során).</w:t>
      </w:r>
      <w:bookmarkStart w:id="19" w:name="_Hlk482700049"/>
      <w:r>
        <w:rPr>
          <w:rFonts w:ascii="Tahoma" w:eastAsia="Times New Roman" w:hAnsi="Tahoma" w:cs="Tahoma"/>
          <w:sz w:val="21"/>
          <w:szCs w:val="21"/>
          <w:lang w:eastAsia="ar-SA"/>
        </w:rPr>
        <w:t xml:space="preserve"> </w:t>
      </w:r>
      <w:r>
        <w:rPr>
          <w:rFonts w:ascii="Tahoma" w:hAnsi="Tahoma" w:cs="Tahoma"/>
          <w:sz w:val="21"/>
          <w:szCs w:val="21"/>
          <w:lang w:eastAsia="ar-SA"/>
        </w:rPr>
        <w:t xml:space="preserve">Miután </w:t>
      </w:r>
      <w:r w:rsidRPr="004120C0">
        <w:rPr>
          <w:rFonts w:ascii="Tahoma" w:hAnsi="Tahoma" w:cs="Tahoma"/>
          <w:sz w:val="21"/>
          <w:szCs w:val="21"/>
          <w:lang w:eastAsia="ar-SA"/>
        </w:rPr>
        <w:t xml:space="preserve">a pontazonosság csak különböző ajánlati értékek esetén jelent problémát, </w:t>
      </w:r>
      <w:r>
        <w:rPr>
          <w:rFonts w:ascii="Tahoma" w:hAnsi="Tahoma" w:cs="Tahoma"/>
          <w:sz w:val="21"/>
          <w:szCs w:val="21"/>
          <w:lang w:eastAsia="ar-SA"/>
        </w:rPr>
        <w:t>így</w:t>
      </w:r>
      <w:r w:rsidRPr="004120C0">
        <w:rPr>
          <w:rFonts w:ascii="Tahoma" w:hAnsi="Tahoma" w:cs="Tahoma"/>
          <w:sz w:val="21"/>
          <w:szCs w:val="21"/>
          <w:lang w:eastAsia="ar-SA"/>
        </w:rPr>
        <w:t xml:space="preserve"> e</w:t>
      </w:r>
      <w:r>
        <w:rPr>
          <w:rFonts w:ascii="Tahoma" w:hAnsi="Tahoma" w:cs="Tahoma"/>
          <w:sz w:val="21"/>
          <w:szCs w:val="21"/>
          <w:lang w:eastAsia="ar-SA"/>
        </w:rPr>
        <w:t>bben az esetben addig a tizedes</w:t>
      </w:r>
      <w:r w:rsidRPr="004120C0">
        <w:rPr>
          <w:rFonts w:ascii="Tahoma" w:hAnsi="Tahoma" w:cs="Tahoma"/>
          <w:sz w:val="21"/>
          <w:szCs w:val="21"/>
          <w:lang w:eastAsia="ar-SA"/>
        </w:rPr>
        <w:t>jegyig kell kerekíteni, ahol különbség tapasztalható és ilyen esetben minden a</w:t>
      </w:r>
      <w:r>
        <w:rPr>
          <w:rFonts w:ascii="Tahoma" w:hAnsi="Tahoma" w:cs="Tahoma"/>
          <w:sz w:val="21"/>
          <w:szCs w:val="21"/>
          <w:lang w:eastAsia="ar-SA"/>
        </w:rPr>
        <w:t>jánlat esetében eddig a tizedes</w:t>
      </w:r>
      <w:r w:rsidRPr="004120C0">
        <w:rPr>
          <w:rFonts w:ascii="Tahoma" w:hAnsi="Tahoma" w:cs="Tahoma"/>
          <w:sz w:val="21"/>
          <w:szCs w:val="21"/>
          <w:lang w:eastAsia="ar-SA"/>
        </w:rPr>
        <w:t>jegyig történik a kerekítés</w:t>
      </w:r>
      <w:r>
        <w:rPr>
          <w:rFonts w:ascii="Tahoma" w:hAnsi="Tahoma" w:cs="Tahoma"/>
          <w:sz w:val="21"/>
          <w:szCs w:val="21"/>
          <w:lang w:eastAsia="ar-SA"/>
        </w:rPr>
        <w:t>.</w:t>
      </w:r>
      <w:bookmarkEnd w:id="19"/>
    </w:p>
    <w:p w14:paraId="103C2574" w14:textId="77777777" w:rsidR="00FF62ED" w:rsidRPr="000B1FF3" w:rsidRDefault="00FF62ED" w:rsidP="00FF62ED">
      <w:pPr>
        <w:pStyle w:val="Listaszerbekezds"/>
        <w:suppressAutoHyphens/>
        <w:autoSpaceDE w:val="0"/>
        <w:spacing w:after="0"/>
        <w:ind w:left="426" w:right="150"/>
        <w:contextualSpacing w:val="0"/>
        <w:rPr>
          <w:rFonts w:ascii="Tahoma" w:eastAsia="Times New Roman" w:hAnsi="Tahoma" w:cs="Tahoma"/>
          <w:sz w:val="21"/>
          <w:szCs w:val="21"/>
          <w:lang w:eastAsia="ar-SA"/>
        </w:rPr>
      </w:pPr>
    </w:p>
    <w:p w14:paraId="6E759839" w14:textId="77777777" w:rsidR="00FF62ED" w:rsidRPr="003C648A" w:rsidRDefault="00FF62ED" w:rsidP="00FF62ED">
      <w:pPr>
        <w:pStyle w:val="Listaszerbekezds"/>
        <w:spacing w:before="60" w:after="60"/>
        <w:ind w:left="426"/>
        <w:contextualSpacing w:val="0"/>
        <w:rPr>
          <w:rFonts w:ascii="Tahoma" w:hAnsi="Tahoma" w:cs="Tahoma"/>
          <w:sz w:val="21"/>
          <w:szCs w:val="21"/>
        </w:rPr>
      </w:pPr>
      <w:r w:rsidRPr="003C648A">
        <w:rPr>
          <w:rFonts w:ascii="Tahoma" w:hAnsi="Tahoma" w:cs="Tahoma"/>
          <w:sz w:val="21"/>
          <w:szCs w:val="21"/>
        </w:rPr>
        <w:t xml:space="preserve">Ajánlatkérő a </w:t>
      </w:r>
      <w:r w:rsidRPr="004E1BBB">
        <w:rPr>
          <w:rFonts w:ascii="Tahoma" w:hAnsi="Tahoma" w:cs="Tahoma"/>
          <w:b/>
          <w:sz w:val="21"/>
          <w:szCs w:val="21"/>
        </w:rPr>
        <w:t xml:space="preserve">2. </w:t>
      </w:r>
      <w:r>
        <w:rPr>
          <w:rFonts w:ascii="Tahoma" w:hAnsi="Tahoma" w:cs="Tahoma"/>
          <w:b/>
          <w:sz w:val="21"/>
          <w:szCs w:val="21"/>
        </w:rPr>
        <w:t>é</w:t>
      </w:r>
      <w:r w:rsidRPr="004E1BBB">
        <w:rPr>
          <w:rFonts w:ascii="Tahoma" w:hAnsi="Tahoma" w:cs="Tahoma"/>
          <w:b/>
          <w:sz w:val="21"/>
          <w:szCs w:val="21"/>
        </w:rPr>
        <w:t>rtékelési</w:t>
      </w:r>
      <w:r w:rsidRPr="003C648A">
        <w:rPr>
          <w:rFonts w:ascii="Tahoma" w:hAnsi="Tahoma" w:cs="Tahoma"/>
          <w:sz w:val="21"/>
          <w:szCs w:val="21"/>
        </w:rPr>
        <w:t xml:space="preserve"> </w:t>
      </w:r>
      <w:r w:rsidRPr="003C648A">
        <w:rPr>
          <w:rFonts w:ascii="Tahoma" w:hAnsi="Tahoma" w:cs="Tahoma"/>
          <w:bCs/>
          <w:sz w:val="21"/>
          <w:szCs w:val="21"/>
        </w:rPr>
        <w:t xml:space="preserve">szempont </w:t>
      </w:r>
      <w:r w:rsidRPr="003C648A">
        <w:rPr>
          <w:rFonts w:ascii="Tahoma" w:hAnsi="Tahoma" w:cs="Tahoma"/>
          <w:sz w:val="21"/>
          <w:szCs w:val="21"/>
        </w:rPr>
        <w:t xml:space="preserve">esetében </w:t>
      </w:r>
      <w:r w:rsidRPr="0021165B">
        <w:rPr>
          <w:rFonts w:ascii="Tahoma" w:hAnsi="Tahoma" w:cs="Tahoma"/>
          <w:sz w:val="21"/>
          <w:szCs w:val="21"/>
          <w:lang w:eastAsia="hu-HU"/>
        </w:rPr>
        <w:t>a megajánlott számból levon</w:t>
      </w:r>
      <w:r>
        <w:rPr>
          <w:rFonts w:ascii="Tahoma" w:hAnsi="Tahoma" w:cs="Tahoma"/>
          <w:sz w:val="21"/>
          <w:szCs w:val="21"/>
          <w:lang w:eastAsia="hu-HU"/>
        </w:rPr>
        <w:t>ja a kötelezően előírt számot (36</w:t>
      </w:r>
      <w:r w:rsidRPr="0021165B">
        <w:rPr>
          <w:rFonts w:ascii="Tahoma" w:hAnsi="Tahoma" w:cs="Tahoma"/>
          <w:sz w:val="21"/>
          <w:szCs w:val="21"/>
          <w:lang w:eastAsia="hu-HU"/>
        </w:rPr>
        <w:t xml:space="preserve"> hónap) és az így kapott</w:t>
      </w:r>
      <w:r w:rsidRPr="003C648A">
        <w:rPr>
          <w:rFonts w:ascii="Tahoma" w:hAnsi="Tahoma" w:cs="Tahoma"/>
          <w:sz w:val="21"/>
          <w:szCs w:val="21"/>
        </w:rPr>
        <w:t xml:space="preserve"> legjobb ajánlatot tartalmazó ajánlatra</w:t>
      </w:r>
      <w:bookmarkStart w:id="20" w:name="_Hlk482700060"/>
      <w:r>
        <w:rPr>
          <w:rFonts w:ascii="Tahoma" w:hAnsi="Tahoma" w:cs="Tahoma"/>
          <w:sz w:val="21"/>
          <w:szCs w:val="21"/>
        </w:rPr>
        <w:t xml:space="preserve"> </w:t>
      </w:r>
      <w:r w:rsidRPr="00FD2A99">
        <w:rPr>
          <w:rFonts w:ascii="Tahoma" w:hAnsi="Tahoma" w:cs="Tahoma"/>
          <w:sz w:val="21"/>
          <w:szCs w:val="21"/>
        </w:rPr>
        <w:t>(legmagasabb többlet jótállási időtartam)</w:t>
      </w:r>
      <w:bookmarkEnd w:id="20"/>
      <w:r w:rsidRPr="003C648A">
        <w:rPr>
          <w:rFonts w:ascii="Tahoma" w:hAnsi="Tahoma" w:cs="Tahoma"/>
          <w:i/>
          <w:sz w:val="21"/>
          <w:szCs w:val="21"/>
        </w:rPr>
        <w:t xml:space="preserve"> </w:t>
      </w:r>
      <w:r w:rsidRPr="003C648A">
        <w:rPr>
          <w:rFonts w:ascii="Tahoma" w:hAnsi="Tahoma" w:cs="Tahoma"/>
          <w:sz w:val="21"/>
          <w:szCs w:val="21"/>
        </w:rPr>
        <w:t>10 pontot ad, a többi ajánlatra arányosan kevesebbet (egyenes arányosítás). A pontszámok kiszámítása során alkalmazandó képlet:</w:t>
      </w:r>
    </w:p>
    <w:p w14:paraId="305DAEAE" w14:textId="77777777" w:rsidR="00FF62ED" w:rsidRPr="004D73C1" w:rsidRDefault="00FF62ED" w:rsidP="00FF62ED">
      <w:pPr>
        <w:pStyle w:val="Listaszerbekezds"/>
        <w:suppressAutoHyphens/>
        <w:autoSpaceDE w:val="0"/>
        <w:spacing w:after="0" w:line="276" w:lineRule="auto"/>
        <w:ind w:right="150"/>
        <w:rPr>
          <w:rFonts w:ascii="Tahoma" w:eastAsia="Times New Roman" w:hAnsi="Tahoma" w:cs="Tahoma"/>
          <w:sz w:val="21"/>
          <w:szCs w:val="21"/>
          <w:lang w:eastAsia="ar-SA"/>
        </w:rPr>
      </w:pPr>
      <w:r w:rsidRPr="004D73C1">
        <w:rPr>
          <w:rFonts w:ascii="Tahoma" w:eastAsia="Times New Roman" w:hAnsi="Tahoma" w:cs="Tahoma"/>
          <w:sz w:val="21"/>
          <w:szCs w:val="21"/>
          <w:lang w:eastAsia="ar-SA"/>
        </w:rPr>
        <w:t>P = (A vizsgált</w:t>
      </w:r>
      <w:r>
        <w:rPr>
          <w:rFonts w:ascii="Tahoma" w:eastAsia="Times New Roman" w:hAnsi="Tahoma" w:cs="Tahoma"/>
          <w:sz w:val="21"/>
          <w:szCs w:val="21"/>
          <w:lang w:eastAsia="ar-SA"/>
        </w:rPr>
        <w:t xml:space="preserve"> /</w:t>
      </w:r>
      <w:r w:rsidRPr="00AA7E1D">
        <w:rPr>
          <w:rFonts w:ascii="Tahoma" w:eastAsia="Times New Roman" w:hAnsi="Tahoma" w:cs="Tahoma"/>
          <w:sz w:val="21"/>
          <w:szCs w:val="21"/>
          <w:lang w:eastAsia="ar-SA"/>
        </w:rPr>
        <w:t xml:space="preserve"> </w:t>
      </w:r>
      <w:r>
        <w:rPr>
          <w:rFonts w:ascii="Tahoma" w:eastAsia="Times New Roman" w:hAnsi="Tahoma" w:cs="Tahoma"/>
          <w:sz w:val="21"/>
          <w:szCs w:val="21"/>
          <w:lang w:eastAsia="ar-SA"/>
        </w:rPr>
        <w:t>A legjobb</w:t>
      </w:r>
      <w:r w:rsidRPr="004D73C1">
        <w:rPr>
          <w:rFonts w:ascii="Tahoma" w:eastAsia="Times New Roman" w:hAnsi="Tahoma" w:cs="Tahoma"/>
          <w:sz w:val="21"/>
          <w:szCs w:val="21"/>
          <w:lang w:eastAsia="ar-SA"/>
        </w:rPr>
        <w:t xml:space="preserve">) × (P </w:t>
      </w:r>
      <w:proofErr w:type="spellStart"/>
      <w:r w:rsidRPr="004D73C1">
        <w:rPr>
          <w:rFonts w:ascii="Tahoma" w:eastAsia="Times New Roman" w:hAnsi="Tahoma" w:cs="Tahoma"/>
          <w:sz w:val="21"/>
          <w:szCs w:val="21"/>
          <w:lang w:eastAsia="ar-SA"/>
        </w:rPr>
        <w:t>max</w:t>
      </w:r>
      <w:proofErr w:type="spellEnd"/>
      <w:r w:rsidRPr="004D73C1">
        <w:rPr>
          <w:rFonts w:ascii="Tahoma" w:eastAsia="Times New Roman" w:hAnsi="Tahoma" w:cs="Tahoma"/>
          <w:sz w:val="21"/>
          <w:szCs w:val="21"/>
          <w:lang w:eastAsia="ar-SA"/>
        </w:rPr>
        <w:t xml:space="preserve"> - P min) + P min</w:t>
      </w:r>
    </w:p>
    <w:p w14:paraId="15031950" w14:textId="77777777" w:rsidR="00FF62ED" w:rsidRPr="003670F3"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3670F3">
        <w:rPr>
          <w:rFonts w:ascii="Tahoma" w:eastAsia="Times New Roman" w:hAnsi="Tahoma" w:cs="Tahoma"/>
          <w:sz w:val="21"/>
          <w:szCs w:val="21"/>
          <w:lang w:eastAsia="ar-SA"/>
        </w:rPr>
        <w:t>ahol:</w:t>
      </w:r>
    </w:p>
    <w:p w14:paraId="32EECC35" w14:textId="77777777" w:rsidR="00FF62ED" w:rsidRPr="003670F3"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3670F3">
        <w:rPr>
          <w:rFonts w:ascii="Tahoma" w:eastAsia="Times New Roman" w:hAnsi="Tahoma" w:cs="Tahoma"/>
          <w:sz w:val="21"/>
          <w:szCs w:val="21"/>
          <w:lang w:eastAsia="ar-SA"/>
        </w:rPr>
        <w:t>P: a vizsgált ajánlati elem adott szempontra vonatkozó pontszáma</w:t>
      </w:r>
    </w:p>
    <w:p w14:paraId="0E1CE54C" w14:textId="77777777" w:rsidR="00FF62ED" w:rsidRPr="003670F3"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3670F3">
        <w:rPr>
          <w:rFonts w:ascii="Tahoma" w:eastAsia="Times New Roman" w:hAnsi="Tahoma" w:cs="Tahoma"/>
          <w:sz w:val="21"/>
          <w:szCs w:val="21"/>
          <w:lang w:eastAsia="ar-SA"/>
        </w:rPr>
        <w:t xml:space="preserve">P </w:t>
      </w:r>
      <w:proofErr w:type="spellStart"/>
      <w:r w:rsidRPr="003670F3">
        <w:rPr>
          <w:rFonts w:ascii="Tahoma" w:eastAsia="Times New Roman" w:hAnsi="Tahoma" w:cs="Tahoma"/>
          <w:sz w:val="21"/>
          <w:szCs w:val="21"/>
          <w:lang w:eastAsia="ar-SA"/>
        </w:rPr>
        <w:t>max</w:t>
      </w:r>
      <w:proofErr w:type="spellEnd"/>
      <w:r w:rsidRPr="003670F3">
        <w:rPr>
          <w:rFonts w:ascii="Tahoma" w:eastAsia="Times New Roman" w:hAnsi="Tahoma" w:cs="Tahoma"/>
          <w:sz w:val="21"/>
          <w:szCs w:val="21"/>
          <w:lang w:eastAsia="ar-SA"/>
        </w:rPr>
        <w:t>: a pontskála felső határa</w:t>
      </w:r>
    </w:p>
    <w:p w14:paraId="05955880" w14:textId="77777777" w:rsidR="00FF62ED" w:rsidRPr="003670F3"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3670F3">
        <w:rPr>
          <w:rFonts w:ascii="Tahoma" w:eastAsia="Times New Roman" w:hAnsi="Tahoma" w:cs="Tahoma"/>
          <w:sz w:val="21"/>
          <w:szCs w:val="21"/>
          <w:lang w:eastAsia="ar-SA"/>
        </w:rPr>
        <w:t>P min: a pontskála alsó határa</w:t>
      </w:r>
    </w:p>
    <w:p w14:paraId="4D70C957" w14:textId="77777777" w:rsidR="00FF62ED" w:rsidRPr="00A703E4"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3670F3">
        <w:rPr>
          <w:rFonts w:ascii="Tahoma" w:eastAsia="Times New Roman" w:hAnsi="Tahoma" w:cs="Tahoma"/>
          <w:sz w:val="21"/>
          <w:szCs w:val="21"/>
          <w:lang w:eastAsia="ar-SA"/>
        </w:rPr>
        <w:t>A legjobb: a legelőnyösebb ajánlat tartalmi eleme</w:t>
      </w:r>
      <w:bookmarkStart w:id="21" w:name="_Hlk482700074"/>
      <w:r w:rsidRPr="00A703E4">
        <w:rPr>
          <w:rFonts w:ascii="Tahoma" w:hAnsi="Tahoma" w:cs="Tahoma"/>
          <w:sz w:val="21"/>
          <w:szCs w:val="21"/>
        </w:rPr>
        <w:t xml:space="preserve"> (amennyiben a legelőnyösebb ajánlat tartalmi eleme meghaladja az ajánlati elem legkedvezőbb szintjét /24 hónap többlet jótállási időtartam/, úgy abban az esetben is 24 hónappal számol Ajánlatkérő)</w:t>
      </w:r>
      <w:bookmarkEnd w:id="21"/>
    </w:p>
    <w:p w14:paraId="7AE8FA33" w14:textId="77777777" w:rsidR="00FF62ED" w:rsidRPr="003670F3"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3670F3">
        <w:rPr>
          <w:rFonts w:ascii="Tahoma" w:eastAsia="Times New Roman" w:hAnsi="Tahoma" w:cs="Tahoma"/>
          <w:sz w:val="21"/>
          <w:szCs w:val="21"/>
          <w:lang w:eastAsia="ar-SA"/>
        </w:rPr>
        <w:t>A vizsgált: a vizsgált ajánlat tartalmi eleme</w:t>
      </w:r>
    </w:p>
    <w:p w14:paraId="56D3706F" w14:textId="77777777" w:rsidR="00FF62ED" w:rsidRPr="003C648A" w:rsidRDefault="00FF62ED" w:rsidP="00FF62ED">
      <w:pPr>
        <w:pStyle w:val="Listaszerbekezds"/>
        <w:spacing w:before="60" w:after="60"/>
        <w:ind w:left="426"/>
        <w:contextualSpacing w:val="0"/>
        <w:rPr>
          <w:rFonts w:ascii="Tahoma" w:hAnsi="Tahoma" w:cs="Tahoma"/>
          <w:sz w:val="21"/>
          <w:szCs w:val="21"/>
        </w:rPr>
      </w:pPr>
      <w:r w:rsidRPr="003C648A">
        <w:rPr>
          <w:rFonts w:ascii="Tahoma" w:hAnsi="Tahoma" w:cs="Tahoma"/>
          <w:sz w:val="21"/>
          <w:szCs w:val="21"/>
        </w:rPr>
        <w:t>Ha e módszer alkalmazásával tört pontértékek keletkeznek, akkor azokat az általános szabályoknak megfelelően két tizedesjegyre kell kerekíteni</w:t>
      </w:r>
      <w:bookmarkStart w:id="22" w:name="_Hlk482700084"/>
      <w:r>
        <w:rPr>
          <w:rFonts w:ascii="Tahoma" w:hAnsi="Tahoma" w:cs="Tahoma"/>
          <w:sz w:val="21"/>
          <w:szCs w:val="21"/>
        </w:rPr>
        <w:t>,</w:t>
      </w:r>
      <w:r>
        <w:rPr>
          <w:rFonts w:ascii="Tahoma" w:hAnsi="Tahoma" w:cs="Tahoma"/>
          <w:sz w:val="21"/>
          <w:szCs w:val="21"/>
          <w:lang w:eastAsia="ar-SA"/>
        </w:rPr>
        <w:t xml:space="preserve"> kivéve, ha pontazonosságot eredményezne </w:t>
      </w:r>
      <w:r w:rsidRPr="008F0C17">
        <w:rPr>
          <w:rFonts w:ascii="Tahoma" w:hAnsi="Tahoma" w:cs="Tahoma"/>
          <w:sz w:val="21"/>
          <w:szCs w:val="21"/>
          <w:lang w:eastAsia="ar-SA"/>
        </w:rPr>
        <w:t>(ehhez Ajánlatkérő Microsoft Excel programot fog használni a pontszámítás során).</w:t>
      </w:r>
      <w:r>
        <w:rPr>
          <w:rFonts w:ascii="Tahoma" w:hAnsi="Tahoma" w:cs="Tahoma"/>
          <w:sz w:val="21"/>
          <w:szCs w:val="21"/>
          <w:lang w:eastAsia="ar-SA"/>
        </w:rPr>
        <w:t xml:space="preserve"> Miután </w:t>
      </w:r>
      <w:r w:rsidRPr="004120C0">
        <w:rPr>
          <w:rFonts w:ascii="Tahoma" w:hAnsi="Tahoma" w:cs="Tahoma"/>
          <w:sz w:val="21"/>
          <w:szCs w:val="21"/>
          <w:lang w:eastAsia="ar-SA"/>
        </w:rPr>
        <w:t xml:space="preserve">a pontazonosság csak különböző ajánlati értékek esetén jelent problémát, </w:t>
      </w:r>
      <w:r>
        <w:rPr>
          <w:rFonts w:ascii="Tahoma" w:hAnsi="Tahoma" w:cs="Tahoma"/>
          <w:sz w:val="21"/>
          <w:szCs w:val="21"/>
          <w:lang w:eastAsia="ar-SA"/>
        </w:rPr>
        <w:t>így</w:t>
      </w:r>
      <w:r w:rsidRPr="004120C0">
        <w:rPr>
          <w:rFonts w:ascii="Tahoma" w:hAnsi="Tahoma" w:cs="Tahoma"/>
          <w:sz w:val="21"/>
          <w:szCs w:val="21"/>
          <w:lang w:eastAsia="ar-SA"/>
        </w:rPr>
        <w:t xml:space="preserve"> e</w:t>
      </w:r>
      <w:r>
        <w:rPr>
          <w:rFonts w:ascii="Tahoma" w:hAnsi="Tahoma" w:cs="Tahoma"/>
          <w:sz w:val="21"/>
          <w:szCs w:val="21"/>
          <w:lang w:eastAsia="ar-SA"/>
        </w:rPr>
        <w:t>bben az esetben addig a tizedes</w:t>
      </w:r>
      <w:r w:rsidRPr="004120C0">
        <w:rPr>
          <w:rFonts w:ascii="Tahoma" w:hAnsi="Tahoma" w:cs="Tahoma"/>
          <w:sz w:val="21"/>
          <w:szCs w:val="21"/>
          <w:lang w:eastAsia="ar-SA"/>
        </w:rPr>
        <w:t>jegyig kell kerekíteni, ahol különbség tapasztalható és ilyen esetben minden a</w:t>
      </w:r>
      <w:r>
        <w:rPr>
          <w:rFonts w:ascii="Tahoma" w:hAnsi="Tahoma" w:cs="Tahoma"/>
          <w:sz w:val="21"/>
          <w:szCs w:val="21"/>
          <w:lang w:eastAsia="ar-SA"/>
        </w:rPr>
        <w:t>jánlat esetében eddig a tizedes</w:t>
      </w:r>
      <w:r w:rsidRPr="004120C0">
        <w:rPr>
          <w:rFonts w:ascii="Tahoma" w:hAnsi="Tahoma" w:cs="Tahoma"/>
          <w:sz w:val="21"/>
          <w:szCs w:val="21"/>
          <w:lang w:eastAsia="ar-SA"/>
        </w:rPr>
        <w:t>jegyig történik a kerekítés</w:t>
      </w:r>
      <w:bookmarkEnd w:id="22"/>
      <w:r w:rsidRPr="003C648A">
        <w:rPr>
          <w:rFonts w:ascii="Tahoma" w:hAnsi="Tahoma" w:cs="Tahoma"/>
          <w:sz w:val="21"/>
          <w:szCs w:val="21"/>
        </w:rPr>
        <w:t>.</w:t>
      </w:r>
    </w:p>
    <w:p w14:paraId="088D408C" w14:textId="77777777" w:rsidR="00FF62ED" w:rsidRPr="003C648A" w:rsidRDefault="00FF62ED" w:rsidP="00FF62ED">
      <w:pPr>
        <w:spacing w:before="60" w:after="60" w:line="240" w:lineRule="auto"/>
        <w:ind w:left="426"/>
        <w:rPr>
          <w:rFonts w:ascii="Tahoma" w:hAnsi="Tahoma" w:cs="Tahoma"/>
          <w:sz w:val="21"/>
          <w:szCs w:val="21"/>
        </w:rPr>
      </w:pPr>
    </w:p>
    <w:p w14:paraId="2DF1F5C1" w14:textId="77777777" w:rsidR="00FF62ED" w:rsidRPr="003C648A" w:rsidRDefault="00FF62ED" w:rsidP="00FF62ED">
      <w:pPr>
        <w:spacing w:before="60" w:after="60" w:line="240" w:lineRule="auto"/>
        <w:ind w:left="426"/>
        <w:jc w:val="both"/>
        <w:rPr>
          <w:rFonts w:ascii="Tahoma" w:hAnsi="Tahoma" w:cs="Tahoma"/>
          <w:sz w:val="21"/>
          <w:szCs w:val="21"/>
        </w:rPr>
      </w:pPr>
      <w:r w:rsidRPr="003C648A">
        <w:rPr>
          <w:rFonts w:ascii="Tahoma" w:hAnsi="Tahoma" w:cs="Tahoma"/>
          <w:sz w:val="21"/>
          <w:szCs w:val="21"/>
        </w:rPr>
        <w:t>Ajánlatkérő a 2. értékelési szemponttal összefüggő ajánlati elemmel kapcsolatban 60 hónapban határozza meg az ajánlati elem legkedvezőbb szintjét, amelyre és az annál még kedvezőbb vállalásokra egyaránt az értékelési ponthatár felső határával azonos számú pontot ad.</w:t>
      </w:r>
    </w:p>
    <w:p w14:paraId="366DBE1D" w14:textId="77777777" w:rsidR="00FF62ED" w:rsidRDefault="00FF62ED" w:rsidP="00FF62ED">
      <w:pPr>
        <w:spacing w:before="60" w:after="60" w:line="240" w:lineRule="auto"/>
        <w:ind w:left="426"/>
        <w:jc w:val="both"/>
        <w:rPr>
          <w:rFonts w:ascii="Tahoma" w:hAnsi="Tahoma" w:cs="Tahoma"/>
          <w:sz w:val="21"/>
          <w:szCs w:val="21"/>
        </w:rPr>
      </w:pPr>
      <w:r w:rsidRPr="003C648A">
        <w:rPr>
          <w:rFonts w:ascii="Tahoma" w:hAnsi="Tahoma" w:cs="Tahoma"/>
          <w:sz w:val="21"/>
          <w:szCs w:val="21"/>
        </w:rPr>
        <w:t xml:space="preserve">Ajánlatkérő a 2. értékelési szemponttal összefüggő ajánlati elemmel kapcsolatban meghatározza, hogy az ajánlati elem minimum értéke </w:t>
      </w:r>
      <w:r>
        <w:rPr>
          <w:rFonts w:ascii="Tahoma" w:hAnsi="Tahoma" w:cs="Tahoma"/>
          <w:sz w:val="21"/>
          <w:szCs w:val="21"/>
        </w:rPr>
        <w:t>36</w:t>
      </w:r>
      <w:r w:rsidRPr="003C648A">
        <w:rPr>
          <w:rFonts w:ascii="Tahoma" w:hAnsi="Tahoma" w:cs="Tahoma"/>
          <w:sz w:val="21"/>
          <w:szCs w:val="21"/>
        </w:rPr>
        <w:t xml:space="preserve"> hónap, ennél kedvezőtlenebb az ajánlati elem nem lehet, a minimum értéket el nem érő ajánlatokat Ajánlatkérő érvénytelenné nyilvánítja.</w:t>
      </w:r>
      <w:bookmarkStart w:id="23" w:name="_Hlk482700102"/>
      <w:r>
        <w:rPr>
          <w:rFonts w:ascii="Tahoma" w:hAnsi="Tahoma" w:cs="Tahoma"/>
          <w:sz w:val="21"/>
          <w:szCs w:val="21"/>
        </w:rPr>
        <w:t xml:space="preserve"> A 36 hónapos megajánlás (0 hónap </w:t>
      </w:r>
      <w:r w:rsidRPr="00FD2A99">
        <w:rPr>
          <w:rFonts w:ascii="Tahoma" w:hAnsi="Tahoma" w:cs="Tahoma"/>
          <w:sz w:val="21"/>
          <w:szCs w:val="21"/>
        </w:rPr>
        <w:t>többlet jótállási időtartam</w:t>
      </w:r>
      <w:r>
        <w:rPr>
          <w:rFonts w:ascii="Tahoma" w:hAnsi="Tahoma" w:cs="Tahoma"/>
          <w:sz w:val="21"/>
          <w:szCs w:val="21"/>
        </w:rPr>
        <w:t>) 0 pontot kap.</w:t>
      </w:r>
    </w:p>
    <w:p w14:paraId="2B231F93" w14:textId="77777777" w:rsidR="00FF62ED" w:rsidRDefault="00FF62ED" w:rsidP="00FF62ED">
      <w:pPr>
        <w:spacing w:before="60" w:after="60" w:line="240" w:lineRule="auto"/>
        <w:ind w:left="426"/>
        <w:jc w:val="both"/>
        <w:rPr>
          <w:rFonts w:ascii="Tahoma" w:hAnsi="Tahoma" w:cs="Tahoma"/>
          <w:sz w:val="21"/>
          <w:szCs w:val="21"/>
        </w:rPr>
      </w:pPr>
      <w:r w:rsidRPr="00FD2A99">
        <w:rPr>
          <w:rFonts w:ascii="Tahoma" w:hAnsi="Tahoma" w:cs="Tahoma"/>
          <w:sz w:val="21"/>
          <w:szCs w:val="21"/>
        </w:rPr>
        <w:t>Amennyiben a többlet jótállási időtartam tekintetében minden ajánlat 0 hónap megajánlást tartalmaz, úgy a 2.</w:t>
      </w:r>
      <w:r w:rsidRPr="00AF18D7">
        <w:rPr>
          <w:rFonts w:ascii="Tahoma" w:hAnsi="Tahoma" w:cs="Tahoma"/>
          <w:sz w:val="21"/>
          <w:szCs w:val="21"/>
        </w:rPr>
        <w:t xml:space="preserve"> értékelési részszempont vonatkozásában minden ajánlattevő 0 pontot kap</w:t>
      </w:r>
      <w:r w:rsidRPr="005B2CA1">
        <w:rPr>
          <w:rFonts w:ascii="Tahoma" w:hAnsi="Tahoma" w:cs="Tahoma"/>
          <w:sz w:val="21"/>
          <w:szCs w:val="21"/>
        </w:rPr>
        <w:t>.</w:t>
      </w:r>
      <w:bookmarkEnd w:id="23"/>
      <w:r>
        <w:rPr>
          <w:rFonts w:ascii="Tahoma" w:hAnsi="Tahoma" w:cs="Tahoma"/>
          <w:sz w:val="21"/>
          <w:szCs w:val="21"/>
        </w:rPr>
        <w:t xml:space="preserve"> Ajánlatkérő a 36</w:t>
      </w:r>
      <w:r w:rsidRPr="00662325">
        <w:rPr>
          <w:rFonts w:ascii="Tahoma" w:hAnsi="Tahoma" w:cs="Tahoma"/>
          <w:sz w:val="21"/>
          <w:szCs w:val="21"/>
        </w:rPr>
        <w:t xml:space="preserve"> hónap és a 60 hónap közötti megajánlásokat értékeli a kötelezően előírt </w:t>
      </w:r>
      <w:r>
        <w:rPr>
          <w:rFonts w:ascii="Tahoma" w:hAnsi="Tahoma" w:cs="Tahoma"/>
          <w:sz w:val="21"/>
          <w:szCs w:val="21"/>
        </w:rPr>
        <w:t xml:space="preserve">időtartam (36 </w:t>
      </w:r>
      <w:r w:rsidRPr="00662325">
        <w:rPr>
          <w:rFonts w:ascii="Tahoma" w:hAnsi="Tahoma" w:cs="Tahoma"/>
          <w:sz w:val="21"/>
          <w:szCs w:val="21"/>
        </w:rPr>
        <w:t>hónap) levonásával.</w:t>
      </w:r>
      <w:r>
        <w:rPr>
          <w:rFonts w:ascii="Tahoma" w:hAnsi="Tahoma" w:cs="Tahoma"/>
          <w:sz w:val="21"/>
          <w:szCs w:val="21"/>
        </w:rPr>
        <w:t xml:space="preserve"> </w:t>
      </w:r>
      <w:r w:rsidRPr="00C24FBB">
        <w:rPr>
          <w:rFonts w:ascii="Tahoma" w:hAnsi="Tahoma" w:cs="Tahoma"/>
          <w:sz w:val="21"/>
          <w:szCs w:val="21"/>
        </w:rPr>
        <w:t>Ajánlattevőnek a felolvasólapon egész számot kell feltüntetnie, nem egész számú megajánlás esetén az ajánlat érvénytelen (pl. 8,5 hónap).</w:t>
      </w:r>
    </w:p>
    <w:p w14:paraId="7D7F175A" w14:textId="77777777" w:rsidR="00FF62ED" w:rsidRDefault="00FF62ED" w:rsidP="00FF62ED">
      <w:pPr>
        <w:spacing w:before="60" w:after="60" w:line="240" w:lineRule="auto"/>
        <w:ind w:left="426"/>
        <w:jc w:val="both"/>
        <w:rPr>
          <w:rFonts w:ascii="Tahoma" w:hAnsi="Tahoma" w:cs="Tahoma"/>
          <w:sz w:val="21"/>
          <w:szCs w:val="21"/>
        </w:rPr>
      </w:pPr>
    </w:p>
    <w:p w14:paraId="54E1FA7F" w14:textId="77777777" w:rsidR="000A2A9B" w:rsidRPr="00C01286" w:rsidRDefault="006504EA" w:rsidP="00C01286">
      <w:pPr>
        <w:pStyle w:val="NormlWeb"/>
        <w:tabs>
          <w:tab w:val="left" w:pos="426"/>
        </w:tabs>
        <w:spacing w:before="60" w:beforeAutospacing="0" w:after="60" w:afterAutospacing="0"/>
        <w:ind w:left="391" w:hanging="391"/>
        <w:jc w:val="both"/>
        <w:rPr>
          <w:rFonts w:ascii="Tahoma" w:hAnsi="Tahoma" w:cs="Tahoma"/>
          <w:b/>
          <w:sz w:val="21"/>
          <w:szCs w:val="21"/>
        </w:rPr>
      </w:pPr>
      <w:r w:rsidRPr="00C01286">
        <w:rPr>
          <w:rFonts w:ascii="Tahoma" w:hAnsi="Tahoma" w:cs="Tahoma"/>
          <w:b/>
          <w:sz w:val="21"/>
          <w:szCs w:val="21"/>
        </w:rPr>
        <w:t>11.</w:t>
      </w:r>
      <w:r w:rsidRPr="00C01286">
        <w:rPr>
          <w:rFonts w:ascii="Tahoma" w:hAnsi="Tahoma" w:cs="Tahoma"/>
          <w:b/>
          <w:sz w:val="21"/>
          <w:szCs w:val="21"/>
        </w:rPr>
        <w:tab/>
        <w:t>A kizáró okok</w:t>
      </w:r>
      <w:r w:rsidR="00811EDC" w:rsidRPr="00C01286">
        <w:rPr>
          <w:rFonts w:ascii="Tahoma" w:hAnsi="Tahoma" w:cs="Tahoma"/>
          <w:b/>
          <w:sz w:val="21"/>
          <w:szCs w:val="21"/>
        </w:rPr>
        <w:t xml:space="preserve"> és a megkövetelt igazolási mód:</w:t>
      </w:r>
    </w:p>
    <w:p w14:paraId="7C53CF06" w14:textId="77777777" w:rsidR="00E30083" w:rsidRPr="00E30083" w:rsidRDefault="00E30083" w:rsidP="00E30083">
      <w:pPr>
        <w:spacing w:after="0" w:line="240" w:lineRule="auto"/>
        <w:ind w:left="426" w:right="-1"/>
        <w:jc w:val="both"/>
        <w:rPr>
          <w:rFonts w:ascii="Tahoma" w:eastAsia="Times New Roman" w:hAnsi="Tahoma" w:cs="Tahoma"/>
          <w:sz w:val="21"/>
          <w:szCs w:val="21"/>
          <w:lang w:eastAsia="hu-HU"/>
        </w:rPr>
      </w:pPr>
      <w:bookmarkStart w:id="24" w:name="pr56"/>
      <w:bookmarkStart w:id="25" w:name="pr302"/>
      <w:bookmarkEnd w:id="18"/>
      <w:r w:rsidRPr="00E30083">
        <w:rPr>
          <w:rFonts w:ascii="Tahoma" w:eastAsia="Times New Roman" w:hAnsi="Tahoma" w:cs="Tahoma"/>
          <w:sz w:val="21"/>
          <w:szCs w:val="21"/>
          <w:lang w:eastAsia="hu-HU"/>
        </w:rPr>
        <w:t xml:space="preserve">Az eljárásban nem lehet ajánlattevő és alvállalkozó, aki a </w:t>
      </w:r>
      <w:r w:rsidRPr="00E30083">
        <w:rPr>
          <w:rFonts w:ascii="Tahoma" w:eastAsia="Times New Roman" w:hAnsi="Tahoma" w:cs="Tahoma"/>
          <w:b/>
          <w:sz w:val="21"/>
          <w:szCs w:val="21"/>
          <w:lang w:eastAsia="hu-HU"/>
        </w:rPr>
        <w:t xml:space="preserve">Kbt. 62. § (1) bekezdés </w:t>
      </w:r>
      <w:proofErr w:type="gramStart"/>
      <w:r w:rsidRPr="00E30083">
        <w:rPr>
          <w:rFonts w:ascii="Tahoma" w:eastAsia="Times New Roman" w:hAnsi="Tahoma" w:cs="Tahoma"/>
          <w:b/>
          <w:sz w:val="21"/>
          <w:szCs w:val="21"/>
          <w:lang w:eastAsia="hu-HU"/>
        </w:rPr>
        <w:t>g)-</w:t>
      </w:r>
      <w:proofErr w:type="gramEnd"/>
      <w:r w:rsidRPr="00E30083">
        <w:rPr>
          <w:rFonts w:ascii="Tahoma" w:eastAsia="Times New Roman" w:hAnsi="Tahoma" w:cs="Tahoma"/>
          <w:b/>
          <w:sz w:val="21"/>
          <w:szCs w:val="21"/>
          <w:lang w:eastAsia="hu-HU"/>
        </w:rPr>
        <w:t>k), m) és q) pontjának</w:t>
      </w:r>
      <w:r w:rsidRPr="00E30083">
        <w:rPr>
          <w:rFonts w:ascii="Tahoma" w:eastAsia="Times New Roman" w:hAnsi="Tahoma" w:cs="Tahoma"/>
          <w:sz w:val="21"/>
          <w:szCs w:val="21"/>
          <w:lang w:eastAsia="hu-HU"/>
        </w:rPr>
        <w:t xml:space="preserve"> hatálya alá tartozik.</w:t>
      </w:r>
    </w:p>
    <w:p w14:paraId="363A00CE" w14:textId="77777777" w:rsidR="00341F53" w:rsidRPr="003C648A" w:rsidRDefault="00341F53" w:rsidP="00D40A64">
      <w:pPr>
        <w:pStyle w:val="NormlWeb"/>
        <w:spacing w:before="0" w:beforeAutospacing="0" w:after="0" w:afterAutospacing="0"/>
        <w:ind w:left="426" w:right="-1"/>
        <w:jc w:val="both"/>
        <w:rPr>
          <w:rFonts w:ascii="Tahoma" w:hAnsi="Tahoma" w:cs="Tahoma"/>
          <w:bCs/>
          <w:sz w:val="21"/>
          <w:szCs w:val="21"/>
        </w:rPr>
      </w:pPr>
    </w:p>
    <w:p w14:paraId="6A3DC0C4" w14:textId="77777777" w:rsidR="00CB0C18" w:rsidRPr="00CB0C18" w:rsidRDefault="00CB0C18" w:rsidP="00CB0C18">
      <w:pPr>
        <w:spacing w:after="0" w:line="240" w:lineRule="auto"/>
        <w:ind w:left="426" w:right="-1"/>
        <w:jc w:val="both"/>
        <w:rPr>
          <w:rFonts w:ascii="Tahoma" w:hAnsi="Tahoma" w:cs="Tahoma"/>
          <w:sz w:val="21"/>
          <w:szCs w:val="21"/>
          <w:u w:val="single"/>
        </w:rPr>
      </w:pPr>
      <w:r w:rsidRPr="00CB0C18">
        <w:rPr>
          <w:rFonts w:ascii="Tahoma" w:hAnsi="Tahoma" w:cs="Tahoma"/>
          <w:sz w:val="21"/>
          <w:szCs w:val="21"/>
          <w:u w:val="single"/>
        </w:rPr>
        <w:t>A megkövetelt igazolási mód:</w:t>
      </w:r>
    </w:p>
    <w:p w14:paraId="5E19088D" w14:textId="77777777" w:rsidR="00CB0C18" w:rsidRPr="00CB0C18" w:rsidRDefault="00CB0C18" w:rsidP="00CB0C18">
      <w:pPr>
        <w:spacing w:after="120" w:line="240" w:lineRule="auto"/>
        <w:ind w:left="425"/>
        <w:jc w:val="both"/>
        <w:rPr>
          <w:rFonts w:ascii="Tahoma" w:eastAsia="MyriadPro-Regular" w:hAnsi="Tahoma" w:cs="Tahoma"/>
          <w:sz w:val="21"/>
          <w:szCs w:val="21"/>
        </w:rPr>
      </w:pPr>
      <w:r w:rsidRPr="00CB0C18">
        <w:rPr>
          <w:rFonts w:ascii="Tahoma" w:hAnsi="Tahoma" w:cs="Tahoma"/>
          <w:sz w:val="21"/>
          <w:szCs w:val="21"/>
        </w:rPr>
        <w:t xml:space="preserve">Ajánlattevő vonatkozásában: a </w:t>
      </w:r>
      <w:r w:rsidRPr="00CB0C18">
        <w:rPr>
          <w:rFonts w:ascii="Tahoma" w:hAnsi="Tahoma" w:cs="Tahoma"/>
          <w:bCs/>
          <w:sz w:val="21"/>
          <w:szCs w:val="21"/>
        </w:rPr>
        <w:t>321/2015. (X.30.) Korm. rendelet</w:t>
      </w:r>
      <w:r w:rsidRPr="00CB0C18">
        <w:rPr>
          <w:rFonts w:ascii="Tahoma" w:hAnsi="Tahoma" w:cs="Tahoma"/>
          <w:sz w:val="21"/>
          <w:szCs w:val="21"/>
        </w:rPr>
        <w:t xml:space="preserve"> 17. § (1) bekezdése alapján az ajánlattevőnek ajánlatában egyszerű nyilatkozatot kell benyújtania arról, hogy nem tartozik a fenti kizáró okok hatálya alá, valamint a Kbt. 62. § (1) bekezdés </w:t>
      </w:r>
      <w:r w:rsidRPr="00CB0C18">
        <w:rPr>
          <w:rFonts w:ascii="Tahoma" w:hAnsi="Tahoma" w:cs="Tahoma"/>
          <w:iCs/>
          <w:sz w:val="21"/>
          <w:szCs w:val="21"/>
        </w:rPr>
        <w:t xml:space="preserve">k) </w:t>
      </w:r>
      <w:r w:rsidRPr="00CB0C18">
        <w:rPr>
          <w:rFonts w:ascii="Tahoma" w:hAnsi="Tahoma" w:cs="Tahoma"/>
          <w:sz w:val="21"/>
          <w:szCs w:val="21"/>
        </w:rPr>
        <w:t xml:space="preserve">pont </w:t>
      </w:r>
      <w:proofErr w:type="spellStart"/>
      <w:r w:rsidRPr="00CB0C18">
        <w:rPr>
          <w:rFonts w:ascii="Tahoma" w:hAnsi="Tahoma" w:cs="Tahoma"/>
          <w:iCs/>
          <w:sz w:val="21"/>
          <w:szCs w:val="21"/>
        </w:rPr>
        <w:t>kb</w:t>
      </w:r>
      <w:proofErr w:type="spellEnd"/>
      <w:r w:rsidRPr="00CB0C18">
        <w:rPr>
          <w:rFonts w:ascii="Tahoma" w:hAnsi="Tahoma" w:cs="Tahoma"/>
          <w:iCs/>
          <w:sz w:val="21"/>
          <w:szCs w:val="21"/>
        </w:rPr>
        <w:t xml:space="preserve">) </w:t>
      </w:r>
      <w:r w:rsidRPr="00CB0C18">
        <w:rPr>
          <w:rFonts w:ascii="Tahoma" w:hAnsi="Tahoma" w:cs="Tahoma"/>
          <w:sz w:val="21"/>
          <w:szCs w:val="21"/>
        </w:rPr>
        <w:t xml:space="preserve">pontját a </w:t>
      </w:r>
      <w:bookmarkStart w:id="26" w:name="pr1"/>
      <w:r w:rsidRPr="00CB0C18">
        <w:rPr>
          <w:rFonts w:ascii="Tahoma" w:hAnsi="Tahoma" w:cs="Tahoma"/>
          <w:bCs/>
          <w:sz w:val="21"/>
          <w:szCs w:val="21"/>
        </w:rPr>
        <w:t>321/2015. (X. 30.) Korm. rendelet</w:t>
      </w:r>
      <w:bookmarkEnd w:id="26"/>
      <w:r w:rsidRPr="00CB0C18">
        <w:rPr>
          <w:rFonts w:ascii="Tahoma" w:hAnsi="Tahoma" w:cs="Tahoma"/>
          <w:sz w:val="21"/>
          <w:szCs w:val="21"/>
        </w:rPr>
        <w:t xml:space="preserve"> 8. § </w:t>
      </w:r>
      <w:r w:rsidRPr="00CB0C18">
        <w:rPr>
          <w:rFonts w:ascii="Tahoma" w:hAnsi="Tahoma" w:cs="Tahoma"/>
          <w:iCs/>
          <w:sz w:val="21"/>
          <w:szCs w:val="21"/>
        </w:rPr>
        <w:t xml:space="preserve">i) </w:t>
      </w:r>
      <w:r w:rsidRPr="00CB0C18">
        <w:rPr>
          <w:rFonts w:ascii="Tahoma" w:hAnsi="Tahoma" w:cs="Tahoma"/>
          <w:sz w:val="21"/>
          <w:szCs w:val="21"/>
        </w:rPr>
        <w:t xml:space="preserve">pont </w:t>
      </w:r>
      <w:proofErr w:type="spellStart"/>
      <w:r w:rsidRPr="00CB0C18">
        <w:rPr>
          <w:rFonts w:ascii="Tahoma" w:hAnsi="Tahoma" w:cs="Tahoma"/>
          <w:iCs/>
          <w:sz w:val="21"/>
          <w:szCs w:val="21"/>
        </w:rPr>
        <w:t>ib</w:t>
      </w:r>
      <w:proofErr w:type="spellEnd"/>
      <w:r w:rsidRPr="00CB0C18">
        <w:rPr>
          <w:rFonts w:ascii="Tahoma" w:hAnsi="Tahoma" w:cs="Tahoma"/>
          <w:iCs/>
          <w:sz w:val="21"/>
          <w:szCs w:val="21"/>
        </w:rPr>
        <w:t xml:space="preserve">) </w:t>
      </w:r>
      <w:r w:rsidRPr="00CB0C18">
        <w:rPr>
          <w:rFonts w:ascii="Tahoma" w:hAnsi="Tahoma" w:cs="Tahoma"/>
          <w:sz w:val="21"/>
          <w:szCs w:val="21"/>
        </w:rPr>
        <w:t xml:space="preserve">alpontja vagy a 10. § </w:t>
      </w:r>
      <w:r w:rsidRPr="00CB0C18">
        <w:rPr>
          <w:rFonts w:ascii="Tahoma" w:hAnsi="Tahoma" w:cs="Tahoma"/>
          <w:iCs/>
          <w:sz w:val="21"/>
          <w:szCs w:val="21"/>
        </w:rPr>
        <w:t xml:space="preserve">g) </w:t>
      </w:r>
      <w:r w:rsidRPr="00CB0C18">
        <w:rPr>
          <w:rFonts w:ascii="Tahoma" w:hAnsi="Tahoma" w:cs="Tahoma"/>
          <w:sz w:val="21"/>
          <w:szCs w:val="21"/>
        </w:rPr>
        <w:t xml:space="preserve">pont </w:t>
      </w:r>
      <w:proofErr w:type="spellStart"/>
      <w:r w:rsidRPr="00CB0C18">
        <w:rPr>
          <w:rFonts w:ascii="Tahoma" w:hAnsi="Tahoma" w:cs="Tahoma"/>
          <w:iCs/>
          <w:sz w:val="21"/>
          <w:szCs w:val="21"/>
        </w:rPr>
        <w:t>gb</w:t>
      </w:r>
      <w:proofErr w:type="spellEnd"/>
      <w:r w:rsidRPr="00CB0C18">
        <w:rPr>
          <w:rFonts w:ascii="Tahoma" w:hAnsi="Tahoma" w:cs="Tahoma"/>
          <w:iCs/>
          <w:sz w:val="21"/>
          <w:szCs w:val="21"/>
        </w:rPr>
        <w:t xml:space="preserve">) </w:t>
      </w:r>
      <w:r w:rsidRPr="00CB0C18">
        <w:rPr>
          <w:rFonts w:ascii="Tahoma" w:hAnsi="Tahoma" w:cs="Tahoma"/>
          <w:sz w:val="21"/>
          <w:szCs w:val="21"/>
        </w:rPr>
        <w:t>alpontjában foglaltak szerint kell igazolnia.</w:t>
      </w:r>
    </w:p>
    <w:p w14:paraId="0169F1E7" w14:textId="77777777" w:rsidR="00CB0C18" w:rsidRPr="00CB0C18" w:rsidRDefault="00CB0C18" w:rsidP="00CB0C18">
      <w:pPr>
        <w:spacing w:after="0" w:line="240" w:lineRule="auto"/>
        <w:ind w:left="426" w:right="-1"/>
        <w:jc w:val="both"/>
        <w:rPr>
          <w:rFonts w:ascii="Tahoma" w:hAnsi="Tahoma" w:cs="Tahoma"/>
          <w:sz w:val="21"/>
          <w:szCs w:val="21"/>
        </w:rPr>
      </w:pPr>
      <w:r w:rsidRPr="00CB0C18">
        <w:rPr>
          <w:rFonts w:ascii="Tahoma" w:hAnsi="Tahoma" w:cs="Tahoma"/>
          <w:sz w:val="21"/>
          <w:szCs w:val="21"/>
        </w:rPr>
        <w:lastRenderedPageBreak/>
        <w:t xml:space="preserve">Alvállalkozó vonatkozásában: a 321/2015. (X.30.) Korm. rendelet 17. § (2) bekezdése alapján az ajánlattevő csak nyilatkozni köteles arról, hogy a szerződés teljesítéséhez nem vesz igénybe a Kbt. 62. § (1) bekezdés </w:t>
      </w:r>
      <w:proofErr w:type="gramStart"/>
      <w:r w:rsidRPr="00CB0C18">
        <w:rPr>
          <w:rFonts w:ascii="Tahoma" w:hAnsi="Tahoma" w:cs="Tahoma"/>
          <w:sz w:val="21"/>
          <w:szCs w:val="21"/>
        </w:rPr>
        <w:t>g)–</w:t>
      </w:r>
      <w:proofErr w:type="gramEnd"/>
      <w:r w:rsidRPr="00CB0C18">
        <w:rPr>
          <w:rFonts w:ascii="Tahoma" w:hAnsi="Tahoma" w:cs="Tahoma"/>
          <w:sz w:val="21"/>
          <w:szCs w:val="21"/>
        </w:rPr>
        <w:t>k), m) és q) pontja szerinti kizáró okok hatálya alá eső alvállalkozót.</w:t>
      </w:r>
    </w:p>
    <w:p w14:paraId="5871D4E0" w14:textId="77777777" w:rsidR="00CB0C18" w:rsidRPr="00CB0C18" w:rsidRDefault="00CB0C18" w:rsidP="00CB0C18">
      <w:pPr>
        <w:spacing w:after="0" w:line="240" w:lineRule="auto"/>
        <w:ind w:left="426" w:right="1"/>
        <w:jc w:val="both"/>
        <w:rPr>
          <w:rFonts w:ascii="Tahoma" w:eastAsia="Times New Roman" w:hAnsi="Tahoma" w:cs="Tahoma"/>
          <w:iCs/>
          <w:sz w:val="21"/>
          <w:szCs w:val="21"/>
          <w:lang w:eastAsia="hu-HU"/>
        </w:rPr>
      </w:pPr>
      <w:r w:rsidRPr="00CB0C18">
        <w:rPr>
          <w:rFonts w:ascii="Tahoma" w:eastAsia="Times New Roman" w:hAnsi="Tahoma" w:cs="Tahoma"/>
          <w:iCs/>
          <w:sz w:val="21"/>
          <w:szCs w:val="21"/>
          <w:lang w:eastAsia="hu-HU"/>
        </w:rPr>
        <w:t>A kizáró okok igazolásáról szóló nyilatkozat nem lehet régebbi, mint jelen felhívás megküldésének dátuma.</w:t>
      </w:r>
    </w:p>
    <w:p w14:paraId="22008ACA" w14:textId="77777777" w:rsidR="00CB0C18" w:rsidRDefault="00CB0C18" w:rsidP="00CB0C18">
      <w:pPr>
        <w:spacing w:after="0" w:line="240" w:lineRule="auto"/>
        <w:ind w:left="426" w:right="147"/>
        <w:jc w:val="both"/>
        <w:rPr>
          <w:rFonts w:ascii="Tahoma" w:eastAsia="Times New Roman" w:hAnsi="Tahoma" w:cs="Tahoma"/>
          <w:iCs/>
          <w:sz w:val="21"/>
          <w:szCs w:val="21"/>
          <w:lang w:eastAsia="hu-HU"/>
        </w:rPr>
      </w:pPr>
      <w:r w:rsidRPr="00CB0C18">
        <w:rPr>
          <w:rFonts w:ascii="Tahoma" w:eastAsia="Times New Roman" w:hAnsi="Tahoma" w:cs="Tahoma"/>
          <w:iCs/>
          <w:sz w:val="21"/>
          <w:szCs w:val="21"/>
          <w:lang w:eastAsia="hu-HU"/>
        </w:rPr>
        <w:t>Ajánlatkérő a Kbt. 74. § (1) bekezdés b) pontja alapján kizárja az eljárásból azon ajánlattevőt, alvállalkozót, aki részéről a kizáró ok az eljárás során következett be.</w:t>
      </w:r>
    </w:p>
    <w:p w14:paraId="09D93E87" w14:textId="77777777" w:rsidR="00CB0C18" w:rsidRPr="00CB0C18" w:rsidRDefault="00CB0C18" w:rsidP="00CB0C18">
      <w:pPr>
        <w:spacing w:after="0" w:line="240" w:lineRule="auto"/>
        <w:ind w:left="426" w:right="147"/>
        <w:jc w:val="both"/>
        <w:rPr>
          <w:rFonts w:ascii="Tahoma" w:eastAsia="Times New Roman" w:hAnsi="Tahoma" w:cs="Tahoma"/>
          <w:iCs/>
          <w:sz w:val="21"/>
          <w:szCs w:val="21"/>
          <w:lang w:eastAsia="hu-HU"/>
        </w:rPr>
      </w:pPr>
    </w:p>
    <w:p w14:paraId="6E407E08" w14:textId="77777777" w:rsidR="00CB0C18" w:rsidRPr="00CB0C18" w:rsidRDefault="00CB0C18" w:rsidP="00CB0C18">
      <w:pPr>
        <w:spacing w:after="0" w:line="240" w:lineRule="auto"/>
        <w:ind w:left="426" w:right="147"/>
        <w:jc w:val="both"/>
        <w:rPr>
          <w:rFonts w:ascii="Tahoma" w:eastAsia="Times New Roman" w:hAnsi="Tahoma" w:cs="Tahoma"/>
          <w:iCs/>
          <w:sz w:val="21"/>
          <w:szCs w:val="21"/>
          <w:lang w:eastAsia="hu-HU"/>
        </w:rPr>
      </w:pPr>
      <w:r w:rsidRPr="00CB0C18">
        <w:rPr>
          <w:rFonts w:ascii="Tahoma" w:eastAsia="Times New Roman" w:hAnsi="Tahoma" w:cs="Tahoma"/>
          <w:iCs/>
          <w:sz w:val="21"/>
          <w:szCs w:val="21"/>
          <w:lang w:eastAsia="hu-HU"/>
        </w:rPr>
        <w:t>Öntisztázás lehetősége: a Kbt. 64. §-a alapján.</w:t>
      </w:r>
    </w:p>
    <w:bookmarkEnd w:id="24"/>
    <w:p w14:paraId="3B2FF391" w14:textId="77777777" w:rsidR="00A93744" w:rsidRDefault="00A93744" w:rsidP="00D40A64">
      <w:pPr>
        <w:pStyle w:val="NormlWeb"/>
        <w:spacing w:before="0" w:beforeAutospacing="0" w:after="0" w:afterAutospacing="0"/>
        <w:ind w:left="426" w:right="147"/>
        <w:jc w:val="both"/>
        <w:rPr>
          <w:rFonts w:ascii="Tahoma" w:hAnsi="Tahoma" w:cs="Tahoma"/>
          <w:iCs/>
          <w:sz w:val="21"/>
          <w:szCs w:val="21"/>
        </w:rPr>
      </w:pPr>
    </w:p>
    <w:p w14:paraId="399FC27D" w14:textId="77777777" w:rsidR="00823377" w:rsidRPr="000C6A5A" w:rsidRDefault="006504EA" w:rsidP="000C6A5A">
      <w:pPr>
        <w:pStyle w:val="NormlWeb"/>
        <w:tabs>
          <w:tab w:val="left" w:pos="426"/>
        </w:tabs>
        <w:spacing w:before="60" w:beforeAutospacing="0" w:after="60" w:afterAutospacing="0"/>
        <w:ind w:left="425" w:right="147" w:hanging="425"/>
        <w:jc w:val="both"/>
        <w:rPr>
          <w:rFonts w:ascii="Tahoma" w:hAnsi="Tahoma" w:cs="Tahoma"/>
          <w:b/>
          <w:sz w:val="21"/>
          <w:szCs w:val="21"/>
        </w:rPr>
      </w:pPr>
      <w:r w:rsidRPr="00C01286">
        <w:rPr>
          <w:rFonts w:ascii="Tahoma" w:hAnsi="Tahoma" w:cs="Tahoma"/>
          <w:b/>
          <w:sz w:val="21"/>
          <w:szCs w:val="21"/>
        </w:rPr>
        <w:t>12.</w:t>
      </w:r>
      <w:r w:rsidRPr="00C01286">
        <w:rPr>
          <w:rFonts w:ascii="Tahoma" w:hAnsi="Tahoma" w:cs="Tahoma"/>
          <w:b/>
          <w:sz w:val="21"/>
          <w:szCs w:val="21"/>
        </w:rPr>
        <w:tab/>
        <w:t>Az alkalmassági követelmények, az alkalmasság megítéléséhez szükséges adatok és a megkövetelt igazolási mód:</w:t>
      </w:r>
    </w:p>
    <w:p w14:paraId="40F513D2" w14:textId="77777777" w:rsidR="00570EB0" w:rsidRPr="000C6A5A" w:rsidRDefault="00570EB0" w:rsidP="000C6A5A">
      <w:pPr>
        <w:tabs>
          <w:tab w:val="left" w:pos="426"/>
        </w:tabs>
        <w:spacing w:after="0" w:line="240" w:lineRule="auto"/>
        <w:ind w:left="425" w:right="147"/>
        <w:jc w:val="both"/>
        <w:rPr>
          <w:rFonts w:ascii="Tahoma" w:eastAsia="Times New Roman" w:hAnsi="Tahoma" w:cs="Tahoma"/>
          <w:sz w:val="21"/>
          <w:szCs w:val="21"/>
          <w:lang w:eastAsia="hu-HU"/>
        </w:rPr>
      </w:pPr>
      <w:r w:rsidRPr="00570EB0">
        <w:rPr>
          <w:rFonts w:ascii="Tahoma" w:eastAsia="Times New Roman" w:hAnsi="Tahoma" w:cs="Tahoma"/>
          <w:sz w:val="21"/>
          <w:szCs w:val="21"/>
          <w:lang w:eastAsia="hu-HU"/>
        </w:rPr>
        <w:t>Ajánlatkérő a Kbt. 115. § (1) bekezdése alapján jelen eljárásban nem ír elő alkalmassági követelményt.</w:t>
      </w:r>
    </w:p>
    <w:p w14:paraId="15063409" w14:textId="77777777" w:rsidR="00D35D3A" w:rsidRDefault="00D35D3A" w:rsidP="00D40A64">
      <w:pPr>
        <w:pStyle w:val="NormlWeb"/>
        <w:tabs>
          <w:tab w:val="left" w:pos="426"/>
        </w:tabs>
        <w:spacing w:before="0" w:beforeAutospacing="0" w:after="0" w:afterAutospacing="0"/>
        <w:ind w:left="425" w:right="147"/>
        <w:jc w:val="both"/>
        <w:rPr>
          <w:rFonts w:ascii="Tahoma" w:hAnsi="Tahoma" w:cs="Tahoma"/>
          <w:sz w:val="21"/>
          <w:szCs w:val="21"/>
        </w:rPr>
      </w:pPr>
    </w:p>
    <w:p w14:paraId="2A070175" w14:textId="1FCBADE6" w:rsidR="0010474D" w:rsidRDefault="006504EA" w:rsidP="00C01286">
      <w:pPr>
        <w:pStyle w:val="NormlWeb"/>
        <w:tabs>
          <w:tab w:val="left" w:pos="426"/>
        </w:tabs>
        <w:spacing w:before="60" w:beforeAutospacing="0" w:after="60" w:afterAutospacing="0"/>
        <w:ind w:left="425" w:right="147" w:hanging="425"/>
        <w:jc w:val="both"/>
        <w:rPr>
          <w:ins w:id="27" w:author="Kalánová Nikoleta" w:date="2018-03-27T08:59:00Z"/>
          <w:rFonts w:ascii="Tahoma" w:hAnsi="Tahoma" w:cs="Tahoma"/>
          <w:b/>
          <w:sz w:val="21"/>
          <w:szCs w:val="21"/>
        </w:rPr>
      </w:pPr>
      <w:bookmarkStart w:id="28" w:name="pr303"/>
      <w:bookmarkEnd w:id="25"/>
      <w:r w:rsidRPr="00C01286">
        <w:rPr>
          <w:rFonts w:ascii="Tahoma" w:hAnsi="Tahoma" w:cs="Tahoma"/>
          <w:b/>
          <w:iCs/>
          <w:sz w:val="21"/>
          <w:szCs w:val="21"/>
        </w:rPr>
        <w:t>13.</w:t>
      </w:r>
      <w:r w:rsidRPr="00C01286">
        <w:rPr>
          <w:rFonts w:ascii="Tahoma" w:hAnsi="Tahoma" w:cs="Tahoma"/>
          <w:b/>
          <w:iCs/>
          <w:sz w:val="21"/>
          <w:szCs w:val="21"/>
        </w:rPr>
        <w:tab/>
      </w:r>
      <w:r w:rsidRPr="00981C14">
        <w:rPr>
          <w:rFonts w:ascii="Tahoma" w:hAnsi="Tahoma" w:cs="Tahoma"/>
          <w:b/>
          <w:iCs/>
          <w:sz w:val="21"/>
          <w:szCs w:val="21"/>
        </w:rPr>
        <w:t>A</w:t>
      </w:r>
      <w:r w:rsidRPr="00981C14">
        <w:rPr>
          <w:rFonts w:ascii="Tahoma" w:hAnsi="Tahoma" w:cs="Tahoma"/>
          <w:b/>
          <w:sz w:val="21"/>
          <w:szCs w:val="21"/>
        </w:rPr>
        <w:t xml:space="preserve">jánlattételi </w:t>
      </w:r>
      <w:r w:rsidRPr="0022078E">
        <w:rPr>
          <w:rFonts w:ascii="Tahoma" w:hAnsi="Tahoma" w:cs="Tahoma"/>
          <w:b/>
          <w:sz w:val="21"/>
          <w:szCs w:val="21"/>
        </w:rPr>
        <w:t>határidő:</w:t>
      </w:r>
    </w:p>
    <w:p w14:paraId="63DB048E" w14:textId="33BBCD51" w:rsidR="005E5F48" w:rsidRPr="005E5F48" w:rsidRDefault="005E5F48" w:rsidP="00C01286">
      <w:pPr>
        <w:pStyle w:val="NormlWeb"/>
        <w:tabs>
          <w:tab w:val="left" w:pos="426"/>
        </w:tabs>
        <w:spacing w:before="60" w:beforeAutospacing="0" w:after="60" w:afterAutospacing="0"/>
        <w:ind w:left="425" w:right="147" w:hanging="425"/>
        <w:jc w:val="both"/>
        <w:rPr>
          <w:rFonts w:ascii="Tahoma" w:hAnsi="Tahoma" w:cs="Tahoma"/>
          <w:sz w:val="21"/>
          <w:szCs w:val="21"/>
        </w:rPr>
      </w:pPr>
      <w:ins w:id="29" w:author="Kalánová Nikoleta" w:date="2018-03-27T08:59:00Z">
        <w:r>
          <w:rPr>
            <w:rFonts w:ascii="Tahoma" w:hAnsi="Tahoma" w:cs="Tahoma"/>
            <w:b/>
            <w:sz w:val="21"/>
            <w:szCs w:val="21"/>
          </w:rPr>
          <w:tab/>
        </w:r>
        <w:r w:rsidRPr="005E5F48">
          <w:rPr>
            <w:rFonts w:ascii="Tahoma" w:hAnsi="Tahoma" w:cs="Tahoma"/>
            <w:sz w:val="21"/>
            <w:szCs w:val="21"/>
            <w:highlight w:val="yellow"/>
          </w:rPr>
          <w:t>2018.</w:t>
        </w:r>
      </w:ins>
      <w:ins w:id="30" w:author="Kalánová Nikoleta" w:date="2018-03-27T09:00:00Z">
        <w:r w:rsidRPr="005E5F48">
          <w:rPr>
            <w:rFonts w:ascii="Tahoma" w:hAnsi="Tahoma" w:cs="Tahoma"/>
            <w:sz w:val="21"/>
            <w:szCs w:val="21"/>
            <w:highlight w:val="yellow"/>
          </w:rPr>
          <w:t xml:space="preserve"> április 03. napja 13:30 óra</w:t>
        </w:r>
      </w:ins>
    </w:p>
    <w:p w14:paraId="69CFA437" w14:textId="210033B0" w:rsidR="001A5988" w:rsidRPr="00823377" w:rsidDel="005E5F48" w:rsidRDefault="00525147" w:rsidP="00C01286">
      <w:pPr>
        <w:pStyle w:val="NormlWeb"/>
        <w:spacing w:before="60" w:beforeAutospacing="0" w:after="60" w:afterAutospacing="0"/>
        <w:ind w:left="426" w:right="150"/>
        <w:jc w:val="both"/>
        <w:rPr>
          <w:del w:id="31" w:author="Kalánová Nikoleta" w:date="2018-03-27T08:59:00Z"/>
          <w:rFonts w:ascii="Tahoma" w:hAnsi="Tahoma" w:cs="Tahoma"/>
          <w:sz w:val="21"/>
          <w:szCs w:val="21"/>
        </w:rPr>
      </w:pPr>
      <w:del w:id="32" w:author="Kalánová Nikoleta" w:date="2018-03-27T08:59:00Z">
        <w:r w:rsidDel="005E5F48">
          <w:rPr>
            <w:rFonts w:ascii="Tahoma" w:hAnsi="Tahoma" w:cs="Tahoma"/>
            <w:sz w:val="21"/>
            <w:szCs w:val="21"/>
          </w:rPr>
          <w:delText>2018</w:delText>
        </w:r>
        <w:r w:rsidR="00615BB7" w:rsidDel="005E5F48">
          <w:rPr>
            <w:rFonts w:ascii="Tahoma" w:hAnsi="Tahoma" w:cs="Tahoma"/>
            <w:sz w:val="21"/>
            <w:szCs w:val="21"/>
          </w:rPr>
          <w:delText xml:space="preserve">. </w:delText>
        </w:r>
        <w:r w:rsidR="00E627D4" w:rsidDel="005E5F48">
          <w:rPr>
            <w:rFonts w:ascii="Tahoma" w:hAnsi="Tahoma" w:cs="Tahoma"/>
            <w:sz w:val="21"/>
            <w:szCs w:val="21"/>
          </w:rPr>
          <w:delText>március 2</w:delText>
        </w:r>
        <w:r w:rsidR="001E4BD4" w:rsidDel="005E5F48">
          <w:rPr>
            <w:rFonts w:ascii="Tahoma" w:hAnsi="Tahoma" w:cs="Tahoma"/>
            <w:sz w:val="21"/>
            <w:szCs w:val="21"/>
          </w:rPr>
          <w:delText>9</w:delText>
        </w:r>
        <w:r w:rsidR="00E627D4" w:rsidDel="005E5F48">
          <w:rPr>
            <w:rFonts w:ascii="Tahoma" w:hAnsi="Tahoma" w:cs="Tahoma"/>
            <w:sz w:val="21"/>
            <w:szCs w:val="21"/>
          </w:rPr>
          <w:delText xml:space="preserve">. napja </w:delText>
        </w:r>
        <w:r w:rsidR="00E22AD9" w:rsidDel="005E5F48">
          <w:rPr>
            <w:rFonts w:ascii="Tahoma" w:hAnsi="Tahoma" w:cs="Tahoma"/>
            <w:sz w:val="21"/>
            <w:szCs w:val="21"/>
          </w:rPr>
          <w:delText>1</w:delText>
        </w:r>
        <w:r w:rsidR="001E4BD4" w:rsidDel="005E5F48">
          <w:rPr>
            <w:rFonts w:ascii="Tahoma" w:hAnsi="Tahoma" w:cs="Tahoma"/>
            <w:sz w:val="21"/>
            <w:szCs w:val="21"/>
          </w:rPr>
          <w:delText>6</w:delText>
        </w:r>
        <w:r w:rsidR="00E22AD9" w:rsidDel="005E5F48">
          <w:rPr>
            <w:rFonts w:ascii="Tahoma" w:hAnsi="Tahoma" w:cs="Tahoma"/>
            <w:sz w:val="21"/>
            <w:szCs w:val="21"/>
          </w:rPr>
          <w:delText>:</w:delText>
        </w:r>
        <w:r w:rsidR="00E627D4" w:rsidDel="005E5F48">
          <w:rPr>
            <w:rFonts w:ascii="Tahoma" w:hAnsi="Tahoma" w:cs="Tahoma"/>
            <w:sz w:val="21"/>
            <w:szCs w:val="21"/>
          </w:rPr>
          <w:delText>3</w:delText>
        </w:r>
        <w:r w:rsidR="00E22AD9" w:rsidDel="005E5F48">
          <w:rPr>
            <w:rFonts w:ascii="Tahoma" w:hAnsi="Tahoma" w:cs="Tahoma"/>
            <w:sz w:val="21"/>
            <w:szCs w:val="21"/>
          </w:rPr>
          <w:delText>0</w:delText>
        </w:r>
        <w:r w:rsidR="00DF0BFE" w:rsidDel="005E5F48">
          <w:rPr>
            <w:rFonts w:ascii="Tahoma" w:hAnsi="Tahoma" w:cs="Tahoma"/>
            <w:sz w:val="21"/>
            <w:szCs w:val="21"/>
          </w:rPr>
          <w:delText xml:space="preserve"> óra</w:delText>
        </w:r>
      </w:del>
    </w:p>
    <w:p w14:paraId="5DDBD374" w14:textId="77777777" w:rsidR="008F6280" w:rsidRPr="00C01286" w:rsidRDefault="006504EA" w:rsidP="00C01286">
      <w:pPr>
        <w:pStyle w:val="NormlWeb"/>
        <w:spacing w:before="60" w:beforeAutospacing="0" w:after="60" w:afterAutospacing="0"/>
        <w:ind w:left="426" w:right="150"/>
        <w:jc w:val="both"/>
        <w:rPr>
          <w:rFonts w:ascii="Tahoma" w:hAnsi="Tahoma" w:cs="Tahoma"/>
          <w:sz w:val="21"/>
          <w:szCs w:val="21"/>
        </w:rPr>
      </w:pPr>
      <w:r w:rsidRPr="00C01286">
        <w:rPr>
          <w:rFonts w:ascii="Tahoma" w:hAnsi="Tahoma" w:cs="Tahoma"/>
          <w:sz w:val="21"/>
          <w:szCs w:val="21"/>
        </w:rPr>
        <w:t>Az ajánlatoknak ezen határidőig az alábbi címen rendelkezésre kell állnia, a kézbesítésből származó bárminemű késedelem az ajánlattevő felelőssége.</w:t>
      </w:r>
    </w:p>
    <w:p w14:paraId="554C048C" w14:textId="77777777" w:rsidR="000F5A74" w:rsidRPr="00B7363D" w:rsidRDefault="000F5A74" w:rsidP="00C01286">
      <w:pPr>
        <w:pStyle w:val="NormlWeb"/>
        <w:tabs>
          <w:tab w:val="left" w:pos="426"/>
        </w:tabs>
        <w:spacing w:before="60" w:beforeAutospacing="0" w:after="60" w:afterAutospacing="0"/>
        <w:ind w:left="426" w:right="150" w:hanging="426"/>
        <w:jc w:val="both"/>
        <w:rPr>
          <w:rFonts w:ascii="Tahoma" w:hAnsi="Tahoma" w:cs="Tahoma"/>
          <w:sz w:val="21"/>
          <w:szCs w:val="21"/>
        </w:rPr>
      </w:pPr>
    </w:p>
    <w:p w14:paraId="60574EEA" w14:textId="77777777" w:rsidR="0010474D" w:rsidRPr="00C01286" w:rsidRDefault="006504EA" w:rsidP="00C01286">
      <w:pPr>
        <w:pStyle w:val="NormlWeb"/>
        <w:tabs>
          <w:tab w:val="left" w:pos="426"/>
        </w:tabs>
        <w:spacing w:before="60" w:beforeAutospacing="0" w:after="60" w:afterAutospacing="0"/>
        <w:ind w:left="425" w:right="147" w:hanging="425"/>
        <w:jc w:val="both"/>
        <w:rPr>
          <w:rFonts w:ascii="Tahoma" w:hAnsi="Tahoma" w:cs="Tahoma"/>
          <w:b/>
          <w:sz w:val="21"/>
          <w:szCs w:val="21"/>
        </w:rPr>
      </w:pPr>
      <w:r w:rsidRPr="00C01286">
        <w:rPr>
          <w:rFonts w:ascii="Tahoma" w:hAnsi="Tahoma" w:cs="Tahoma"/>
          <w:b/>
          <w:sz w:val="21"/>
          <w:szCs w:val="21"/>
        </w:rPr>
        <w:t>14.</w:t>
      </w:r>
      <w:bookmarkStart w:id="33" w:name="pr304"/>
      <w:bookmarkEnd w:id="28"/>
      <w:r w:rsidRPr="00C01286">
        <w:rPr>
          <w:rFonts w:ascii="Tahoma" w:hAnsi="Tahoma" w:cs="Tahoma"/>
          <w:b/>
          <w:sz w:val="21"/>
          <w:szCs w:val="21"/>
        </w:rPr>
        <w:tab/>
        <w:t>Az ajánlat benyújtásának címe</w:t>
      </w:r>
      <w:r w:rsidR="00146936">
        <w:rPr>
          <w:rFonts w:ascii="Tahoma" w:hAnsi="Tahoma" w:cs="Tahoma"/>
          <w:b/>
          <w:sz w:val="21"/>
          <w:szCs w:val="21"/>
        </w:rPr>
        <w:t xml:space="preserve"> és módja</w:t>
      </w:r>
      <w:r w:rsidRPr="00C01286">
        <w:rPr>
          <w:rFonts w:ascii="Tahoma" w:hAnsi="Tahoma" w:cs="Tahoma"/>
          <w:b/>
          <w:sz w:val="21"/>
          <w:szCs w:val="21"/>
        </w:rPr>
        <w:t>:</w:t>
      </w:r>
    </w:p>
    <w:p w14:paraId="107B61F8" w14:textId="7930F746" w:rsidR="00401004" w:rsidRPr="00210A1B" w:rsidRDefault="00E22AD9" w:rsidP="00401004">
      <w:pPr>
        <w:spacing w:after="0" w:line="240" w:lineRule="auto"/>
        <w:ind w:left="425"/>
        <w:jc w:val="both"/>
        <w:rPr>
          <w:rFonts w:ascii="Tahoma" w:hAnsi="Tahoma" w:cs="Tahoma"/>
          <w:sz w:val="21"/>
          <w:szCs w:val="21"/>
          <w:lang w:eastAsia="zh-CN"/>
        </w:rPr>
      </w:pPr>
      <w:r>
        <w:rPr>
          <w:rFonts w:ascii="Tahoma" w:hAnsi="Tahoma" w:cs="Tahoma"/>
          <w:sz w:val="21"/>
          <w:szCs w:val="21"/>
          <w:lang w:eastAsia="zh-CN"/>
        </w:rPr>
        <w:t>ÉSZ-KER Zrt.</w:t>
      </w:r>
    </w:p>
    <w:p w14:paraId="686A1D57" w14:textId="5712CE93" w:rsidR="00401004" w:rsidRPr="00210A1B" w:rsidRDefault="00401004" w:rsidP="00401004">
      <w:pPr>
        <w:spacing w:before="60" w:after="120" w:line="240" w:lineRule="auto"/>
        <w:ind w:left="425"/>
        <w:jc w:val="both"/>
        <w:rPr>
          <w:rFonts w:ascii="Tahoma" w:hAnsi="Tahoma" w:cs="Tahoma"/>
          <w:sz w:val="21"/>
          <w:szCs w:val="21"/>
          <w:lang w:eastAsia="zh-CN"/>
        </w:rPr>
      </w:pPr>
      <w:r w:rsidRPr="00210A1B">
        <w:rPr>
          <w:rFonts w:ascii="Tahoma" w:hAnsi="Tahoma" w:cs="Tahoma"/>
          <w:sz w:val="21"/>
          <w:szCs w:val="21"/>
          <w:lang w:eastAsia="zh-CN"/>
        </w:rPr>
        <w:t>1026 Budapest, Pa</w:t>
      </w:r>
      <w:r w:rsidR="00E22AD9">
        <w:rPr>
          <w:rFonts w:ascii="Tahoma" w:hAnsi="Tahoma" w:cs="Tahoma"/>
          <w:sz w:val="21"/>
          <w:szCs w:val="21"/>
          <w:lang w:eastAsia="zh-CN"/>
        </w:rPr>
        <w:t>saréti út 83., (BBT Irodaház) I</w:t>
      </w:r>
      <w:r w:rsidRPr="00210A1B">
        <w:rPr>
          <w:rFonts w:ascii="Tahoma" w:hAnsi="Tahoma" w:cs="Tahoma"/>
          <w:sz w:val="21"/>
          <w:szCs w:val="21"/>
          <w:lang w:eastAsia="zh-CN"/>
        </w:rPr>
        <w:t>. emelet Titkárság</w:t>
      </w:r>
    </w:p>
    <w:p w14:paraId="49F47FED" w14:textId="77777777" w:rsidR="00146936" w:rsidRPr="0020548C" w:rsidRDefault="00146936" w:rsidP="00CB2BA3">
      <w:pPr>
        <w:pStyle w:val="Listaszerbekezds"/>
        <w:suppressAutoHyphens/>
        <w:autoSpaceDE w:val="0"/>
        <w:spacing w:after="0"/>
        <w:ind w:left="426" w:right="150"/>
        <w:contextualSpacing w:val="0"/>
        <w:rPr>
          <w:rFonts w:ascii="Tahoma" w:eastAsia="Times New Roman" w:hAnsi="Tahoma" w:cs="Tahoma"/>
          <w:sz w:val="21"/>
          <w:szCs w:val="21"/>
          <w:lang w:eastAsia="ar-SA"/>
        </w:rPr>
      </w:pPr>
      <w:r w:rsidRPr="0020548C">
        <w:rPr>
          <w:rFonts w:ascii="Tahoma" w:eastAsia="Times New Roman" w:hAnsi="Tahoma" w:cs="Tahoma"/>
          <w:b/>
          <w:sz w:val="21"/>
          <w:szCs w:val="21"/>
          <w:lang w:eastAsia="ar-SA"/>
        </w:rPr>
        <w:t>Formai előírások</w:t>
      </w:r>
      <w:r w:rsidRPr="0020548C">
        <w:rPr>
          <w:rFonts w:ascii="Tahoma" w:eastAsia="Times New Roman" w:hAnsi="Tahoma" w:cs="Tahoma"/>
          <w:sz w:val="21"/>
          <w:szCs w:val="21"/>
          <w:lang w:eastAsia="ar-SA"/>
        </w:rPr>
        <w:t>: az ajánlatot ajánlattevőknek nem elektronikus úton kell a jelen felhívásban és a dokumentációban meghatározott tartalmi és formai követelményeknek megfelelően elkészítenie és benyújtania:</w:t>
      </w:r>
    </w:p>
    <w:p w14:paraId="43DC8176" w14:textId="77777777" w:rsidR="00146936" w:rsidRPr="00263EE3" w:rsidRDefault="00146936" w:rsidP="00646DDF">
      <w:pPr>
        <w:widowControl w:val="0"/>
        <w:numPr>
          <w:ilvl w:val="0"/>
          <w:numId w:val="8"/>
        </w:numPr>
        <w:tabs>
          <w:tab w:val="clear" w:pos="720"/>
          <w:tab w:val="num" w:pos="0"/>
        </w:tabs>
        <w:suppressAutoHyphens/>
        <w:autoSpaceDE w:val="0"/>
        <w:spacing w:after="0" w:line="240" w:lineRule="auto"/>
        <w:ind w:right="71" w:hanging="153"/>
        <w:jc w:val="both"/>
        <w:rPr>
          <w:rFonts w:ascii="Tahoma" w:hAnsi="Tahoma" w:cs="Tahoma"/>
          <w:sz w:val="21"/>
          <w:szCs w:val="21"/>
          <w:lang w:eastAsia="ar-SA"/>
        </w:rPr>
      </w:pPr>
      <w:r w:rsidRPr="00263EE3">
        <w:rPr>
          <w:rFonts w:ascii="Tahoma" w:hAnsi="Tahoma" w:cs="Tahoma"/>
          <w:sz w:val="21"/>
          <w:szCs w:val="21"/>
          <w:lang w:eastAsia="ar-SA"/>
        </w:rPr>
        <w:t xml:space="preserve">az ajánlat eredeti példányát zsinórral, lapozhatóan össze kell fűzni, a csomót matricával az ajánlat első vagy hátsó lapjához rögzíteni, a matricát le kell bélyegezni, vagy az ajánlattevő részéről erre jogosultnak alá kell írni, </w:t>
      </w:r>
      <w:proofErr w:type="gramStart"/>
      <w:r w:rsidRPr="00263EE3">
        <w:rPr>
          <w:rFonts w:ascii="Tahoma" w:hAnsi="Tahoma" w:cs="Tahoma"/>
          <w:sz w:val="21"/>
          <w:szCs w:val="21"/>
          <w:lang w:eastAsia="ar-SA"/>
        </w:rPr>
        <w:t>úgy</w:t>
      </w:r>
      <w:proofErr w:type="gramEnd"/>
      <w:r w:rsidRPr="00263EE3">
        <w:rPr>
          <w:rFonts w:ascii="Tahoma" w:hAnsi="Tahoma" w:cs="Tahoma"/>
          <w:sz w:val="21"/>
          <w:szCs w:val="21"/>
          <w:lang w:eastAsia="ar-SA"/>
        </w:rPr>
        <w:t xml:space="preserve"> hogy a bélyegző, illetőleg az aláírás legalább egy része a matricán legyen;</w:t>
      </w:r>
    </w:p>
    <w:p w14:paraId="7D5F67F3" w14:textId="77777777" w:rsidR="00146936" w:rsidRPr="00263EE3" w:rsidRDefault="00146936" w:rsidP="00646DDF">
      <w:pPr>
        <w:widowControl w:val="0"/>
        <w:numPr>
          <w:ilvl w:val="0"/>
          <w:numId w:val="8"/>
        </w:numPr>
        <w:tabs>
          <w:tab w:val="clear" w:pos="720"/>
          <w:tab w:val="num" w:pos="0"/>
        </w:tabs>
        <w:suppressAutoHyphens/>
        <w:autoSpaceDE w:val="0"/>
        <w:spacing w:after="0" w:line="240" w:lineRule="auto"/>
        <w:ind w:right="71" w:hanging="153"/>
        <w:jc w:val="both"/>
        <w:rPr>
          <w:rFonts w:ascii="Tahoma" w:hAnsi="Tahoma" w:cs="Tahoma"/>
          <w:sz w:val="21"/>
          <w:szCs w:val="21"/>
          <w:lang w:eastAsia="ar-SA"/>
        </w:rPr>
      </w:pPr>
      <w:r w:rsidRPr="00263EE3">
        <w:rPr>
          <w:rFonts w:ascii="Tahoma" w:hAnsi="Tahoma" w:cs="Tahoma"/>
          <w:sz w:val="21"/>
          <w:szCs w:val="21"/>
          <w:lang w:eastAsia="ar-SA"/>
        </w:rPr>
        <w:t xml:space="preserve">az ajánlat oldalszámozása eggyel </w:t>
      </w:r>
      <w:proofErr w:type="spellStart"/>
      <w:r w:rsidRPr="00263EE3">
        <w:rPr>
          <w:rFonts w:ascii="Tahoma" w:hAnsi="Tahoma" w:cs="Tahoma"/>
          <w:sz w:val="21"/>
          <w:szCs w:val="21"/>
          <w:lang w:eastAsia="ar-SA"/>
        </w:rPr>
        <w:t>kezdődjön</w:t>
      </w:r>
      <w:proofErr w:type="spellEnd"/>
      <w:r w:rsidRPr="00263EE3">
        <w:rPr>
          <w:rFonts w:ascii="Tahoma" w:hAnsi="Tahoma" w:cs="Tahoma"/>
          <w:sz w:val="21"/>
          <w:szCs w:val="21"/>
          <w:lang w:eastAsia="ar-SA"/>
        </w:rPr>
        <w:t xml:space="preserve">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Ajánlatkérő a kismértékben hiányos számozást jogosult kiegészíteni, ha ez az ajánlatban való tájékozódása, illetve az ajánlatra való hivatkozása érdekében szükséges;</w:t>
      </w:r>
    </w:p>
    <w:p w14:paraId="5023DE8C" w14:textId="77777777" w:rsidR="00146936" w:rsidRPr="00263EE3" w:rsidRDefault="00146936" w:rsidP="00646DDF">
      <w:pPr>
        <w:widowControl w:val="0"/>
        <w:numPr>
          <w:ilvl w:val="0"/>
          <w:numId w:val="8"/>
        </w:numPr>
        <w:tabs>
          <w:tab w:val="clear" w:pos="720"/>
          <w:tab w:val="num" w:pos="0"/>
        </w:tabs>
        <w:suppressAutoHyphens/>
        <w:autoSpaceDE w:val="0"/>
        <w:spacing w:after="0" w:line="240" w:lineRule="auto"/>
        <w:ind w:right="71" w:hanging="153"/>
        <w:jc w:val="both"/>
        <w:rPr>
          <w:rFonts w:ascii="Tahoma" w:hAnsi="Tahoma" w:cs="Tahoma"/>
          <w:sz w:val="21"/>
          <w:szCs w:val="21"/>
          <w:lang w:eastAsia="ar-SA"/>
        </w:rPr>
      </w:pPr>
      <w:r w:rsidRPr="00263EE3">
        <w:rPr>
          <w:rFonts w:ascii="Tahoma" w:hAnsi="Tahoma" w:cs="Tahoma"/>
          <w:sz w:val="21"/>
          <w:szCs w:val="21"/>
          <w:lang w:eastAsia="ar-SA"/>
        </w:rPr>
        <w:t>az ajánlatnak az elején tartalomjegyzéket kell tartalmaznia, amely alapján az ajánlatban szereplő dokumentumok oldalszám alapján megtalálhatóak;</w:t>
      </w:r>
    </w:p>
    <w:p w14:paraId="0B1D71B6" w14:textId="78888B2E" w:rsidR="00146936" w:rsidRDefault="00146936" w:rsidP="00646DDF">
      <w:pPr>
        <w:widowControl w:val="0"/>
        <w:numPr>
          <w:ilvl w:val="0"/>
          <w:numId w:val="8"/>
        </w:numPr>
        <w:tabs>
          <w:tab w:val="clear" w:pos="720"/>
          <w:tab w:val="num" w:pos="0"/>
        </w:tabs>
        <w:suppressAutoHyphens/>
        <w:autoSpaceDE w:val="0"/>
        <w:spacing w:after="0" w:line="240" w:lineRule="auto"/>
        <w:ind w:left="714" w:right="71" w:hanging="153"/>
        <w:jc w:val="both"/>
        <w:rPr>
          <w:rFonts w:ascii="Tahoma" w:hAnsi="Tahoma" w:cs="Tahoma"/>
          <w:sz w:val="21"/>
          <w:szCs w:val="21"/>
          <w:lang w:eastAsia="ar-SA"/>
        </w:rPr>
      </w:pPr>
      <w:r w:rsidRPr="00263EE3">
        <w:rPr>
          <w:rFonts w:ascii="Tahoma" w:hAnsi="Tahoma" w:cs="Tahoma"/>
          <w:sz w:val="21"/>
          <w:szCs w:val="21"/>
          <w:lang w:eastAsia="ar-SA"/>
        </w:rPr>
        <w:t xml:space="preserve">az ajánlatot zárt csomagolásban, egy eredeti papír példányban kell beadni, és az eredetivel mindenben megegyező </w:t>
      </w:r>
      <w:r>
        <w:rPr>
          <w:rFonts w:ascii="Tahoma" w:hAnsi="Tahoma" w:cs="Tahoma"/>
          <w:sz w:val="21"/>
          <w:szCs w:val="21"/>
          <w:lang w:eastAsia="ar-SA"/>
        </w:rPr>
        <w:t>2</w:t>
      </w:r>
      <w:r w:rsidRPr="00263EE3">
        <w:rPr>
          <w:rFonts w:ascii="Tahoma" w:hAnsi="Tahoma" w:cs="Tahoma"/>
          <w:sz w:val="21"/>
          <w:szCs w:val="21"/>
          <w:lang w:eastAsia="ar-SA"/>
        </w:rPr>
        <w:t xml:space="preserve"> db elektronikus másolati példányban (ez utóbbi esetben </w:t>
      </w:r>
      <w:r w:rsidRPr="00C75E56">
        <w:rPr>
          <w:rFonts w:ascii="Tahoma" w:hAnsi="Tahoma" w:cs="Tahoma"/>
          <w:sz w:val="21"/>
          <w:szCs w:val="21"/>
        </w:rPr>
        <w:t>pendrive</w:t>
      </w:r>
      <w:r>
        <w:rPr>
          <w:rFonts w:ascii="Tahoma" w:hAnsi="Tahoma" w:cs="Tahoma"/>
          <w:sz w:val="21"/>
          <w:szCs w:val="21"/>
        </w:rPr>
        <w:t>-ot</w:t>
      </w:r>
      <w:r w:rsidRPr="00C75E56">
        <w:rPr>
          <w:rFonts w:ascii="Tahoma" w:hAnsi="Tahoma" w:cs="Tahoma"/>
          <w:sz w:val="21"/>
          <w:szCs w:val="21"/>
        </w:rPr>
        <w:t>, DVD</w:t>
      </w:r>
      <w:r>
        <w:rPr>
          <w:rFonts w:ascii="Tahoma" w:hAnsi="Tahoma" w:cs="Tahoma"/>
          <w:sz w:val="21"/>
          <w:szCs w:val="21"/>
        </w:rPr>
        <w:t>-t</w:t>
      </w:r>
      <w:r w:rsidRPr="00C75E56">
        <w:rPr>
          <w:rFonts w:ascii="Tahoma" w:hAnsi="Tahoma" w:cs="Tahoma"/>
          <w:sz w:val="21"/>
          <w:szCs w:val="21"/>
        </w:rPr>
        <w:t xml:space="preserve"> vagy CD</w:t>
      </w:r>
      <w:r>
        <w:rPr>
          <w:rFonts w:ascii="Tahoma" w:hAnsi="Tahoma" w:cs="Tahoma"/>
          <w:sz w:val="21"/>
          <w:szCs w:val="21"/>
        </w:rPr>
        <w:t>-t</w:t>
      </w:r>
      <w:r w:rsidRPr="00263EE3">
        <w:rPr>
          <w:rFonts w:ascii="Tahoma" w:hAnsi="Tahoma" w:cs="Tahoma"/>
          <w:sz w:val="21"/>
          <w:szCs w:val="21"/>
          <w:lang w:eastAsia="ar-SA"/>
        </w:rPr>
        <w:t xml:space="preserve"> kérünk az ajánlathoz mellékelni;</w:t>
      </w:r>
    </w:p>
    <w:p w14:paraId="03A00639" w14:textId="77777777" w:rsidR="00146936" w:rsidRPr="0034380F" w:rsidRDefault="00146936" w:rsidP="00646DDF">
      <w:pPr>
        <w:pStyle w:val="Listaszerbekezds"/>
        <w:numPr>
          <w:ilvl w:val="0"/>
          <w:numId w:val="8"/>
        </w:numPr>
        <w:tabs>
          <w:tab w:val="clear" w:pos="720"/>
          <w:tab w:val="num" w:pos="0"/>
        </w:tabs>
        <w:spacing w:before="0" w:after="0"/>
        <w:ind w:left="714" w:hanging="153"/>
        <w:rPr>
          <w:rFonts w:ascii="Tahoma" w:hAnsi="Tahoma" w:cs="Tahoma"/>
          <w:sz w:val="21"/>
          <w:szCs w:val="21"/>
          <w:lang w:eastAsia="ar-SA"/>
        </w:rPr>
      </w:pPr>
      <w:r w:rsidRPr="00A605DC">
        <w:rPr>
          <w:rFonts w:ascii="Tahoma" w:hAnsi="Tahoma" w:cs="Tahoma"/>
          <w:sz w:val="21"/>
          <w:szCs w:val="21"/>
          <w:lang w:eastAsia="ar-SA"/>
        </w:rPr>
        <w:t>A papír alapú és az elektronikus formátum közötti eltérés esetén a papír alapú ajánlat az irányadó.</w:t>
      </w:r>
    </w:p>
    <w:p w14:paraId="2D1B678A" w14:textId="77777777" w:rsidR="00146936" w:rsidRPr="00263EE3" w:rsidRDefault="00146936" w:rsidP="00646DDF">
      <w:pPr>
        <w:widowControl w:val="0"/>
        <w:numPr>
          <w:ilvl w:val="0"/>
          <w:numId w:val="8"/>
        </w:numPr>
        <w:tabs>
          <w:tab w:val="clear" w:pos="720"/>
          <w:tab w:val="num" w:pos="0"/>
        </w:tabs>
        <w:suppressAutoHyphens/>
        <w:autoSpaceDE w:val="0"/>
        <w:spacing w:after="0" w:line="240" w:lineRule="auto"/>
        <w:ind w:left="714" w:right="71" w:hanging="153"/>
        <w:jc w:val="both"/>
        <w:rPr>
          <w:rFonts w:ascii="Tahoma" w:hAnsi="Tahoma" w:cs="Tahoma"/>
          <w:sz w:val="21"/>
          <w:szCs w:val="21"/>
          <w:lang w:eastAsia="ar-SA"/>
        </w:rPr>
      </w:pPr>
      <w:r w:rsidRPr="00263EE3">
        <w:rPr>
          <w:rFonts w:ascii="Tahoma" w:hAnsi="Tahoma" w:cs="Tahoma"/>
          <w:sz w:val="21"/>
          <w:szCs w:val="21"/>
          <w:lang w:eastAsia="ar-SA"/>
        </w:rPr>
        <w:t>az ajánlatban lévő, minden dokumentumot (nyilatkozatot) a végén alá kell írnia az adott gazdálkodó szervezetnél erre jogosult(</w:t>
      </w:r>
      <w:proofErr w:type="spellStart"/>
      <w:r w:rsidRPr="00263EE3">
        <w:rPr>
          <w:rFonts w:ascii="Tahoma" w:hAnsi="Tahoma" w:cs="Tahoma"/>
          <w:sz w:val="21"/>
          <w:szCs w:val="21"/>
          <w:lang w:eastAsia="ar-SA"/>
        </w:rPr>
        <w:t>ak</w:t>
      </w:r>
      <w:proofErr w:type="spellEnd"/>
      <w:r w:rsidRPr="00263EE3">
        <w:rPr>
          <w:rFonts w:ascii="Tahoma" w:hAnsi="Tahoma" w:cs="Tahoma"/>
          <w:sz w:val="21"/>
          <w:szCs w:val="21"/>
          <w:lang w:eastAsia="ar-SA"/>
        </w:rPr>
        <w:t>)</w:t>
      </w:r>
      <w:proofErr w:type="spellStart"/>
      <w:r w:rsidRPr="00263EE3">
        <w:rPr>
          <w:rFonts w:ascii="Tahoma" w:hAnsi="Tahoma" w:cs="Tahoma"/>
          <w:sz w:val="21"/>
          <w:szCs w:val="21"/>
          <w:lang w:eastAsia="ar-SA"/>
        </w:rPr>
        <w:t>nak</w:t>
      </w:r>
      <w:proofErr w:type="spellEnd"/>
      <w:r w:rsidRPr="00263EE3">
        <w:rPr>
          <w:rFonts w:ascii="Tahoma" w:hAnsi="Tahoma" w:cs="Tahoma"/>
          <w:sz w:val="21"/>
          <w:szCs w:val="21"/>
          <w:lang w:eastAsia="ar-SA"/>
        </w:rPr>
        <w:t xml:space="preserve"> vagy olyan személynek, vagy személyeknek</w:t>
      </w:r>
      <w:r w:rsidR="00CA522A">
        <w:rPr>
          <w:rFonts w:ascii="Tahoma" w:hAnsi="Tahoma" w:cs="Tahoma"/>
          <w:sz w:val="21"/>
          <w:szCs w:val="21"/>
          <w:lang w:eastAsia="ar-SA"/>
        </w:rPr>
        <w:t>,</w:t>
      </w:r>
      <w:r w:rsidRPr="00263EE3">
        <w:rPr>
          <w:rFonts w:ascii="Tahoma" w:hAnsi="Tahoma" w:cs="Tahoma"/>
          <w:sz w:val="21"/>
          <w:szCs w:val="21"/>
          <w:lang w:eastAsia="ar-SA"/>
        </w:rPr>
        <w:t xml:space="preserve"> aki(k) erre a jogosult személy(</w:t>
      </w:r>
      <w:proofErr w:type="spellStart"/>
      <w:r w:rsidRPr="00263EE3">
        <w:rPr>
          <w:rFonts w:ascii="Tahoma" w:hAnsi="Tahoma" w:cs="Tahoma"/>
          <w:sz w:val="21"/>
          <w:szCs w:val="21"/>
          <w:lang w:eastAsia="ar-SA"/>
        </w:rPr>
        <w:t>ek</w:t>
      </w:r>
      <w:proofErr w:type="spellEnd"/>
      <w:r w:rsidRPr="00263EE3">
        <w:rPr>
          <w:rFonts w:ascii="Tahoma" w:hAnsi="Tahoma" w:cs="Tahoma"/>
          <w:sz w:val="21"/>
          <w:szCs w:val="21"/>
          <w:lang w:eastAsia="ar-SA"/>
        </w:rPr>
        <w:t>)</w:t>
      </w:r>
      <w:proofErr w:type="spellStart"/>
      <w:r w:rsidRPr="00263EE3">
        <w:rPr>
          <w:rFonts w:ascii="Tahoma" w:hAnsi="Tahoma" w:cs="Tahoma"/>
          <w:sz w:val="21"/>
          <w:szCs w:val="21"/>
          <w:lang w:eastAsia="ar-SA"/>
        </w:rPr>
        <w:t>től</w:t>
      </w:r>
      <w:proofErr w:type="spellEnd"/>
      <w:r w:rsidRPr="00263EE3">
        <w:rPr>
          <w:rFonts w:ascii="Tahoma" w:hAnsi="Tahoma" w:cs="Tahoma"/>
          <w:sz w:val="21"/>
          <w:szCs w:val="21"/>
          <w:lang w:eastAsia="ar-SA"/>
        </w:rPr>
        <w:t xml:space="preserve"> írásos felhatalmazást kaptak;</w:t>
      </w:r>
    </w:p>
    <w:p w14:paraId="0F5FE0C4" w14:textId="77777777" w:rsidR="00146936" w:rsidRPr="00263EE3" w:rsidRDefault="00146936" w:rsidP="00646DDF">
      <w:pPr>
        <w:widowControl w:val="0"/>
        <w:numPr>
          <w:ilvl w:val="0"/>
          <w:numId w:val="8"/>
        </w:numPr>
        <w:tabs>
          <w:tab w:val="clear" w:pos="720"/>
          <w:tab w:val="num" w:pos="0"/>
        </w:tabs>
        <w:suppressAutoHyphens/>
        <w:autoSpaceDE w:val="0"/>
        <w:spacing w:after="0" w:line="240" w:lineRule="auto"/>
        <w:ind w:right="71" w:hanging="153"/>
        <w:jc w:val="both"/>
        <w:rPr>
          <w:rFonts w:ascii="Tahoma" w:hAnsi="Tahoma" w:cs="Tahoma"/>
          <w:sz w:val="21"/>
          <w:szCs w:val="21"/>
          <w:lang w:eastAsia="ar-SA"/>
        </w:rPr>
      </w:pPr>
      <w:r w:rsidRPr="00263EE3">
        <w:rPr>
          <w:rFonts w:ascii="Tahoma" w:hAnsi="Tahoma" w:cs="Tahoma"/>
          <w:sz w:val="21"/>
          <w:szCs w:val="21"/>
          <w:lang w:eastAsia="ar-SA"/>
        </w:rPr>
        <w:t xml:space="preserve">az ajánlat minden olyan oldalát, amelyen - az ajánlat beadása előtt - módosítást hajtottak </w:t>
      </w:r>
      <w:r w:rsidRPr="00263EE3">
        <w:rPr>
          <w:rFonts w:ascii="Tahoma" w:hAnsi="Tahoma" w:cs="Tahoma"/>
          <w:sz w:val="21"/>
          <w:szCs w:val="21"/>
          <w:lang w:eastAsia="ar-SA"/>
        </w:rPr>
        <w:lastRenderedPageBreak/>
        <w:t>végre, az adott dokumentumot aláíró személynek vagy személyeknek a módosításnál is kézjeggyel kell ellátni;</w:t>
      </w:r>
    </w:p>
    <w:p w14:paraId="6C3E8B8D" w14:textId="22E4D20E" w:rsidR="00C01286" w:rsidRPr="00E276BB" w:rsidRDefault="00146936" w:rsidP="00646DDF">
      <w:pPr>
        <w:widowControl w:val="0"/>
        <w:numPr>
          <w:ilvl w:val="0"/>
          <w:numId w:val="8"/>
        </w:numPr>
        <w:autoSpaceDE w:val="0"/>
        <w:spacing w:line="240" w:lineRule="auto"/>
        <w:ind w:right="71"/>
        <w:rPr>
          <w:rFonts w:ascii="Tahoma" w:hAnsi="Tahoma" w:cs="Tahoma"/>
          <w:bCs/>
          <w:i/>
          <w:sz w:val="21"/>
          <w:szCs w:val="21"/>
        </w:rPr>
      </w:pPr>
      <w:r w:rsidRPr="002311D1">
        <w:rPr>
          <w:rFonts w:ascii="Tahoma" w:hAnsi="Tahoma" w:cs="Tahoma"/>
          <w:sz w:val="21"/>
          <w:szCs w:val="21"/>
        </w:rPr>
        <w:t xml:space="preserve">a zárt csomagon </w:t>
      </w:r>
      <w:r w:rsidR="00247FD1" w:rsidRPr="00247FD1">
        <w:rPr>
          <w:rFonts w:ascii="Tahoma" w:hAnsi="Tahoma" w:cs="Tahoma"/>
          <w:i/>
          <w:sz w:val="21"/>
          <w:szCs w:val="21"/>
        </w:rPr>
        <w:t>„Ajánlat</w:t>
      </w:r>
      <w:r w:rsidR="00401004" w:rsidRPr="00247FD1">
        <w:rPr>
          <w:rFonts w:ascii="Tahoma" w:hAnsi="Tahoma" w:cs="Tahoma"/>
          <w:i/>
          <w:sz w:val="21"/>
          <w:szCs w:val="21"/>
        </w:rPr>
        <w:t>:</w:t>
      </w:r>
      <w:r w:rsidR="00401004">
        <w:rPr>
          <w:rFonts w:ascii="Tahoma" w:hAnsi="Tahoma" w:cs="Tahoma"/>
          <w:i/>
          <w:sz w:val="21"/>
          <w:szCs w:val="21"/>
        </w:rPr>
        <w:t xml:space="preserve"> </w:t>
      </w:r>
      <w:proofErr w:type="spellStart"/>
      <w:r w:rsidR="002853E9">
        <w:rPr>
          <w:rFonts w:ascii="Tahoma" w:hAnsi="Tahoma" w:cs="Tahoma"/>
          <w:i/>
          <w:sz w:val="21"/>
          <w:szCs w:val="21"/>
        </w:rPr>
        <w:t>Insula</w:t>
      </w:r>
      <w:proofErr w:type="spellEnd"/>
      <w:r w:rsidR="002853E9">
        <w:rPr>
          <w:rFonts w:ascii="Tahoma" w:hAnsi="Tahoma" w:cs="Tahoma"/>
          <w:i/>
          <w:sz w:val="21"/>
          <w:szCs w:val="21"/>
        </w:rPr>
        <w:t xml:space="preserve"> </w:t>
      </w:r>
      <w:proofErr w:type="spellStart"/>
      <w:r w:rsidR="002853E9">
        <w:rPr>
          <w:rFonts w:ascii="Tahoma" w:hAnsi="Tahoma" w:cs="Tahoma"/>
          <w:i/>
          <w:sz w:val="21"/>
          <w:szCs w:val="21"/>
        </w:rPr>
        <w:t>Lutherana</w:t>
      </w:r>
      <w:proofErr w:type="spellEnd"/>
      <w:r w:rsidR="002853E9">
        <w:rPr>
          <w:rFonts w:ascii="Tahoma" w:hAnsi="Tahoma" w:cs="Tahoma"/>
          <w:i/>
          <w:sz w:val="21"/>
          <w:szCs w:val="21"/>
        </w:rPr>
        <w:t xml:space="preserve"> épületegyüttes Szeretetház épület felújítása- II. ütem</w:t>
      </w:r>
      <w:r w:rsidR="003C1715">
        <w:rPr>
          <w:rFonts w:ascii="Tahoma" w:hAnsi="Tahoma" w:cs="Tahoma"/>
          <w:i/>
          <w:sz w:val="21"/>
          <w:szCs w:val="21"/>
        </w:rPr>
        <w:t xml:space="preserve">, </w:t>
      </w:r>
      <w:r w:rsidR="00247FD1" w:rsidRPr="00E276BB">
        <w:rPr>
          <w:rFonts w:ascii="Tahoma" w:hAnsi="Tahoma" w:cs="Tahoma"/>
          <w:i/>
          <w:sz w:val="21"/>
          <w:szCs w:val="21"/>
        </w:rPr>
        <w:t>valamint: „Csak közbeszerzési eljárás során, az ajánlattételi hat</w:t>
      </w:r>
      <w:r w:rsidR="00D7351B" w:rsidRPr="00E276BB">
        <w:rPr>
          <w:rFonts w:ascii="Tahoma" w:hAnsi="Tahoma" w:cs="Tahoma"/>
          <w:i/>
          <w:sz w:val="21"/>
          <w:szCs w:val="21"/>
        </w:rPr>
        <w:t>áridő lejártakor bontható fel!”</w:t>
      </w:r>
      <w:r w:rsidRPr="00E276BB">
        <w:rPr>
          <w:rFonts w:ascii="Tahoma" w:hAnsi="Tahoma" w:cs="Tahoma"/>
          <w:sz w:val="21"/>
          <w:szCs w:val="21"/>
        </w:rPr>
        <w:t xml:space="preserve"> megjelölést kell feltüntetni.</w:t>
      </w:r>
    </w:p>
    <w:p w14:paraId="367CA3F3" w14:textId="77777777" w:rsidR="0010474D" w:rsidRPr="00C01286" w:rsidRDefault="006504EA" w:rsidP="00C01286">
      <w:pPr>
        <w:pStyle w:val="NormlWeb"/>
        <w:tabs>
          <w:tab w:val="left" w:pos="426"/>
        </w:tabs>
        <w:spacing w:before="60" w:beforeAutospacing="0" w:after="60" w:afterAutospacing="0"/>
        <w:ind w:left="425" w:right="147" w:hanging="425"/>
        <w:jc w:val="both"/>
        <w:rPr>
          <w:rFonts w:ascii="Tahoma" w:hAnsi="Tahoma" w:cs="Tahoma"/>
          <w:b/>
          <w:sz w:val="21"/>
          <w:szCs w:val="21"/>
        </w:rPr>
      </w:pPr>
      <w:r w:rsidRPr="00C01286">
        <w:rPr>
          <w:rFonts w:ascii="Tahoma" w:hAnsi="Tahoma" w:cs="Tahoma"/>
          <w:b/>
          <w:sz w:val="21"/>
          <w:szCs w:val="21"/>
        </w:rPr>
        <w:t>15.</w:t>
      </w:r>
      <w:bookmarkStart w:id="34" w:name="pr305"/>
      <w:bookmarkEnd w:id="33"/>
      <w:r w:rsidR="00401004">
        <w:rPr>
          <w:rFonts w:ascii="Tahoma" w:hAnsi="Tahoma" w:cs="Tahoma"/>
          <w:b/>
          <w:sz w:val="21"/>
          <w:szCs w:val="21"/>
        </w:rPr>
        <w:tab/>
        <w:t>Az ajánlattétel nyelve</w:t>
      </w:r>
    </w:p>
    <w:p w14:paraId="66AA6157" w14:textId="77777777" w:rsidR="00FE3CEC" w:rsidRPr="00C01286" w:rsidRDefault="006504EA" w:rsidP="00C01286">
      <w:pPr>
        <w:pStyle w:val="NormlWeb"/>
        <w:spacing w:before="60" w:beforeAutospacing="0" w:after="60" w:afterAutospacing="0"/>
        <w:ind w:left="426" w:right="150"/>
        <w:jc w:val="both"/>
        <w:rPr>
          <w:rFonts w:ascii="Tahoma" w:hAnsi="Tahoma" w:cs="Tahoma"/>
          <w:sz w:val="21"/>
          <w:szCs w:val="21"/>
        </w:rPr>
      </w:pPr>
      <w:r w:rsidRPr="00C01286">
        <w:rPr>
          <w:rFonts w:ascii="Tahoma" w:hAnsi="Tahoma" w:cs="Tahoma"/>
          <w:sz w:val="21"/>
          <w:szCs w:val="21"/>
        </w:rPr>
        <w:t>Magyar.</w:t>
      </w:r>
    </w:p>
    <w:p w14:paraId="31652C0F" w14:textId="77777777" w:rsidR="00A2655C" w:rsidRPr="00C01286" w:rsidRDefault="00A2655C" w:rsidP="00C01286">
      <w:pPr>
        <w:pStyle w:val="NormlWeb"/>
        <w:spacing w:before="60" w:beforeAutospacing="0" w:after="60" w:afterAutospacing="0"/>
        <w:ind w:left="426" w:right="150"/>
        <w:jc w:val="both"/>
        <w:rPr>
          <w:rFonts w:ascii="Tahoma" w:hAnsi="Tahoma" w:cs="Tahoma"/>
          <w:sz w:val="21"/>
          <w:szCs w:val="21"/>
        </w:rPr>
      </w:pPr>
      <w:r w:rsidRPr="00C01286">
        <w:rPr>
          <w:rFonts w:ascii="Tahoma" w:hAnsi="Tahoma" w:cs="Tahoma"/>
          <w:sz w:val="21"/>
          <w:szCs w:val="21"/>
        </w:rPr>
        <w:t>Az ajánlatot magyar nyelven kell beadni, más nyelven nem nyújtható be az ajánlat.</w:t>
      </w:r>
    </w:p>
    <w:p w14:paraId="1158130B" w14:textId="77777777" w:rsidR="00A2655C" w:rsidRPr="00C01286" w:rsidRDefault="00A2655C" w:rsidP="00C01286">
      <w:pPr>
        <w:pStyle w:val="NormlWeb"/>
        <w:spacing w:before="60" w:beforeAutospacing="0" w:after="60" w:afterAutospacing="0"/>
        <w:ind w:left="426"/>
        <w:jc w:val="both"/>
        <w:rPr>
          <w:rFonts w:ascii="Tahoma" w:hAnsi="Tahoma" w:cs="Tahoma"/>
          <w:sz w:val="21"/>
          <w:szCs w:val="21"/>
        </w:rPr>
      </w:pPr>
      <w:r w:rsidRPr="00C01286">
        <w:rPr>
          <w:rFonts w:ascii="Tahoma" w:hAnsi="Tahoma" w:cs="Tahoma"/>
          <w:sz w:val="21"/>
          <w:szCs w:val="21"/>
        </w:rPr>
        <w:t>Az eljárás során mindennemű levelezés és kapcsolattartás csak ezen a nyelven történik. Joghatás kiváltására csak a magyar nyelvű nyilatkozatok, okiratok alkalmasak. Abban az esetben, ha a benyújtásra kerülő igazolások vagy okiratok nyelve nem magyar, úgy az ajánlattevő köteles mellékelni a magyar nyelvű fordításokat annak szem előtt tartásával, hogy helytelen fordítás következményeit az ajánlattevőnek kell viselnie.</w:t>
      </w:r>
    </w:p>
    <w:p w14:paraId="7ADF4D6E" w14:textId="77777777" w:rsidR="002800B4" w:rsidRPr="00C01286" w:rsidRDefault="002800B4" w:rsidP="00C01286">
      <w:pPr>
        <w:pStyle w:val="NormlWeb"/>
        <w:tabs>
          <w:tab w:val="left" w:pos="426"/>
        </w:tabs>
        <w:spacing w:before="60" w:beforeAutospacing="0" w:after="60" w:afterAutospacing="0"/>
        <w:jc w:val="both"/>
        <w:rPr>
          <w:rFonts w:ascii="Tahoma" w:hAnsi="Tahoma" w:cs="Tahoma"/>
          <w:sz w:val="21"/>
          <w:szCs w:val="21"/>
        </w:rPr>
      </w:pPr>
    </w:p>
    <w:p w14:paraId="63AA7D41" w14:textId="77777777" w:rsidR="0010474D" w:rsidRPr="00C01286" w:rsidRDefault="006504EA" w:rsidP="00C01286">
      <w:pPr>
        <w:pStyle w:val="NormlWeb"/>
        <w:tabs>
          <w:tab w:val="left" w:pos="426"/>
        </w:tabs>
        <w:spacing w:before="60" w:beforeAutospacing="0" w:after="60" w:afterAutospacing="0"/>
        <w:ind w:left="420" w:hanging="420"/>
        <w:jc w:val="both"/>
        <w:rPr>
          <w:rFonts w:ascii="Tahoma" w:hAnsi="Tahoma" w:cs="Tahoma"/>
          <w:b/>
          <w:sz w:val="21"/>
          <w:szCs w:val="21"/>
        </w:rPr>
      </w:pPr>
      <w:bookmarkStart w:id="35" w:name="pr306"/>
      <w:bookmarkEnd w:id="34"/>
      <w:r w:rsidRPr="00C01286">
        <w:rPr>
          <w:rFonts w:ascii="Tahoma" w:hAnsi="Tahoma" w:cs="Tahoma"/>
          <w:b/>
          <w:sz w:val="21"/>
          <w:szCs w:val="21"/>
        </w:rPr>
        <w:t>16.</w:t>
      </w:r>
      <w:r w:rsidRPr="00C01286">
        <w:rPr>
          <w:rFonts w:ascii="Tahoma" w:hAnsi="Tahoma" w:cs="Tahoma"/>
          <w:b/>
          <w:sz w:val="21"/>
          <w:szCs w:val="21"/>
        </w:rPr>
        <w:tab/>
        <w:t>Az ajánlat(ok) felbontásának helye, ideje és az ajánlatok felbontásán jelenlétre jogosultak:</w:t>
      </w:r>
    </w:p>
    <w:p w14:paraId="1E94100A" w14:textId="6D14D8AD" w:rsidR="00D7351B" w:rsidRPr="00210A1B" w:rsidRDefault="00E22AD9" w:rsidP="00D7351B">
      <w:pPr>
        <w:spacing w:before="60" w:after="60" w:line="240" w:lineRule="auto"/>
        <w:ind w:left="426"/>
        <w:jc w:val="both"/>
        <w:rPr>
          <w:rFonts w:ascii="Tahoma" w:hAnsi="Tahoma" w:cs="Tahoma"/>
          <w:sz w:val="21"/>
          <w:szCs w:val="21"/>
          <w:lang w:eastAsia="zh-CN"/>
        </w:rPr>
      </w:pPr>
      <w:r>
        <w:rPr>
          <w:rFonts w:ascii="Tahoma" w:hAnsi="Tahoma" w:cs="Tahoma"/>
          <w:sz w:val="21"/>
          <w:szCs w:val="21"/>
          <w:lang w:eastAsia="zh-CN"/>
        </w:rPr>
        <w:t>ÉSZ-KER Zrt</w:t>
      </w:r>
      <w:r w:rsidR="00D7351B" w:rsidRPr="00210A1B">
        <w:rPr>
          <w:rFonts w:ascii="Tahoma" w:hAnsi="Tahoma" w:cs="Tahoma"/>
          <w:sz w:val="21"/>
          <w:szCs w:val="21"/>
          <w:lang w:eastAsia="zh-CN"/>
        </w:rPr>
        <w:t>.</w:t>
      </w:r>
    </w:p>
    <w:p w14:paraId="313818EA" w14:textId="61BF3247" w:rsidR="00D7351B" w:rsidRDefault="00D7351B" w:rsidP="00D7351B">
      <w:pPr>
        <w:spacing w:before="60" w:after="60" w:line="240" w:lineRule="auto"/>
        <w:ind w:left="426"/>
        <w:jc w:val="both"/>
        <w:rPr>
          <w:rFonts w:ascii="Tahoma" w:hAnsi="Tahoma" w:cs="Tahoma"/>
          <w:sz w:val="21"/>
          <w:szCs w:val="21"/>
          <w:lang w:eastAsia="zh-CN"/>
        </w:rPr>
      </w:pPr>
      <w:r w:rsidRPr="00210A1B">
        <w:rPr>
          <w:rFonts w:ascii="Tahoma" w:hAnsi="Tahoma" w:cs="Tahoma"/>
          <w:sz w:val="21"/>
          <w:szCs w:val="21"/>
          <w:lang w:eastAsia="zh-CN"/>
        </w:rPr>
        <w:t>102 Budapest, Pasaréti út 83., (BBT Irodaház) III. emelet Tárgyaló</w:t>
      </w:r>
    </w:p>
    <w:p w14:paraId="7EF8B258" w14:textId="2E28BEA2" w:rsidR="005E5F48" w:rsidRPr="00210A1B" w:rsidRDefault="005E5F48" w:rsidP="00D7351B">
      <w:pPr>
        <w:spacing w:before="60" w:after="60" w:line="240" w:lineRule="auto"/>
        <w:ind w:left="426"/>
        <w:jc w:val="both"/>
        <w:rPr>
          <w:rFonts w:ascii="Tahoma" w:hAnsi="Tahoma" w:cs="Tahoma"/>
          <w:sz w:val="21"/>
          <w:szCs w:val="21"/>
          <w:lang w:eastAsia="zh-CN"/>
        </w:rPr>
      </w:pPr>
      <w:ins w:id="36" w:author="Kalánová Nikoleta" w:date="2018-03-27T09:00:00Z">
        <w:r w:rsidRPr="005E5F48">
          <w:rPr>
            <w:rFonts w:ascii="Tahoma" w:hAnsi="Tahoma" w:cs="Tahoma"/>
            <w:sz w:val="21"/>
            <w:szCs w:val="21"/>
            <w:highlight w:val="yellow"/>
          </w:rPr>
          <w:t>2018. április 03. napja 13:30 óra</w:t>
        </w:r>
      </w:ins>
    </w:p>
    <w:p w14:paraId="29505E4C" w14:textId="7005EB82" w:rsidR="00421E61" w:rsidRPr="00823377" w:rsidDel="005E5F48" w:rsidRDefault="00421E61" w:rsidP="00421E61">
      <w:pPr>
        <w:pStyle w:val="NormlWeb"/>
        <w:spacing w:before="60" w:beforeAutospacing="0" w:after="60" w:afterAutospacing="0"/>
        <w:ind w:left="426" w:right="150"/>
        <w:jc w:val="both"/>
        <w:rPr>
          <w:del w:id="37" w:author="Kalánová Nikoleta" w:date="2018-03-27T09:00:00Z"/>
          <w:rFonts w:ascii="Tahoma" w:hAnsi="Tahoma" w:cs="Tahoma"/>
          <w:sz w:val="21"/>
          <w:szCs w:val="21"/>
        </w:rPr>
      </w:pPr>
      <w:del w:id="38" w:author="Kalánová Nikoleta" w:date="2018-03-27T09:00:00Z">
        <w:r w:rsidDel="005E5F48">
          <w:rPr>
            <w:rFonts w:ascii="Tahoma" w:hAnsi="Tahoma" w:cs="Tahoma"/>
            <w:sz w:val="21"/>
            <w:szCs w:val="21"/>
          </w:rPr>
          <w:delText>2018. március 29. napja 16:30 óra</w:delText>
        </w:r>
      </w:del>
    </w:p>
    <w:p w14:paraId="0D09080B" w14:textId="77777777" w:rsidR="00FE3CEC" w:rsidRPr="00C01286" w:rsidRDefault="00723F38" w:rsidP="00C01286">
      <w:pPr>
        <w:pStyle w:val="NormlWeb"/>
        <w:spacing w:before="60" w:beforeAutospacing="0" w:after="60" w:afterAutospacing="0"/>
        <w:ind w:left="426"/>
        <w:jc w:val="both"/>
        <w:rPr>
          <w:rFonts w:ascii="Tahoma" w:hAnsi="Tahoma" w:cs="Tahoma"/>
          <w:sz w:val="21"/>
          <w:szCs w:val="21"/>
        </w:rPr>
      </w:pPr>
      <w:r w:rsidRPr="00723F38">
        <w:rPr>
          <w:rFonts w:ascii="Tahoma" w:hAnsi="Tahoma" w:cs="Tahoma"/>
          <w:sz w:val="21"/>
          <w:szCs w:val="21"/>
        </w:rPr>
        <w:t>Az ajánlatok felbontásán jelenlétre jogosultak: A Kbt. 68. § (3) bekezdése szerinti személyek. Ajánlatkérő a bontás során a Kbt. 68. § (1); (4) és (6) bekezdései szerint jár el.</w:t>
      </w:r>
    </w:p>
    <w:p w14:paraId="2E865627" w14:textId="77777777" w:rsidR="00085810" w:rsidRPr="000B1FF3" w:rsidRDefault="00085810" w:rsidP="00C01286">
      <w:pPr>
        <w:pStyle w:val="NormlWeb"/>
        <w:tabs>
          <w:tab w:val="left" w:pos="426"/>
        </w:tabs>
        <w:spacing w:before="60" w:beforeAutospacing="0" w:after="60" w:afterAutospacing="0"/>
        <w:jc w:val="both"/>
        <w:rPr>
          <w:rFonts w:ascii="Tahoma" w:hAnsi="Tahoma" w:cs="Tahoma"/>
          <w:sz w:val="21"/>
          <w:szCs w:val="21"/>
        </w:rPr>
      </w:pPr>
    </w:p>
    <w:p w14:paraId="72A3ECEF" w14:textId="77777777" w:rsidR="0010474D" w:rsidRPr="00C01286" w:rsidRDefault="006504EA" w:rsidP="00C01286">
      <w:pPr>
        <w:pStyle w:val="NormlWeb"/>
        <w:tabs>
          <w:tab w:val="left" w:pos="426"/>
        </w:tabs>
        <w:spacing w:before="60" w:beforeAutospacing="0" w:after="60" w:afterAutospacing="0"/>
        <w:jc w:val="both"/>
        <w:rPr>
          <w:rFonts w:ascii="Tahoma" w:hAnsi="Tahoma" w:cs="Tahoma"/>
          <w:b/>
          <w:sz w:val="21"/>
          <w:szCs w:val="21"/>
        </w:rPr>
      </w:pPr>
      <w:r w:rsidRPr="00C01286">
        <w:rPr>
          <w:rFonts w:ascii="Tahoma" w:hAnsi="Tahoma" w:cs="Tahoma"/>
          <w:b/>
          <w:sz w:val="21"/>
          <w:szCs w:val="21"/>
        </w:rPr>
        <w:t>17.</w:t>
      </w:r>
      <w:bookmarkStart w:id="39" w:name="pr307"/>
      <w:bookmarkEnd w:id="35"/>
      <w:r w:rsidRPr="00C01286">
        <w:rPr>
          <w:rFonts w:ascii="Tahoma" w:hAnsi="Tahoma" w:cs="Tahoma"/>
          <w:b/>
          <w:sz w:val="21"/>
          <w:szCs w:val="21"/>
        </w:rPr>
        <w:tab/>
        <w:t>Az ajánlati kötöttség minimális időtartama:</w:t>
      </w:r>
    </w:p>
    <w:p w14:paraId="15C573B4" w14:textId="77777777" w:rsidR="008C73AD" w:rsidRPr="00C01286" w:rsidRDefault="00536D63" w:rsidP="00C01286">
      <w:pPr>
        <w:pStyle w:val="NormlWeb"/>
        <w:spacing w:before="60" w:beforeAutospacing="0" w:after="60" w:afterAutospacing="0"/>
        <w:ind w:left="426"/>
        <w:jc w:val="both"/>
        <w:rPr>
          <w:rFonts w:ascii="Tahoma" w:hAnsi="Tahoma" w:cs="Tahoma"/>
          <w:sz w:val="21"/>
          <w:szCs w:val="21"/>
        </w:rPr>
      </w:pPr>
      <w:r w:rsidRPr="00C01286">
        <w:rPr>
          <w:rFonts w:ascii="Tahoma" w:hAnsi="Tahoma" w:cs="Tahoma"/>
          <w:sz w:val="21"/>
          <w:szCs w:val="21"/>
        </w:rPr>
        <w:t>Ajánlattevő az ajánlattételi határidő lejártától számított</w:t>
      </w:r>
      <w:r w:rsidR="00943F4D">
        <w:rPr>
          <w:rFonts w:ascii="Tahoma" w:hAnsi="Tahoma" w:cs="Tahoma"/>
          <w:sz w:val="21"/>
          <w:szCs w:val="21"/>
        </w:rPr>
        <w:t xml:space="preserve"> </w:t>
      </w:r>
      <w:r w:rsidR="00943F4D" w:rsidRPr="007C07AC">
        <w:rPr>
          <w:rFonts w:ascii="Tahoma" w:hAnsi="Tahoma" w:cs="Tahoma"/>
          <w:sz w:val="21"/>
          <w:szCs w:val="21"/>
        </w:rPr>
        <w:t>6</w:t>
      </w:r>
      <w:r w:rsidR="004D3B2A" w:rsidRPr="007C07AC">
        <w:rPr>
          <w:rFonts w:ascii="Tahoma" w:hAnsi="Tahoma" w:cs="Tahoma"/>
          <w:sz w:val="21"/>
          <w:szCs w:val="21"/>
        </w:rPr>
        <w:t>0 napig</w:t>
      </w:r>
      <w:r w:rsidR="004D3B2A">
        <w:rPr>
          <w:rFonts w:ascii="Tahoma" w:hAnsi="Tahoma" w:cs="Tahoma"/>
          <w:sz w:val="21"/>
          <w:szCs w:val="21"/>
        </w:rPr>
        <w:t xml:space="preserve"> kötve van ajánlatához</w:t>
      </w:r>
      <w:r w:rsidRPr="00C01286">
        <w:rPr>
          <w:rFonts w:ascii="Tahoma" w:hAnsi="Tahoma" w:cs="Tahoma"/>
          <w:sz w:val="21"/>
          <w:szCs w:val="21"/>
        </w:rPr>
        <w:t>.</w:t>
      </w:r>
    </w:p>
    <w:p w14:paraId="52F48300" w14:textId="77777777" w:rsidR="00EB26EE" w:rsidRPr="00C01286" w:rsidRDefault="00EB26EE" w:rsidP="00C01286">
      <w:pPr>
        <w:pStyle w:val="NormlWeb"/>
        <w:tabs>
          <w:tab w:val="left" w:pos="426"/>
        </w:tabs>
        <w:spacing w:before="60" w:beforeAutospacing="0" w:after="60" w:afterAutospacing="0"/>
        <w:jc w:val="both"/>
        <w:rPr>
          <w:rFonts w:ascii="Tahoma" w:hAnsi="Tahoma" w:cs="Tahoma"/>
          <w:sz w:val="21"/>
          <w:szCs w:val="21"/>
        </w:rPr>
      </w:pPr>
    </w:p>
    <w:p w14:paraId="09528333" w14:textId="77777777" w:rsidR="0010474D" w:rsidRPr="00C01286" w:rsidRDefault="006504EA" w:rsidP="004D3B2A">
      <w:pPr>
        <w:pStyle w:val="NormlWeb"/>
        <w:tabs>
          <w:tab w:val="left" w:pos="426"/>
        </w:tabs>
        <w:spacing w:before="60" w:beforeAutospacing="0" w:after="120" w:afterAutospacing="0"/>
        <w:ind w:left="391" w:hanging="391"/>
        <w:jc w:val="both"/>
        <w:rPr>
          <w:rFonts w:ascii="Tahoma" w:hAnsi="Tahoma" w:cs="Tahoma"/>
          <w:b/>
          <w:sz w:val="21"/>
          <w:szCs w:val="21"/>
        </w:rPr>
      </w:pPr>
      <w:r w:rsidRPr="00C01286">
        <w:rPr>
          <w:rFonts w:ascii="Tahoma" w:hAnsi="Tahoma" w:cs="Tahoma"/>
          <w:b/>
          <w:sz w:val="21"/>
          <w:szCs w:val="21"/>
        </w:rPr>
        <w:t>18.</w:t>
      </w:r>
      <w:bookmarkStart w:id="40" w:name="pr309"/>
      <w:bookmarkEnd w:id="39"/>
      <w:r w:rsidRPr="00C01286">
        <w:rPr>
          <w:rStyle w:val="apple-converted-space"/>
          <w:rFonts w:ascii="Tahoma" w:hAnsi="Tahoma" w:cs="Tahoma"/>
          <w:b/>
          <w:i/>
          <w:iCs/>
          <w:sz w:val="21"/>
          <w:szCs w:val="21"/>
        </w:rPr>
        <w:tab/>
      </w:r>
      <w:r w:rsidRPr="00C01286">
        <w:rPr>
          <w:rFonts w:ascii="Tahoma" w:hAnsi="Tahoma" w:cs="Tahoma"/>
          <w:b/>
          <w:sz w:val="21"/>
          <w:szCs w:val="21"/>
        </w:rPr>
        <w:t>Az ajánlati biztosíték előírására, valamint a szerződésben megkövetelt biztosítékokra vonatkozó információ:</w:t>
      </w:r>
    </w:p>
    <w:p w14:paraId="3D7FFA18" w14:textId="77777777" w:rsidR="000D7737" w:rsidRDefault="000D7737" w:rsidP="000D7737">
      <w:pPr>
        <w:pStyle w:val="NormlWeb"/>
        <w:spacing w:before="60" w:beforeAutospacing="0" w:after="120" w:afterAutospacing="0"/>
        <w:ind w:left="426"/>
        <w:jc w:val="both"/>
        <w:rPr>
          <w:rFonts w:ascii="Tahoma" w:hAnsi="Tahoma" w:cs="Tahoma"/>
          <w:sz w:val="21"/>
          <w:szCs w:val="21"/>
        </w:rPr>
      </w:pPr>
      <w:r w:rsidRPr="00C01286">
        <w:rPr>
          <w:rFonts w:ascii="Tahoma" w:hAnsi="Tahoma" w:cs="Tahoma"/>
          <w:sz w:val="21"/>
          <w:szCs w:val="21"/>
        </w:rPr>
        <w:t xml:space="preserve">Ajánlatkérő jelen közbeszerzési </w:t>
      </w:r>
      <w:r w:rsidRPr="004F37B9">
        <w:rPr>
          <w:rFonts w:ascii="Tahoma" w:hAnsi="Tahoma" w:cs="Tahoma"/>
          <w:sz w:val="21"/>
          <w:szCs w:val="21"/>
        </w:rPr>
        <w:t>eljárásban ajánlati biztosíték</w:t>
      </w:r>
      <w:r w:rsidRPr="00C01286">
        <w:rPr>
          <w:rFonts w:ascii="Tahoma" w:hAnsi="Tahoma" w:cs="Tahoma"/>
          <w:sz w:val="21"/>
          <w:szCs w:val="21"/>
        </w:rPr>
        <w:t xml:space="preserve"> nyújtását nem követeli meg.</w:t>
      </w:r>
    </w:p>
    <w:p w14:paraId="306BDE55" w14:textId="77777777" w:rsidR="0003321B" w:rsidRDefault="0003321B" w:rsidP="000D7737">
      <w:pPr>
        <w:pStyle w:val="NormlWeb"/>
        <w:spacing w:before="60" w:beforeAutospacing="0" w:after="120" w:afterAutospacing="0"/>
        <w:ind w:left="426"/>
        <w:jc w:val="both"/>
        <w:rPr>
          <w:rFonts w:ascii="Tahoma" w:hAnsi="Tahoma" w:cs="Tahoma"/>
          <w:sz w:val="21"/>
          <w:szCs w:val="21"/>
        </w:rPr>
      </w:pPr>
    </w:p>
    <w:p w14:paraId="71AA37E4" w14:textId="77777777" w:rsidR="000D7737" w:rsidRDefault="000D7737" w:rsidP="000D7737">
      <w:pPr>
        <w:pStyle w:val="NormlWeb1"/>
        <w:tabs>
          <w:tab w:val="left" w:pos="1098"/>
          <w:tab w:val="left" w:pos="1488"/>
          <w:tab w:val="left" w:pos="1596"/>
        </w:tabs>
        <w:spacing w:before="60" w:after="60"/>
        <w:ind w:left="426"/>
        <w:jc w:val="both"/>
        <w:rPr>
          <w:rFonts w:ascii="Tahoma" w:hAnsi="Tahoma" w:cs="Tahoma"/>
          <w:sz w:val="21"/>
          <w:szCs w:val="21"/>
        </w:rPr>
      </w:pPr>
      <w:r>
        <w:rPr>
          <w:rFonts w:ascii="Tahoma" w:hAnsi="Tahoma" w:cs="Tahoma"/>
          <w:sz w:val="21"/>
          <w:szCs w:val="21"/>
        </w:rPr>
        <w:t xml:space="preserve">Nyertes Ajánlattevőt </w:t>
      </w:r>
      <w:r w:rsidRPr="00A43297">
        <w:rPr>
          <w:rFonts w:ascii="Tahoma" w:hAnsi="Tahoma" w:cs="Tahoma"/>
          <w:sz w:val="21"/>
          <w:szCs w:val="21"/>
        </w:rPr>
        <w:t xml:space="preserve">a szerződésben meghatározott kötelezettségének, feladatának késedelmes teljesítése esetén </w:t>
      </w:r>
      <w:r>
        <w:rPr>
          <w:rFonts w:ascii="Tahoma" w:hAnsi="Tahoma" w:cs="Tahoma"/>
          <w:sz w:val="21"/>
          <w:szCs w:val="21"/>
        </w:rPr>
        <w:t xml:space="preserve">– amennyiben azért felelős - </w:t>
      </w:r>
      <w:r w:rsidRPr="00943F4D">
        <w:rPr>
          <w:rFonts w:ascii="Tahoma" w:hAnsi="Tahoma" w:cs="Tahoma"/>
          <w:b/>
          <w:sz w:val="21"/>
          <w:szCs w:val="21"/>
        </w:rPr>
        <w:t>késedelmi kötbér</w:t>
      </w:r>
      <w:r w:rsidRPr="00A43297">
        <w:rPr>
          <w:rFonts w:ascii="Tahoma" w:hAnsi="Tahoma" w:cs="Tahoma"/>
          <w:sz w:val="21"/>
          <w:szCs w:val="21"/>
        </w:rPr>
        <w:t>-fizetési kötelezettség terheli</w:t>
      </w:r>
      <w:r>
        <w:rPr>
          <w:rFonts w:ascii="Tahoma" w:hAnsi="Tahoma" w:cs="Tahoma"/>
          <w:sz w:val="21"/>
          <w:szCs w:val="21"/>
        </w:rPr>
        <w:t xml:space="preserve"> a </w:t>
      </w:r>
      <w:r w:rsidRPr="008B298C">
        <w:rPr>
          <w:rFonts w:ascii="Tahoma" w:hAnsi="Tahoma" w:cs="Tahoma"/>
          <w:sz w:val="21"/>
          <w:szCs w:val="21"/>
        </w:rPr>
        <w:t>Ptk. 6:186.§</w:t>
      </w:r>
      <w:r>
        <w:rPr>
          <w:rFonts w:ascii="Tahoma" w:hAnsi="Tahoma" w:cs="Tahoma"/>
          <w:sz w:val="21"/>
          <w:szCs w:val="21"/>
        </w:rPr>
        <w:t xml:space="preserve"> alapján</w:t>
      </w:r>
      <w:r w:rsidRPr="00A43297">
        <w:rPr>
          <w:rFonts w:ascii="Tahoma" w:hAnsi="Tahoma" w:cs="Tahoma"/>
          <w:sz w:val="21"/>
          <w:szCs w:val="21"/>
        </w:rPr>
        <w:t xml:space="preserve">. A kötbér alapja </w:t>
      </w:r>
      <w:r>
        <w:rPr>
          <w:rFonts w:ascii="Tahoma" w:hAnsi="Tahoma" w:cs="Tahoma"/>
          <w:sz w:val="21"/>
          <w:szCs w:val="21"/>
        </w:rPr>
        <w:t>a</w:t>
      </w:r>
      <w:r w:rsidRPr="00A43297">
        <w:rPr>
          <w:rFonts w:ascii="Tahoma" w:hAnsi="Tahoma" w:cs="Tahoma"/>
          <w:sz w:val="21"/>
          <w:szCs w:val="21"/>
        </w:rPr>
        <w:t xml:space="preserve"> szerződés szerinti, ÁFA nélkül számított ellenszolgáltatás</w:t>
      </w:r>
      <w:r>
        <w:rPr>
          <w:rFonts w:ascii="Tahoma" w:hAnsi="Tahoma" w:cs="Tahoma"/>
          <w:sz w:val="21"/>
          <w:szCs w:val="21"/>
        </w:rPr>
        <w:t xml:space="preserve"> (vállalkozói díj)</w:t>
      </w:r>
      <w:r w:rsidRPr="00A43297">
        <w:rPr>
          <w:rFonts w:ascii="Tahoma" w:hAnsi="Tahoma" w:cs="Tahoma"/>
          <w:sz w:val="21"/>
          <w:szCs w:val="21"/>
        </w:rPr>
        <w:t>. A kötbér mértéke a késedelem mind</w:t>
      </w:r>
      <w:r>
        <w:rPr>
          <w:rFonts w:ascii="Tahoma" w:hAnsi="Tahoma" w:cs="Tahoma"/>
          <w:sz w:val="21"/>
          <w:szCs w:val="21"/>
        </w:rPr>
        <w:t>en naptári napja után napi 0,</w:t>
      </w:r>
      <w:r w:rsidR="0083116A">
        <w:rPr>
          <w:rFonts w:ascii="Tahoma" w:hAnsi="Tahoma" w:cs="Tahoma"/>
          <w:sz w:val="21"/>
          <w:szCs w:val="21"/>
        </w:rPr>
        <w:t>5</w:t>
      </w:r>
      <w:r>
        <w:rPr>
          <w:rFonts w:ascii="Tahoma" w:hAnsi="Tahoma" w:cs="Tahoma"/>
          <w:sz w:val="21"/>
          <w:szCs w:val="21"/>
        </w:rPr>
        <w:t xml:space="preserve">%-a kötbéralapra vetítetten. </w:t>
      </w:r>
      <w:r w:rsidRPr="00C85DDA">
        <w:rPr>
          <w:rFonts w:ascii="Tahoma" w:hAnsi="Tahoma" w:cs="Tahoma"/>
          <w:sz w:val="21"/>
          <w:szCs w:val="21"/>
        </w:rPr>
        <w:t xml:space="preserve">A </w:t>
      </w:r>
      <w:r w:rsidR="0083116A">
        <w:rPr>
          <w:rFonts w:ascii="Tahoma" w:hAnsi="Tahoma" w:cs="Tahoma"/>
          <w:sz w:val="21"/>
          <w:szCs w:val="21"/>
        </w:rPr>
        <w:t>2</w:t>
      </w:r>
      <w:r w:rsidRPr="00C85DDA">
        <w:rPr>
          <w:rFonts w:ascii="Tahoma" w:hAnsi="Tahoma" w:cs="Tahoma"/>
          <w:sz w:val="21"/>
          <w:szCs w:val="21"/>
        </w:rPr>
        <w:t xml:space="preserve">0 napot meghaladó késedelem esetén </w:t>
      </w:r>
      <w:r>
        <w:rPr>
          <w:rFonts w:ascii="Tahoma" w:hAnsi="Tahoma" w:cs="Tahoma"/>
          <w:sz w:val="21"/>
          <w:szCs w:val="21"/>
        </w:rPr>
        <w:t>Ajánlatkér</w:t>
      </w:r>
      <w:r w:rsidRPr="00C85DDA">
        <w:rPr>
          <w:rFonts w:ascii="Tahoma" w:hAnsi="Tahoma" w:cs="Tahoma"/>
          <w:sz w:val="21"/>
          <w:szCs w:val="21"/>
        </w:rPr>
        <w:t xml:space="preserve">ő jogosult a szerződést azonnali hatállyal felmondani/elállni, mely okán </w:t>
      </w:r>
      <w:r>
        <w:rPr>
          <w:rFonts w:ascii="Tahoma" w:hAnsi="Tahoma" w:cs="Tahoma"/>
          <w:sz w:val="21"/>
          <w:szCs w:val="21"/>
        </w:rPr>
        <w:t>ajánlattevő</w:t>
      </w:r>
      <w:r w:rsidRPr="00C85DDA">
        <w:rPr>
          <w:rFonts w:ascii="Tahoma" w:hAnsi="Tahoma" w:cs="Tahoma"/>
          <w:sz w:val="21"/>
          <w:szCs w:val="21"/>
        </w:rPr>
        <w:t xml:space="preserve"> a meghiúsulási kötbérfizetésre lesz kötelezett.</w:t>
      </w:r>
    </w:p>
    <w:p w14:paraId="2A2F297B" w14:textId="21ECABF9" w:rsidR="000D7737" w:rsidRDefault="000D7737" w:rsidP="000D7737">
      <w:pPr>
        <w:pStyle w:val="NormlWeb1"/>
        <w:tabs>
          <w:tab w:val="left" w:pos="1098"/>
          <w:tab w:val="left" w:pos="1488"/>
          <w:tab w:val="left" w:pos="1596"/>
        </w:tabs>
        <w:spacing w:before="60" w:after="120"/>
        <w:ind w:left="425"/>
        <w:jc w:val="both"/>
        <w:rPr>
          <w:rFonts w:ascii="Tahoma" w:hAnsi="Tahoma" w:cs="Tahoma"/>
          <w:sz w:val="21"/>
          <w:szCs w:val="21"/>
        </w:rPr>
      </w:pPr>
      <w:r w:rsidRPr="00943F4D">
        <w:rPr>
          <w:rFonts w:ascii="Tahoma" w:hAnsi="Tahoma" w:cs="Tahoma"/>
          <w:b/>
          <w:sz w:val="21"/>
          <w:szCs w:val="21"/>
        </w:rPr>
        <w:t>Meghiúsulási kötbér:</w:t>
      </w:r>
      <w:r w:rsidRPr="00654937">
        <w:rPr>
          <w:rFonts w:ascii="Tahoma" w:hAnsi="Tahoma" w:cs="Tahoma"/>
          <w:sz w:val="21"/>
          <w:szCs w:val="21"/>
        </w:rPr>
        <w:t xml:space="preserve"> Nyertes Ajánlattevő meghiúsulási kötbér megfizetésére köteles</w:t>
      </w:r>
      <w:r>
        <w:rPr>
          <w:rFonts w:ascii="Tahoma" w:hAnsi="Tahoma" w:cs="Tahoma"/>
          <w:sz w:val="21"/>
          <w:szCs w:val="21"/>
        </w:rPr>
        <w:t xml:space="preserve"> </w:t>
      </w:r>
      <w:r w:rsidRPr="008B298C">
        <w:rPr>
          <w:rFonts w:ascii="Tahoma" w:hAnsi="Tahoma" w:cs="Tahoma"/>
          <w:sz w:val="21"/>
          <w:szCs w:val="21"/>
        </w:rPr>
        <w:t>(Ptk. 6:186.</w:t>
      </w:r>
      <w:r>
        <w:rPr>
          <w:rFonts w:ascii="Tahoma" w:hAnsi="Tahoma" w:cs="Tahoma"/>
          <w:sz w:val="21"/>
          <w:szCs w:val="21"/>
        </w:rPr>
        <w:t xml:space="preserve"> </w:t>
      </w:r>
      <w:r w:rsidRPr="008B298C">
        <w:rPr>
          <w:rFonts w:ascii="Tahoma" w:hAnsi="Tahoma" w:cs="Tahoma"/>
          <w:sz w:val="21"/>
          <w:szCs w:val="21"/>
        </w:rPr>
        <w:t>§)</w:t>
      </w:r>
      <w:r w:rsidRPr="00654937">
        <w:rPr>
          <w:rFonts w:ascii="Tahoma" w:hAnsi="Tahoma" w:cs="Tahoma"/>
          <w:sz w:val="21"/>
          <w:szCs w:val="21"/>
        </w:rPr>
        <w:t xml:space="preserve">, ha olyan okból, amiért felelős a szerződés teljesítése meghiúsul. Meghiúsulási </w:t>
      </w:r>
      <w:r w:rsidRPr="00E72304">
        <w:rPr>
          <w:rFonts w:ascii="Tahoma" w:hAnsi="Tahoma" w:cs="Tahoma"/>
          <w:sz w:val="21"/>
          <w:szCs w:val="21"/>
        </w:rPr>
        <w:t>kötbér mértéke a</w:t>
      </w:r>
      <w:r>
        <w:rPr>
          <w:rFonts w:ascii="Tahoma" w:hAnsi="Tahoma" w:cs="Tahoma"/>
          <w:sz w:val="21"/>
          <w:szCs w:val="21"/>
        </w:rPr>
        <w:t xml:space="preserve"> </w:t>
      </w:r>
      <w:r w:rsidRPr="00E72304">
        <w:rPr>
          <w:rFonts w:ascii="Tahoma" w:hAnsi="Tahoma" w:cs="Tahoma"/>
          <w:sz w:val="21"/>
          <w:szCs w:val="21"/>
        </w:rPr>
        <w:t>teljes</w:t>
      </w:r>
      <w:r>
        <w:rPr>
          <w:rFonts w:ascii="Tahoma" w:hAnsi="Tahoma" w:cs="Tahoma"/>
          <w:sz w:val="21"/>
          <w:szCs w:val="21"/>
        </w:rPr>
        <w:t xml:space="preserve"> nettó ellenszolgáltatás (</w:t>
      </w:r>
      <w:r w:rsidR="0079026F">
        <w:rPr>
          <w:rFonts w:ascii="Tahoma" w:hAnsi="Tahoma" w:cs="Tahoma"/>
          <w:sz w:val="21"/>
          <w:szCs w:val="21"/>
        </w:rPr>
        <w:t>vállalkozói díj) 15</w:t>
      </w:r>
      <w:r w:rsidRPr="00E72304">
        <w:rPr>
          <w:rFonts w:ascii="Tahoma" w:hAnsi="Tahoma" w:cs="Tahoma"/>
          <w:sz w:val="21"/>
          <w:szCs w:val="21"/>
        </w:rPr>
        <w:t>%-a.</w:t>
      </w:r>
    </w:p>
    <w:p w14:paraId="6E570CB4" w14:textId="77777777" w:rsidR="000D7737" w:rsidRPr="000F5275" w:rsidRDefault="000D7737" w:rsidP="000D7737">
      <w:pPr>
        <w:pStyle w:val="NormlWeb1"/>
        <w:spacing w:before="60" w:after="60" w:line="240" w:lineRule="auto"/>
        <w:ind w:left="426" w:right="150"/>
        <w:jc w:val="both"/>
        <w:rPr>
          <w:rFonts w:ascii="Tahoma" w:hAnsi="Tahoma" w:cs="Tahoma"/>
          <w:sz w:val="21"/>
          <w:szCs w:val="21"/>
        </w:rPr>
      </w:pPr>
      <w:r w:rsidRPr="000F5275">
        <w:rPr>
          <w:rFonts w:ascii="Tahoma" w:hAnsi="Tahoma" w:cs="Tahoma"/>
          <w:sz w:val="21"/>
          <w:szCs w:val="21"/>
        </w:rPr>
        <w:t xml:space="preserve">Megrendelő a kötbérkövetelését írásbeli felszólítás útján érvényesítheti, melynek a Vállalkozó köteles 8 naptári napon belül maradéktalanul eleget tenni. Amennyiben a Vállalkozó a felhívás kézhezvételét követő 3 napon belül érdemi – indoklással és bizonyítékokkal alátámasztott – kimentést nem tesz, akkor a kötbérkövetelés a Vállalkozó részéről elismertnek tekinthető és ezzel beszámíthatóvá válik, a Kbt. 135.§ (6) </w:t>
      </w:r>
      <w:proofErr w:type="spellStart"/>
      <w:r w:rsidRPr="000F5275">
        <w:rPr>
          <w:rFonts w:ascii="Tahoma" w:hAnsi="Tahoma" w:cs="Tahoma"/>
          <w:sz w:val="21"/>
          <w:szCs w:val="21"/>
        </w:rPr>
        <w:t>bek</w:t>
      </w:r>
      <w:proofErr w:type="spellEnd"/>
      <w:r w:rsidRPr="000F5275">
        <w:rPr>
          <w:rFonts w:ascii="Tahoma" w:hAnsi="Tahoma" w:cs="Tahoma"/>
          <w:sz w:val="21"/>
          <w:szCs w:val="21"/>
        </w:rPr>
        <w:t>. feltételeinek teljesülése esetén</w:t>
      </w:r>
      <w:r>
        <w:rPr>
          <w:rFonts w:ascii="Tahoma" w:hAnsi="Tahoma" w:cs="Tahoma"/>
          <w:sz w:val="21"/>
          <w:szCs w:val="21"/>
        </w:rPr>
        <w:t>.</w:t>
      </w:r>
    </w:p>
    <w:p w14:paraId="1C8F3800" w14:textId="77777777" w:rsidR="000D7737" w:rsidRPr="000F5275" w:rsidRDefault="000D7737" w:rsidP="000D7737">
      <w:pPr>
        <w:pStyle w:val="NormlWeb1"/>
        <w:spacing w:before="60" w:after="60" w:line="240" w:lineRule="auto"/>
        <w:ind w:left="426" w:right="150"/>
        <w:jc w:val="both"/>
        <w:rPr>
          <w:rFonts w:ascii="Tahoma" w:hAnsi="Tahoma" w:cs="Tahoma"/>
          <w:sz w:val="21"/>
          <w:szCs w:val="21"/>
        </w:rPr>
      </w:pPr>
      <w:r w:rsidRPr="000F5275">
        <w:rPr>
          <w:rFonts w:ascii="Tahoma" w:hAnsi="Tahoma" w:cs="Tahoma"/>
          <w:sz w:val="21"/>
          <w:szCs w:val="21"/>
        </w:rPr>
        <w:t xml:space="preserve">A kötbérigények érvényesítése nem zárja ki a szerződésszegésből eredő egyéb igények </w:t>
      </w:r>
      <w:r w:rsidRPr="000F5275">
        <w:rPr>
          <w:rFonts w:ascii="Tahoma" w:hAnsi="Tahoma" w:cs="Tahoma"/>
          <w:sz w:val="21"/>
          <w:szCs w:val="21"/>
        </w:rPr>
        <w:lastRenderedPageBreak/>
        <w:t xml:space="preserve">érvényesítésének lehetőségét. A késedelmi kötbér fizetése nem mentesíti </w:t>
      </w:r>
      <w:r>
        <w:rPr>
          <w:rFonts w:ascii="Tahoma" w:hAnsi="Tahoma" w:cs="Tahoma"/>
          <w:sz w:val="21"/>
          <w:szCs w:val="21"/>
        </w:rPr>
        <w:t>Vállalkozót</w:t>
      </w:r>
      <w:r w:rsidRPr="000F5275">
        <w:rPr>
          <w:rFonts w:ascii="Tahoma" w:hAnsi="Tahoma" w:cs="Tahoma"/>
          <w:sz w:val="21"/>
          <w:szCs w:val="21"/>
        </w:rPr>
        <w:t xml:space="preserve"> a teljesítés alól.</w:t>
      </w:r>
    </w:p>
    <w:p w14:paraId="3D640CFA" w14:textId="7332D183" w:rsidR="000D7737" w:rsidRDefault="000D7737" w:rsidP="000D7737">
      <w:pPr>
        <w:pStyle w:val="NormlWeb1"/>
        <w:spacing w:before="60" w:after="60" w:line="240" w:lineRule="auto"/>
        <w:ind w:left="426" w:right="150"/>
        <w:jc w:val="both"/>
        <w:rPr>
          <w:rFonts w:ascii="Tahoma" w:hAnsi="Tahoma" w:cs="Tahoma"/>
          <w:sz w:val="21"/>
          <w:szCs w:val="21"/>
        </w:rPr>
      </w:pPr>
      <w:r>
        <w:rPr>
          <w:rFonts w:ascii="Tahoma" w:hAnsi="Tahoma" w:cs="Tahoma"/>
          <w:sz w:val="21"/>
          <w:szCs w:val="21"/>
        </w:rPr>
        <w:t>Vállalkozó</w:t>
      </w:r>
      <w:r w:rsidRPr="000F5275">
        <w:rPr>
          <w:rFonts w:ascii="Tahoma" w:hAnsi="Tahoma" w:cs="Tahoma"/>
          <w:sz w:val="21"/>
          <w:szCs w:val="21"/>
        </w:rPr>
        <w:t xml:space="preserve"> a Ptk. 6:186. § alapján mentesül a kötbérfizetési kötelezettsége alól, ha szerződésszegését kimenti.</w:t>
      </w:r>
    </w:p>
    <w:p w14:paraId="7F9C72D7" w14:textId="77777777" w:rsidR="005E2CFB" w:rsidRDefault="005E2CFB" w:rsidP="000D7737">
      <w:pPr>
        <w:pStyle w:val="NormlWeb1"/>
        <w:spacing w:before="60" w:after="60" w:line="240" w:lineRule="auto"/>
        <w:ind w:left="426" w:right="150"/>
        <w:jc w:val="both"/>
        <w:rPr>
          <w:rFonts w:ascii="Tahoma" w:hAnsi="Tahoma" w:cs="Tahoma"/>
          <w:sz w:val="21"/>
          <w:szCs w:val="21"/>
        </w:rPr>
      </w:pPr>
    </w:p>
    <w:p w14:paraId="7F8AA00C" w14:textId="757EAFB0" w:rsidR="005E2CFB" w:rsidRPr="006D668C" w:rsidRDefault="005E2CFB" w:rsidP="005E2CFB">
      <w:pPr>
        <w:suppressAutoHyphens/>
        <w:spacing w:before="28" w:after="28" w:line="100" w:lineRule="atLeast"/>
        <w:ind w:left="426"/>
        <w:jc w:val="both"/>
        <w:textAlignment w:val="baseline"/>
        <w:rPr>
          <w:rFonts w:ascii="Tahoma" w:hAnsi="Tahoma" w:cs="Tahoma"/>
          <w:sz w:val="21"/>
          <w:szCs w:val="21"/>
        </w:rPr>
      </w:pPr>
      <w:r w:rsidRPr="003202C3">
        <w:rPr>
          <w:rFonts w:ascii="Tahoma" w:hAnsi="Tahoma" w:cs="Tahoma"/>
          <w:b/>
          <w:sz w:val="21"/>
          <w:szCs w:val="21"/>
          <w:u w:val="single"/>
        </w:rPr>
        <w:t>Teljesítési biztosíték</w:t>
      </w:r>
      <w:r w:rsidRPr="003202C3">
        <w:rPr>
          <w:rFonts w:ascii="Tahoma" w:hAnsi="Tahoma" w:cs="Tahoma"/>
          <w:b/>
          <w:sz w:val="21"/>
          <w:szCs w:val="21"/>
        </w:rPr>
        <w:t>:</w:t>
      </w:r>
      <w:r w:rsidRPr="006D668C">
        <w:rPr>
          <w:rFonts w:ascii="Tahoma" w:hAnsi="Tahoma" w:cs="Tahoma"/>
          <w:sz w:val="21"/>
          <w:szCs w:val="21"/>
        </w:rPr>
        <w:t xml:space="preserve"> A szerződés szerinti, </w:t>
      </w:r>
      <w:r>
        <w:rPr>
          <w:rFonts w:ascii="Tahoma" w:hAnsi="Tahoma" w:cs="Tahoma"/>
          <w:sz w:val="21"/>
          <w:szCs w:val="21"/>
        </w:rPr>
        <w:t>nettó vállalkozói díj</w:t>
      </w:r>
      <w:r w:rsidRPr="006D668C">
        <w:rPr>
          <w:rFonts w:ascii="Tahoma" w:hAnsi="Tahoma" w:cs="Tahoma"/>
          <w:sz w:val="21"/>
          <w:szCs w:val="21"/>
        </w:rPr>
        <w:t xml:space="preserve"> </w:t>
      </w:r>
      <w:r w:rsidRPr="006F5FD9">
        <w:rPr>
          <w:rFonts w:ascii="Tahoma" w:hAnsi="Tahoma" w:cs="Tahoma"/>
          <w:b/>
          <w:iCs/>
          <w:sz w:val="21"/>
          <w:szCs w:val="21"/>
        </w:rPr>
        <w:t xml:space="preserve">5 </w:t>
      </w:r>
      <w:r w:rsidRPr="006F5FD9">
        <w:rPr>
          <w:rFonts w:ascii="Tahoma" w:hAnsi="Tahoma" w:cs="Tahoma"/>
          <w:b/>
          <w:sz w:val="21"/>
          <w:szCs w:val="21"/>
        </w:rPr>
        <w:t>%</w:t>
      </w:r>
      <w:r w:rsidRPr="006D668C">
        <w:rPr>
          <w:rFonts w:ascii="Tahoma" w:hAnsi="Tahoma" w:cs="Tahoma"/>
          <w:sz w:val="21"/>
          <w:szCs w:val="21"/>
        </w:rPr>
        <w:t>-a, a Kbt. 134. § (6) bekezdés (a) pontja szerint biztosítva. A teljesítés elmaradásával kapcsolatos igényekre kikötött biztosítékot a szerződés hatálybalépés időpontjától kell rendelkezésre bocsátani és az átadás-átvételi eljárás lezárásáig hatályban (lehívhatónak) maradnia. A biztosíték</w:t>
      </w:r>
      <w:r>
        <w:rPr>
          <w:rFonts w:ascii="Tahoma" w:hAnsi="Tahoma" w:cs="Tahoma"/>
          <w:sz w:val="21"/>
          <w:szCs w:val="21"/>
        </w:rPr>
        <w:t>ok</w:t>
      </w:r>
      <w:r w:rsidRPr="006D668C">
        <w:rPr>
          <w:rFonts w:ascii="Tahoma" w:hAnsi="Tahoma" w:cs="Tahoma"/>
          <w:sz w:val="21"/>
          <w:szCs w:val="21"/>
        </w:rPr>
        <w:t xml:space="preserve"> határidőre történő rendelkezésre bocsátásáról az ajánlattevőnek az ajánlatban nyilatkoznia kell.</w:t>
      </w:r>
    </w:p>
    <w:p w14:paraId="42529668" w14:textId="77777777" w:rsidR="000D7737" w:rsidRDefault="000D7737" w:rsidP="000D7737">
      <w:pPr>
        <w:pStyle w:val="NormlWeb1"/>
        <w:spacing w:before="60" w:after="60" w:line="240" w:lineRule="auto"/>
        <w:ind w:left="426" w:right="150"/>
        <w:jc w:val="both"/>
        <w:rPr>
          <w:rFonts w:ascii="Tahoma" w:hAnsi="Tahoma" w:cs="Tahoma"/>
          <w:sz w:val="21"/>
          <w:szCs w:val="21"/>
        </w:rPr>
      </w:pPr>
    </w:p>
    <w:p w14:paraId="7560E779" w14:textId="77777777" w:rsidR="000D7737" w:rsidRDefault="000D7737" w:rsidP="000D7737">
      <w:pPr>
        <w:pStyle w:val="NormlWeb"/>
        <w:spacing w:before="0" w:beforeAutospacing="0" w:after="0" w:afterAutospacing="0"/>
        <w:ind w:left="425"/>
        <w:jc w:val="both"/>
        <w:rPr>
          <w:rFonts w:ascii="Tahoma" w:eastAsia="Calibri" w:hAnsi="Tahoma" w:cs="Tahoma"/>
          <w:sz w:val="21"/>
          <w:szCs w:val="21"/>
          <w:lang w:eastAsia="ar-SA"/>
        </w:rPr>
      </w:pPr>
      <w:r w:rsidRPr="00093F68">
        <w:rPr>
          <w:rFonts w:ascii="Tahoma" w:eastAsia="Calibri" w:hAnsi="Tahoma" w:cs="Tahoma"/>
          <w:b/>
          <w:sz w:val="21"/>
          <w:szCs w:val="21"/>
          <w:u w:val="single"/>
          <w:lang w:eastAsia="ar-SA"/>
        </w:rPr>
        <w:t>Jótállás</w:t>
      </w:r>
      <w:r w:rsidRPr="00263EE3">
        <w:rPr>
          <w:rFonts w:ascii="Tahoma" w:eastAsia="Calibri" w:hAnsi="Tahoma" w:cs="Tahoma"/>
          <w:sz w:val="21"/>
          <w:szCs w:val="21"/>
          <w:u w:val="single"/>
          <w:lang w:eastAsia="ar-SA"/>
        </w:rPr>
        <w:t xml:space="preserve">: </w:t>
      </w:r>
      <w:r w:rsidRPr="00263EE3">
        <w:rPr>
          <w:rFonts w:ascii="Tahoma" w:eastAsia="Calibri" w:hAnsi="Tahoma" w:cs="Tahoma"/>
          <w:sz w:val="21"/>
          <w:szCs w:val="21"/>
          <w:lang w:eastAsia="ar-SA"/>
        </w:rPr>
        <w:t>Ajánlatkérő a szerződés hibátlan teljesítésének biztosítására valamennyi beépített dolog</w:t>
      </w:r>
      <w:r>
        <w:rPr>
          <w:rFonts w:ascii="Tahoma" w:eastAsia="Calibri" w:hAnsi="Tahoma" w:cs="Tahoma"/>
          <w:sz w:val="21"/>
          <w:szCs w:val="21"/>
          <w:lang w:eastAsia="ar-SA"/>
        </w:rPr>
        <w:t>,</w:t>
      </w:r>
      <w:r w:rsidRPr="00263EE3">
        <w:rPr>
          <w:rFonts w:ascii="Tahoma" w:eastAsia="Calibri" w:hAnsi="Tahoma" w:cs="Tahoma"/>
          <w:sz w:val="21"/>
          <w:szCs w:val="21"/>
          <w:lang w:eastAsia="ar-SA"/>
        </w:rPr>
        <w:t xml:space="preserve"> ill. elvégzett munka vonatkozásában</w:t>
      </w:r>
      <w:r>
        <w:rPr>
          <w:rFonts w:ascii="Tahoma" w:eastAsia="Calibri" w:hAnsi="Tahoma" w:cs="Tahoma"/>
          <w:sz w:val="21"/>
          <w:szCs w:val="21"/>
          <w:lang w:eastAsia="ar-SA"/>
        </w:rPr>
        <w:t xml:space="preserve"> </w:t>
      </w:r>
      <w:r w:rsidRPr="00804D04">
        <w:rPr>
          <w:rFonts w:ascii="Tahoma" w:eastAsia="Calibri" w:hAnsi="Tahoma" w:cs="Tahoma"/>
          <w:sz w:val="21"/>
          <w:szCs w:val="21"/>
          <w:lang w:eastAsia="ar-SA"/>
        </w:rPr>
        <w:t>a műszaki átadás-átvételt követő naptól számítva</w:t>
      </w:r>
      <w:r>
        <w:rPr>
          <w:rFonts w:ascii="Tahoma" w:eastAsia="Calibri" w:hAnsi="Tahoma" w:cs="Tahoma"/>
          <w:sz w:val="21"/>
          <w:szCs w:val="21"/>
          <w:lang w:eastAsia="ar-SA"/>
        </w:rPr>
        <w:t xml:space="preserve"> jótállást köteles vállalni</w:t>
      </w:r>
      <w:r w:rsidRPr="00804D04">
        <w:rPr>
          <w:rFonts w:ascii="Tahoma" w:eastAsia="Calibri" w:hAnsi="Tahoma" w:cs="Tahoma"/>
          <w:sz w:val="21"/>
          <w:szCs w:val="21"/>
          <w:lang w:eastAsia="ar-SA"/>
        </w:rPr>
        <w:t>; ajánlati elem minimum</w:t>
      </w:r>
      <w:r>
        <w:rPr>
          <w:rFonts w:ascii="Tahoma" w:eastAsia="Calibri" w:hAnsi="Tahoma" w:cs="Tahoma"/>
          <w:sz w:val="21"/>
          <w:szCs w:val="21"/>
          <w:lang w:eastAsia="ar-SA"/>
        </w:rPr>
        <w:t xml:space="preserve"> </w:t>
      </w:r>
      <w:r w:rsidRPr="00804D04">
        <w:rPr>
          <w:rFonts w:ascii="Tahoma" w:eastAsia="Calibri" w:hAnsi="Tahoma" w:cs="Tahoma"/>
          <w:sz w:val="21"/>
          <w:szCs w:val="21"/>
          <w:lang w:eastAsia="ar-SA"/>
        </w:rPr>
        <w:t xml:space="preserve">értéke: </w:t>
      </w:r>
      <w:r>
        <w:rPr>
          <w:rFonts w:ascii="Tahoma" w:eastAsia="Calibri" w:hAnsi="Tahoma" w:cs="Tahoma"/>
          <w:sz w:val="21"/>
          <w:szCs w:val="21"/>
          <w:lang w:eastAsia="ar-SA"/>
        </w:rPr>
        <w:t>36</w:t>
      </w:r>
      <w:r w:rsidRPr="00804D04">
        <w:rPr>
          <w:rFonts w:ascii="Tahoma" w:eastAsia="Calibri" w:hAnsi="Tahoma" w:cs="Tahoma"/>
          <w:sz w:val="21"/>
          <w:szCs w:val="21"/>
          <w:lang w:eastAsia="ar-SA"/>
        </w:rPr>
        <w:t xml:space="preserve"> hónap</w:t>
      </w:r>
      <w:r>
        <w:rPr>
          <w:rFonts w:ascii="Tahoma" w:eastAsia="Calibri" w:hAnsi="Tahoma" w:cs="Tahoma"/>
          <w:sz w:val="21"/>
          <w:szCs w:val="21"/>
          <w:lang w:eastAsia="ar-SA"/>
        </w:rPr>
        <w:t xml:space="preserve"> (2. értékelési részszempont</w:t>
      </w:r>
      <w:r w:rsidRPr="00804D04">
        <w:rPr>
          <w:rFonts w:ascii="Tahoma" w:eastAsia="Calibri" w:hAnsi="Tahoma" w:cs="Tahoma"/>
          <w:sz w:val="21"/>
          <w:szCs w:val="21"/>
          <w:lang w:eastAsia="ar-SA"/>
        </w:rPr>
        <w:t>)</w:t>
      </w:r>
    </w:p>
    <w:p w14:paraId="219D090A" w14:textId="77777777" w:rsidR="000D7737" w:rsidRDefault="000D7737" w:rsidP="000D7737">
      <w:pPr>
        <w:pStyle w:val="NormlWeb"/>
        <w:spacing w:before="0" w:beforeAutospacing="0" w:after="0" w:afterAutospacing="0"/>
        <w:ind w:left="425"/>
        <w:jc w:val="both"/>
        <w:rPr>
          <w:rFonts w:ascii="Tahoma" w:eastAsia="Calibri" w:hAnsi="Tahoma" w:cs="Tahoma"/>
          <w:sz w:val="21"/>
          <w:szCs w:val="21"/>
          <w:lang w:eastAsia="ar-SA"/>
        </w:rPr>
      </w:pPr>
    </w:p>
    <w:p w14:paraId="207096AE" w14:textId="0B3E4362" w:rsidR="000D7737" w:rsidRPr="003670F3" w:rsidRDefault="000D7737" w:rsidP="000D7737">
      <w:pPr>
        <w:suppressAutoHyphens/>
        <w:spacing w:before="28" w:after="28" w:line="100" w:lineRule="atLeast"/>
        <w:ind w:left="426"/>
        <w:jc w:val="both"/>
        <w:textAlignment w:val="baseline"/>
        <w:rPr>
          <w:rFonts w:ascii="Tahoma" w:eastAsia="Times New Roman" w:hAnsi="Tahoma" w:cs="Tahoma"/>
          <w:color w:val="000000"/>
          <w:kern w:val="1"/>
          <w:sz w:val="21"/>
          <w:szCs w:val="21"/>
          <w:lang w:eastAsia="zh-CN"/>
        </w:rPr>
      </w:pPr>
      <w:r w:rsidRPr="003670F3">
        <w:rPr>
          <w:rFonts w:ascii="Tahoma" w:eastAsia="Times New Roman" w:hAnsi="Tahoma" w:cs="Tahoma"/>
          <w:b/>
          <w:color w:val="000000"/>
          <w:kern w:val="1"/>
          <w:sz w:val="21"/>
          <w:szCs w:val="21"/>
          <w:u w:val="single"/>
          <w:lang w:eastAsia="zh-CN"/>
        </w:rPr>
        <w:t>Jótállási biztosíték:</w:t>
      </w:r>
      <w:r w:rsidRPr="003670F3">
        <w:rPr>
          <w:rFonts w:ascii="Tahoma" w:eastAsia="Times New Roman" w:hAnsi="Tahoma" w:cs="Tahoma"/>
          <w:color w:val="000000"/>
          <w:kern w:val="1"/>
          <w:sz w:val="21"/>
          <w:szCs w:val="21"/>
          <w:lang w:eastAsia="zh-CN"/>
        </w:rPr>
        <w:t xml:space="preserve"> </w:t>
      </w:r>
      <w:r w:rsidRPr="003670F3">
        <w:rPr>
          <w:rFonts w:ascii="Tahoma" w:hAnsi="Tahoma" w:cs="Tahoma"/>
          <w:sz w:val="21"/>
          <w:szCs w:val="21"/>
        </w:rPr>
        <w:t xml:space="preserve">A szerződés szerinti, áfa nélkül számított ellenszolgáltatás </w:t>
      </w:r>
      <w:r w:rsidR="00B53511">
        <w:rPr>
          <w:rFonts w:ascii="Tahoma" w:hAnsi="Tahoma" w:cs="Tahoma"/>
          <w:b/>
          <w:iCs/>
          <w:sz w:val="21"/>
          <w:szCs w:val="21"/>
        </w:rPr>
        <w:t>2</w:t>
      </w:r>
      <w:r w:rsidRPr="003670F3">
        <w:rPr>
          <w:rFonts w:ascii="Tahoma" w:hAnsi="Tahoma" w:cs="Tahoma"/>
          <w:b/>
          <w:iCs/>
          <w:sz w:val="21"/>
          <w:szCs w:val="21"/>
        </w:rPr>
        <w:t xml:space="preserve"> </w:t>
      </w:r>
      <w:r w:rsidRPr="003670F3">
        <w:rPr>
          <w:rFonts w:ascii="Tahoma" w:hAnsi="Tahoma" w:cs="Tahoma"/>
          <w:b/>
          <w:sz w:val="21"/>
          <w:szCs w:val="21"/>
        </w:rPr>
        <w:t>%</w:t>
      </w:r>
      <w:r w:rsidRPr="003670F3">
        <w:rPr>
          <w:rFonts w:ascii="Tahoma" w:hAnsi="Tahoma" w:cs="Tahoma"/>
          <w:sz w:val="21"/>
          <w:szCs w:val="21"/>
        </w:rPr>
        <w:t xml:space="preserve">-a, a Kbt. 134. § </w:t>
      </w:r>
      <w:r w:rsidR="00E948F5" w:rsidRPr="006D668C">
        <w:rPr>
          <w:rFonts w:ascii="Tahoma" w:hAnsi="Tahoma" w:cs="Tahoma"/>
          <w:sz w:val="21"/>
          <w:szCs w:val="21"/>
        </w:rPr>
        <w:t>(6) bekezdés (a) pontja</w:t>
      </w:r>
      <w:r w:rsidRPr="003670F3">
        <w:rPr>
          <w:rFonts w:ascii="Tahoma" w:hAnsi="Tahoma" w:cs="Tahoma"/>
          <w:sz w:val="21"/>
          <w:szCs w:val="21"/>
        </w:rPr>
        <w:t xml:space="preserve"> szerint biztosítva. A jótállási igényekre kikötött biztosítékot teljesítés időpontjában (sikeres átadás-átvételt igazoló utolsó jegyzőkönyv átvétele) kell rendelkezésre bocsátani, a jótállási biztosítéknak a jótállási időtartam leteltéig kell hatályban (lehívhatónak) maradnia. </w:t>
      </w:r>
      <w:r w:rsidRPr="003670F3">
        <w:rPr>
          <w:rFonts w:ascii="Tahoma" w:hAnsi="Tahoma" w:cs="Tahoma"/>
          <w:b/>
          <w:sz w:val="21"/>
          <w:szCs w:val="21"/>
        </w:rPr>
        <w:t>A biztosíték határidőre történő rendelkezésre bocsátásáról az ajánlattevőnek az ajánlatban nyilatkoznia kell.</w:t>
      </w:r>
      <w:r w:rsidRPr="003670F3">
        <w:rPr>
          <w:rFonts w:ascii="Tahoma" w:hAnsi="Tahoma" w:cs="Tahoma"/>
          <w:sz w:val="21"/>
          <w:szCs w:val="21"/>
        </w:rPr>
        <w:t xml:space="preserve"> </w:t>
      </w:r>
    </w:p>
    <w:p w14:paraId="1A516715" w14:textId="77777777" w:rsidR="000D7737" w:rsidRPr="003670F3" w:rsidRDefault="000D7737" w:rsidP="000D7737">
      <w:pPr>
        <w:suppressAutoHyphens/>
        <w:spacing w:before="28" w:after="28" w:line="100" w:lineRule="atLeast"/>
        <w:ind w:left="426"/>
        <w:jc w:val="both"/>
        <w:textAlignment w:val="baseline"/>
        <w:rPr>
          <w:rFonts w:ascii="Tahoma" w:eastAsia="Times New Roman" w:hAnsi="Tahoma" w:cs="Tahoma"/>
          <w:color w:val="000000"/>
          <w:kern w:val="1"/>
          <w:sz w:val="21"/>
          <w:szCs w:val="21"/>
          <w:lang w:eastAsia="zh-CN"/>
        </w:rPr>
      </w:pPr>
    </w:p>
    <w:p w14:paraId="3FEC4A40" w14:textId="77777777" w:rsidR="000D7737" w:rsidRPr="003670F3" w:rsidRDefault="000D7737" w:rsidP="000D7737">
      <w:pPr>
        <w:suppressAutoHyphens/>
        <w:spacing w:before="28" w:after="28" w:line="100" w:lineRule="atLeast"/>
        <w:ind w:left="426"/>
        <w:jc w:val="both"/>
        <w:textAlignment w:val="baseline"/>
        <w:rPr>
          <w:rFonts w:ascii="Tahoma" w:eastAsia="Times New Roman" w:hAnsi="Tahoma" w:cs="Tahoma"/>
          <w:color w:val="000000"/>
          <w:kern w:val="1"/>
          <w:sz w:val="21"/>
          <w:szCs w:val="21"/>
          <w:lang w:eastAsia="zh-CN"/>
        </w:rPr>
      </w:pPr>
      <w:r w:rsidRPr="003670F3">
        <w:rPr>
          <w:rFonts w:ascii="Tahoma" w:eastAsia="Times New Roman" w:hAnsi="Tahoma" w:cs="Tahoma"/>
          <w:color w:val="000000"/>
          <w:kern w:val="1"/>
          <w:sz w:val="21"/>
          <w:szCs w:val="21"/>
          <w:lang w:eastAsia="zh-CN"/>
        </w:rPr>
        <w:t xml:space="preserve">Nyertes ajánlattevőnek a következő módon kell nyújtania a fentebb említett </w:t>
      </w:r>
      <w:proofErr w:type="spellStart"/>
      <w:r w:rsidRPr="003670F3">
        <w:rPr>
          <w:rFonts w:ascii="Tahoma" w:eastAsia="Times New Roman" w:hAnsi="Tahoma" w:cs="Tahoma"/>
          <w:color w:val="000000"/>
          <w:kern w:val="1"/>
          <w:sz w:val="21"/>
          <w:szCs w:val="21"/>
          <w:lang w:eastAsia="zh-CN"/>
        </w:rPr>
        <w:t>biztosítéko</w:t>
      </w:r>
      <w:proofErr w:type="spellEnd"/>
      <w:r w:rsidRPr="003670F3">
        <w:rPr>
          <w:rFonts w:ascii="Tahoma" w:eastAsia="Times New Roman" w:hAnsi="Tahoma" w:cs="Tahoma"/>
          <w:color w:val="000000"/>
          <w:kern w:val="1"/>
          <w:sz w:val="21"/>
          <w:szCs w:val="21"/>
          <w:lang w:eastAsia="zh-CN"/>
        </w:rPr>
        <w:t>(</w:t>
      </w:r>
      <w:proofErr w:type="spellStart"/>
      <w:r w:rsidRPr="003670F3">
        <w:rPr>
          <w:rFonts w:ascii="Tahoma" w:eastAsia="Times New Roman" w:hAnsi="Tahoma" w:cs="Tahoma"/>
          <w:color w:val="000000"/>
          <w:kern w:val="1"/>
          <w:sz w:val="21"/>
          <w:szCs w:val="21"/>
          <w:lang w:eastAsia="zh-CN"/>
        </w:rPr>
        <w:t>ka</w:t>
      </w:r>
      <w:proofErr w:type="spellEnd"/>
      <w:r w:rsidRPr="003670F3">
        <w:rPr>
          <w:rFonts w:ascii="Tahoma" w:eastAsia="Times New Roman" w:hAnsi="Tahoma" w:cs="Tahoma"/>
          <w:color w:val="000000"/>
          <w:kern w:val="1"/>
          <w:sz w:val="21"/>
          <w:szCs w:val="21"/>
          <w:lang w:eastAsia="zh-CN"/>
        </w:rPr>
        <w:t>)t:</w:t>
      </w:r>
    </w:p>
    <w:p w14:paraId="66E946E0" w14:textId="77777777" w:rsidR="000D7737" w:rsidRPr="003670F3" w:rsidRDefault="000D7737" w:rsidP="00646DDF">
      <w:pPr>
        <w:pStyle w:val="Listaszerbekezds"/>
        <w:numPr>
          <w:ilvl w:val="0"/>
          <w:numId w:val="19"/>
        </w:numPr>
        <w:suppressAutoHyphens/>
        <w:spacing w:before="28" w:after="28" w:line="100" w:lineRule="atLeast"/>
        <w:ind w:left="851"/>
        <w:textAlignment w:val="baseline"/>
        <w:rPr>
          <w:rFonts w:ascii="Tahoma" w:hAnsi="Tahoma" w:cs="Tahoma"/>
          <w:color w:val="000000"/>
          <w:sz w:val="21"/>
          <w:szCs w:val="21"/>
        </w:rPr>
      </w:pPr>
      <w:r w:rsidRPr="003670F3">
        <w:rPr>
          <w:rFonts w:ascii="Tahoma" w:hAnsi="Tahoma" w:cs="Tahoma"/>
          <w:color w:val="000000"/>
          <w:sz w:val="21"/>
          <w:szCs w:val="21"/>
        </w:rPr>
        <w:t xml:space="preserve">óvadékként az előírt pénzösszegnek az ajánlatkérőként szerződő fél fizetési számlájára történő befizetésével, átutalásával, </w:t>
      </w:r>
    </w:p>
    <w:p w14:paraId="1E50E01C" w14:textId="77777777" w:rsidR="000D7737" w:rsidRPr="003670F3" w:rsidRDefault="000D7737" w:rsidP="00646DDF">
      <w:pPr>
        <w:pStyle w:val="Listaszerbekezds"/>
        <w:numPr>
          <w:ilvl w:val="0"/>
          <w:numId w:val="19"/>
        </w:numPr>
        <w:suppressAutoHyphens/>
        <w:spacing w:before="28" w:after="28" w:line="100" w:lineRule="atLeast"/>
        <w:ind w:left="851"/>
        <w:textAlignment w:val="baseline"/>
        <w:rPr>
          <w:rFonts w:ascii="Tahoma" w:hAnsi="Tahoma" w:cs="Tahoma"/>
          <w:color w:val="000000"/>
          <w:sz w:val="21"/>
          <w:szCs w:val="21"/>
        </w:rPr>
      </w:pPr>
      <w:r w:rsidRPr="003670F3">
        <w:rPr>
          <w:rFonts w:ascii="Tahoma" w:hAnsi="Tahoma" w:cs="Tahoma"/>
          <w:color w:val="000000"/>
          <w:sz w:val="21"/>
          <w:szCs w:val="21"/>
        </w:rPr>
        <w:t xml:space="preserve">pénzügyi intézmény vagy biztosító által vállalt garancia vagy </w:t>
      </w:r>
    </w:p>
    <w:p w14:paraId="1FB258C2" w14:textId="77777777" w:rsidR="000D7737" w:rsidRPr="003670F3" w:rsidRDefault="000D7737" w:rsidP="00646DDF">
      <w:pPr>
        <w:pStyle w:val="Listaszerbekezds"/>
        <w:numPr>
          <w:ilvl w:val="0"/>
          <w:numId w:val="19"/>
        </w:numPr>
        <w:suppressAutoHyphens/>
        <w:spacing w:before="28" w:after="28" w:line="100" w:lineRule="atLeast"/>
        <w:ind w:left="851"/>
        <w:textAlignment w:val="baseline"/>
        <w:rPr>
          <w:rFonts w:ascii="Tahoma" w:hAnsi="Tahoma" w:cs="Tahoma"/>
          <w:color w:val="000000"/>
          <w:sz w:val="21"/>
          <w:szCs w:val="21"/>
        </w:rPr>
      </w:pPr>
      <w:r w:rsidRPr="003670F3">
        <w:rPr>
          <w:rFonts w:ascii="Tahoma" w:hAnsi="Tahoma" w:cs="Tahoma"/>
          <w:color w:val="000000"/>
          <w:sz w:val="21"/>
          <w:szCs w:val="21"/>
        </w:rPr>
        <w:t xml:space="preserve">pénzügyi intézmény vagy biztosító készfizető kezesség biztosításával, </w:t>
      </w:r>
    </w:p>
    <w:p w14:paraId="1803C200" w14:textId="77777777" w:rsidR="000D7737" w:rsidRPr="003670F3" w:rsidRDefault="000D7737" w:rsidP="00646DDF">
      <w:pPr>
        <w:pStyle w:val="Listaszerbekezds"/>
        <w:numPr>
          <w:ilvl w:val="0"/>
          <w:numId w:val="19"/>
        </w:numPr>
        <w:suppressAutoHyphens/>
        <w:spacing w:before="28" w:after="28" w:line="100" w:lineRule="atLeast"/>
        <w:ind w:left="851"/>
        <w:textAlignment w:val="baseline"/>
        <w:rPr>
          <w:rFonts w:ascii="Tahoma" w:eastAsia="Times New Roman" w:hAnsi="Tahoma" w:cs="Tahoma"/>
          <w:color w:val="000000"/>
          <w:sz w:val="21"/>
          <w:szCs w:val="21"/>
        </w:rPr>
      </w:pPr>
      <w:r w:rsidRPr="003670F3">
        <w:rPr>
          <w:rFonts w:ascii="Tahoma" w:hAnsi="Tahoma" w:cs="Tahoma"/>
          <w:color w:val="000000"/>
          <w:sz w:val="21"/>
          <w:szCs w:val="21"/>
        </w:rPr>
        <w:t>vagy biztosítási szerződés alapján kiállított – készfizető kezességvállalást tartalmazó – kötelezvénnyel</w:t>
      </w:r>
    </w:p>
    <w:p w14:paraId="63364454" w14:textId="77777777" w:rsidR="000D7737" w:rsidRDefault="000D7737" w:rsidP="000D7737">
      <w:pPr>
        <w:pStyle w:val="NormlWeb"/>
        <w:spacing w:before="0" w:beforeAutospacing="0" w:after="0" w:afterAutospacing="0"/>
        <w:ind w:left="425"/>
        <w:jc w:val="both"/>
        <w:rPr>
          <w:rFonts w:ascii="Tahoma" w:hAnsi="Tahoma" w:cs="Tahoma"/>
          <w:sz w:val="21"/>
          <w:szCs w:val="21"/>
        </w:rPr>
      </w:pPr>
    </w:p>
    <w:p w14:paraId="33E82B8C" w14:textId="77777777" w:rsidR="000D7737" w:rsidRDefault="000D7737" w:rsidP="000D7737">
      <w:pPr>
        <w:pStyle w:val="NormlWeb"/>
        <w:spacing w:before="60" w:beforeAutospacing="0" w:after="0" w:afterAutospacing="0"/>
        <w:ind w:left="425"/>
        <w:jc w:val="both"/>
        <w:rPr>
          <w:rFonts w:ascii="Tahoma" w:hAnsi="Tahoma" w:cs="Tahoma"/>
          <w:sz w:val="21"/>
          <w:szCs w:val="21"/>
        </w:rPr>
      </w:pPr>
      <w:r w:rsidRPr="00C01286">
        <w:rPr>
          <w:rFonts w:ascii="Tahoma" w:hAnsi="Tahoma" w:cs="Tahoma"/>
          <w:sz w:val="21"/>
          <w:szCs w:val="21"/>
        </w:rPr>
        <w:t>A szerződést biztosító mellékkötelezettségek részletes szabályait a szerződéstervezet tartalmazza.</w:t>
      </w:r>
    </w:p>
    <w:p w14:paraId="6CDB7C50" w14:textId="77777777" w:rsidR="00183987" w:rsidRPr="00C01286" w:rsidRDefault="00183987" w:rsidP="006D0D30">
      <w:pPr>
        <w:pStyle w:val="NormlWeb"/>
        <w:spacing w:before="60" w:beforeAutospacing="0" w:after="0" w:afterAutospacing="0"/>
        <w:jc w:val="both"/>
        <w:rPr>
          <w:rFonts w:ascii="Tahoma" w:hAnsi="Tahoma" w:cs="Tahoma"/>
          <w:sz w:val="21"/>
          <w:szCs w:val="21"/>
        </w:rPr>
      </w:pPr>
    </w:p>
    <w:p w14:paraId="3B3CFCD4" w14:textId="77777777" w:rsidR="00263FEB" w:rsidRDefault="006504EA" w:rsidP="00602E8D">
      <w:pPr>
        <w:pStyle w:val="NormlWeb"/>
        <w:tabs>
          <w:tab w:val="left" w:pos="426"/>
        </w:tabs>
        <w:spacing w:before="60" w:beforeAutospacing="0" w:after="120" w:afterAutospacing="0"/>
        <w:ind w:left="391" w:hanging="391"/>
        <w:jc w:val="both"/>
        <w:rPr>
          <w:rFonts w:ascii="Tahoma" w:hAnsi="Tahoma" w:cs="Tahoma"/>
          <w:b/>
          <w:sz w:val="21"/>
          <w:szCs w:val="21"/>
        </w:rPr>
      </w:pPr>
      <w:r w:rsidRPr="00D97729">
        <w:rPr>
          <w:rFonts w:ascii="Tahoma" w:hAnsi="Tahoma" w:cs="Tahoma"/>
          <w:b/>
          <w:sz w:val="21"/>
          <w:szCs w:val="21"/>
        </w:rPr>
        <w:t>19.</w:t>
      </w:r>
      <w:r w:rsidRPr="00D97729">
        <w:rPr>
          <w:rStyle w:val="apple-converted-space"/>
          <w:rFonts w:ascii="Tahoma" w:hAnsi="Tahoma" w:cs="Tahoma"/>
          <w:b/>
          <w:i/>
          <w:iCs/>
          <w:sz w:val="21"/>
          <w:szCs w:val="21"/>
        </w:rPr>
        <w:tab/>
      </w:r>
      <w:r w:rsidRPr="00D97729">
        <w:rPr>
          <w:rFonts w:ascii="Tahoma" w:hAnsi="Tahoma" w:cs="Tahoma"/>
          <w:b/>
          <w:sz w:val="21"/>
          <w:szCs w:val="21"/>
        </w:rPr>
        <w:t>A közbeszerzés Európai Unióból származó forrásból támogatott?</w:t>
      </w:r>
      <w:r w:rsidR="008C04F9" w:rsidRPr="00D97729">
        <w:rPr>
          <w:rFonts w:ascii="Tahoma" w:hAnsi="Tahoma" w:cs="Tahoma"/>
          <w:b/>
          <w:sz w:val="21"/>
          <w:szCs w:val="21"/>
        </w:rPr>
        <w:t xml:space="preserve"> </w:t>
      </w:r>
    </w:p>
    <w:p w14:paraId="2DBC1CEB" w14:textId="4E89E5B9" w:rsidR="00CC75E3" w:rsidRDefault="00ED6242" w:rsidP="00CC2718">
      <w:pPr>
        <w:pStyle w:val="NormlWeb"/>
        <w:tabs>
          <w:tab w:val="left" w:pos="426"/>
        </w:tabs>
        <w:spacing w:before="60" w:beforeAutospacing="0" w:after="120" w:afterAutospacing="0"/>
        <w:ind w:left="391" w:firstLine="35"/>
        <w:jc w:val="both"/>
        <w:rPr>
          <w:rFonts w:ascii="Tahoma" w:hAnsi="Tahoma" w:cs="Tahoma"/>
          <w:sz w:val="21"/>
          <w:szCs w:val="21"/>
        </w:rPr>
      </w:pPr>
      <w:r>
        <w:rPr>
          <w:rFonts w:ascii="Tahoma" w:hAnsi="Tahoma" w:cs="Tahoma"/>
          <w:sz w:val="21"/>
          <w:szCs w:val="21"/>
        </w:rPr>
        <w:t>Nem.</w:t>
      </w:r>
    </w:p>
    <w:bookmarkEnd w:id="40"/>
    <w:p w14:paraId="4B71F229" w14:textId="77777777" w:rsidR="008C73AD" w:rsidRPr="00C01286" w:rsidRDefault="006504EA" w:rsidP="00C01286">
      <w:pPr>
        <w:pStyle w:val="NormlWeb"/>
        <w:tabs>
          <w:tab w:val="left" w:pos="426"/>
        </w:tabs>
        <w:spacing w:before="60" w:beforeAutospacing="0" w:after="60" w:afterAutospacing="0"/>
        <w:jc w:val="both"/>
        <w:rPr>
          <w:rFonts w:ascii="Tahoma" w:hAnsi="Tahoma" w:cs="Tahoma"/>
          <w:b/>
          <w:sz w:val="21"/>
          <w:szCs w:val="21"/>
        </w:rPr>
      </w:pPr>
      <w:r w:rsidRPr="00C01286">
        <w:rPr>
          <w:rFonts w:ascii="Tahoma" w:hAnsi="Tahoma" w:cs="Tahoma"/>
          <w:b/>
          <w:sz w:val="21"/>
          <w:szCs w:val="21"/>
        </w:rPr>
        <w:t>2</w:t>
      </w:r>
      <w:r w:rsidR="00B75517" w:rsidRPr="00C01286">
        <w:rPr>
          <w:rFonts w:ascii="Tahoma" w:hAnsi="Tahoma" w:cs="Tahoma"/>
          <w:b/>
          <w:sz w:val="21"/>
          <w:szCs w:val="21"/>
        </w:rPr>
        <w:t>0</w:t>
      </w:r>
      <w:r w:rsidRPr="00C01286">
        <w:rPr>
          <w:rFonts w:ascii="Tahoma" w:hAnsi="Tahoma" w:cs="Tahoma"/>
          <w:b/>
          <w:sz w:val="21"/>
          <w:szCs w:val="21"/>
        </w:rPr>
        <w:t>.</w:t>
      </w:r>
      <w:r w:rsidRPr="00C01286">
        <w:rPr>
          <w:rFonts w:ascii="Tahoma" w:hAnsi="Tahoma" w:cs="Tahoma"/>
          <w:b/>
          <w:sz w:val="21"/>
          <w:szCs w:val="21"/>
        </w:rPr>
        <w:tab/>
        <w:t>Egyéb információk:</w:t>
      </w:r>
    </w:p>
    <w:p w14:paraId="6D63E429" w14:textId="77777777" w:rsidR="00263784" w:rsidRPr="00156E39" w:rsidRDefault="0086258A" w:rsidP="00646DDF">
      <w:pPr>
        <w:pStyle w:val="Listaszerbekezds"/>
        <w:numPr>
          <w:ilvl w:val="3"/>
          <w:numId w:val="7"/>
        </w:numPr>
        <w:tabs>
          <w:tab w:val="clear" w:pos="2880"/>
        </w:tabs>
        <w:suppressAutoHyphens/>
        <w:autoSpaceDE w:val="0"/>
        <w:spacing w:after="0"/>
        <w:ind w:left="426" w:right="150" w:hanging="426"/>
        <w:contextualSpacing w:val="0"/>
        <w:rPr>
          <w:rFonts w:ascii="Tahoma" w:eastAsia="Times New Roman" w:hAnsi="Tahoma" w:cs="Tahoma"/>
          <w:sz w:val="21"/>
          <w:szCs w:val="21"/>
          <w:lang w:eastAsia="ar-SA"/>
        </w:rPr>
      </w:pPr>
      <w:bookmarkStart w:id="41" w:name="pr702"/>
      <w:r w:rsidRPr="003C648A">
        <w:rPr>
          <w:rFonts w:ascii="Tahoma" w:hAnsi="Tahoma" w:cs="Tahoma"/>
          <w:sz w:val="21"/>
          <w:szCs w:val="21"/>
        </w:rPr>
        <w:t>A</w:t>
      </w:r>
      <w:bookmarkEnd w:id="41"/>
      <w:r w:rsidRPr="003C648A">
        <w:rPr>
          <w:rFonts w:ascii="Tahoma" w:hAnsi="Tahoma" w:cs="Tahoma"/>
          <w:sz w:val="21"/>
          <w:szCs w:val="21"/>
        </w:rPr>
        <w:t xml:space="preserve"> Kbt. 115. § (1) bekezdésében meghatározott hirdetmény és tárgyalás nélküli közbeszerzési eljárásban kizárólag az ajánlattételre felhívott gazdasági szereplők tehetnek ajánlatot</w:t>
      </w:r>
      <w:r>
        <w:rPr>
          <w:rFonts w:ascii="Tahoma" w:hAnsi="Tahoma" w:cs="Tahoma"/>
          <w:sz w:val="21"/>
          <w:szCs w:val="21"/>
        </w:rPr>
        <w:t xml:space="preserve">. </w:t>
      </w:r>
      <w:r w:rsidRPr="003C648A">
        <w:rPr>
          <w:rFonts w:ascii="Tahoma" w:hAnsi="Tahoma" w:cs="Tahoma"/>
          <w:sz w:val="21"/>
          <w:szCs w:val="21"/>
        </w:rPr>
        <w:t>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14:paraId="2C34EDDC" w14:textId="77777777" w:rsidR="00156E39" w:rsidRPr="00156E39" w:rsidRDefault="00156E39"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lang w:eastAsia="ar-SA"/>
        </w:rPr>
      </w:pPr>
      <w:r w:rsidRPr="00802631">
        <w:rPr>
          <w:rFonts w:ascii="Tahoma" w:hAnsi="Tahoma" w:cs="Tahoma"/>
          <w:sz w:val="21"/>
          <w:szCs w:val="21"/>
        </w:rPr>
        <w:t>Ajánlatkérő tájékoztatja valamennyi ajánlattevő</w:t>
      </w:r>
      <w:r>
        <w:rPr>
          <w:rFonts w:ascii="Tahoma" w:hAnsi="Tahoma" w:cs="Tahoma"/>
          <w:sz w:val="21"/>
          <w:szCs w:val="21"/>
        </w:rPr>
        <w:t>t</w:t>
      </w:r>
      <w:r w:rsidRPr="00802631">
        <w:rPr>
          <w:rFonts w:ascii="Tahoma" w:hAnsi="Tahoma" w:cs="Tahoma"/>
          <w:sz w:val="21"/>
          <w:szCs w:val="21"/>
        </w:rPr>
        <w:t xml:space="preserve">, hogy a </w:t>
      </w:r>
      <w:r w:rsidRPr="00156E39">
        <w:rPr>
          <w:rFonts w:ascii="Tahoma" w:hAnsi="Tahoma" w:cs="Tahoma"/>
          <w:b/>
          <w:sz w:val="21"/>
          <w:szCs w:val="21"/>
        </w:rPr>
        <w:t>Kbt. 75.</w:t>
      </w:r>
      <w:r w:rsidR="00E869B4">
        <w:rPr>
          <w:rFonts w:ascii="Tahoma" w:hAnsi="Tahoma" w:cs="Tahoma"/>
          <w:b/>
          <w:sz w:val="21"/>
          <w:szCs w:val="21"/>
        </w:rPr>
        <w:t xml:space="preserve"> </w:t>
      </w:r>
      <w:r w:rsidRPr="00156E39">
        <w:rPr>
          <w:rFonts w:ascii="Tahoma" w:hAnsi="Tahoma" w:cs="Tahoma"/>
          <w:b/>
          <w:sz w:val="21"/>
          <w:szCs w:val="21"/>
        </w:rPr>
        <w:t>§ (2) bekezdés e) pontja</w:t>
      </w:r>
      <w:r w:rsidRPr="00802631">
        <w:rPr>
          <w:rFonts w:ascii="Tahoma" w:hAnsi="Tahoma" w:cs="Tahoma"/>
          <w:sz w:val="21"/>
          <w:szCs w:val="21"/>
        </w:rPr>
        <w:t xml:space="preserve"> szerinti </w:t>
      </w:r>
      <w:proofErr w:type="spellStart"/>
      <w:r w:rsidRPr="00802631">
        <w:rPr>
          <w:rFonts w:ascii="Tahoma" w:hAnsi="Tahoma" w:cs="Tahoma"/>
          <w:sz w:val="21"/>
          <w:szCs w:val="21"/>
        </w:rPr>
        <w:t>eredménytelenséget</w:t>
      </w:r>
      <w:proofErr w:type="spellEnd"/>
      <w:r w:rsidRPr="00802631">
        <w:rPr>
          <w:rFonts w:ascii="Tahoma" w:hAnsi="Tahoma" w:cs="Tahoma"/>
          <w:sz w:val="21"/>
          <w:szCs w:val="21"/>
        </w:rPr>
        <w:t xml:space="preserve"> jelen eljárásban </w:t>
      </w:r>
      <w:r w:rsidRPr="00156E39">
        <w:rPr>
          <w:rFonts w:ascii="Tahoma" w:hAnsi="Tahoma" w:cs="Tahoma"/>
          <w:b/>
          <w:sz w:val="21"/>
          <w:szCs w:val="21"/>
        </w:rPr>
        <w:t>alkalmazza.</w:t>
      </w:r>
    </w:p>
    <w:p w14:paraId="0595D93B" w14:textId="77777777" w:rsidR="00D85903" w:rsidRDefault="005E32FF"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b/>
          <w:sz w:val="21"/>
          <w:szCs w:val="21"/>
        </w:rPr>
      </w:pPr>
      <w:r w:rsidRPr="005E32FF">
        <w:rPr>
          <w:rFonts w:ascii="Tahoma" w:eastAsia="Times New Roman" w:hAnsi="Tahoma" w:cs="Tahoma"/>
          <w:sz w:val="21"/>
          <w:szCs w:val="21"/>
          <w:lang w:eastAsia="ar-SA"/>
        </w:rPr>
        <w:t>Az ajánlatnak tartalmaznia kell az ajánlattevő nyilatkozatát a Kbt. 66. § (2) és (4) bekezdésére (</w:t>
      </w:r>
      <w:r w:rsidRPr="005E32FF">
        <w:rPr>
          <w:rFonts w:ascii="Tahoma" w:eastAsia="Times New Roman" w:hAnsi="Tahoma" w:cs="Tahoma"/>
          <w:b/>
          <w:sz w:val="21"/>
          <w:szCs w:val="21"/>
          <w:lang w:eastAsia="ar-SA"/>
        </w:rPr>
        <w:t>ajánlati nyilatkozat</w:t>
      </w:r>
      <w:r w:rsidRPr="005E32FF">
        <w:rPr>
          <w:rFonts w:ascii="Tahoma" w:eastAsia="Times New Roman" w:hAnsi="Tahoma" w:cs="Tahoma"/>
          <w:sz w:val="21"/>
          <w:szCs w:val="21"/>
          <w:lang w:eastAsia="ar-SA"/>
        </w:rPr>
        <w:t xml:space="preserve">). </w:t>
      </w:r>
      <w:r w:rsidR="00D85903" w:rsidRPr="0020548C">
        <w:rPr>
          <w:rFonts w:ascii="Tahoma" w:hAnsi="Tahoma" w:cs="Tahoma"/>
          <w:sz w:val="21"/>
          <w:szCs w:val="21"/>
        </w:rPr>
        <w:t xml:space="preserve">A Kbt. 47. § (2) bekezdése alapján a jelen felhívásban előírt igazolások egyszerű másolatban is </w:t>
      </w:r>
      <w:proofErr w:type="spellStart"/>
      <w:r w:rsidR="00D85903" w:rsidRPr="0020548C">
        <w:rPr>
          <w:rFonts w:ascii="Tahoma" w:hAnsi="Tahoma" w:cs="Tahoma"/>
          <w:sz w:val="21"/>
          <w:szCs w:val="21"/>
        </w:rPr>
        <w:t>benyújthatóak</w:t>
      </w:r>
      <w:proofErr w:type="spellEnd"/>
      <w:r w:rsidR="00D85903" w:rsidRPr="0020548C">
        <w:rPr>
          <w:rFonts w:ascii="Tahoma" w:hAnsi="Tahoma" w:cs="Tahoma"/>
          <w:sz w:val="21"/>
          <w:szCs w:val="21"/>
        </w:rPr>
        <w:t>, kivéve, ahol a jogszabály ettől eltérően rendelkezik. Ajánlatkérő felhívja a figyelmet, hogy az ajánlat papír alapú példányának a</w:t>
      </w:r>
      <w:r w:rsidR="00D85903">
        <w:rPr>
          <w:rFonts w:ascii="Tahoma" w:hAnsi="Tahoma" w:cs="Tahoma"/>
          <w:sz w:val="21"/>
          <w:szCs w:val="21"/>
        </w:rPr>
        <w:t xml:space="preserve"> </w:t>
      </w:r>
      <w:r w:rsidR="00D85903" w:rsidRPr="0020548C">
        <w:rPr>
          <w:rFonts w:ascii="Tahoma" w:hAnsi="Tahoma" w:cs="Tahoma"/>
          <w:b/>
          <w:sz w:val="21"/>
          <w:szCs w:val="21"/>
        </w:rPr>
        <w:t>Kbt.</w:t>
      </w:r>
      <w:r w:rsidR="00BB309F">
        <w:rPr>
          <w:rFonts w:ascii="Tahoma" w:hAnsi="Tahoma" w:cs="Tahoma"/>
          <w:b/>
          <w:sz w:val="21"/>
          <w:szCs w:val="21"/>
        </w:rPr>
        <w:t xml:space="preserve"> </w:t>
      </w:r>
      <w:r w:rsidR="00D85903" w:rsidRPr="0020548C">
        <w:rPr>
          <w:rFonts w:ascii="Tahoma" w:hAnsi="Tahoma" w:cs="Tahoma"/>
          <w:b/>
          <w:sz w:val="21"/>
          <w:szCs w:val="21"/>
        </w:rPr>
        <w:t>66. § (2) bekezdése szerinti nyilatkozat eredeti aláírt példányát kell tartalmaznia.</w:t>
      </w:r>
    </w:p>
    <w:p w14:paraId="60BB6AC6" w14:textId="77777777" w:rsidR="005E32FF" w:rsidRPr="005E32FF" w:rsidRDefault="005E32FF" w:rsidP="00646DDF">
      <w:pPr>
        <w:pStyle w:val="Listaszerbekezds"/>
        <w:numPr>
          <w:ilvl w:val="3"/>
          <w:numId w:val="7"/>
        </w:numPr>
        <w:tabs>
          <w:tab w:val="clear" w:pos="2880"/>
        </w:tabs>
        <w:suppressAutoHyphens/>
        <w:autoSpaceDE w:val="0"/>
        <w:spacing w:after="0"/>
        <w:ind w:left="426" w:right="150" w:hanging="426"/>
        <w:contextualSpacing w:val="0"/>
        <w:rPr>
          <w:rFonts w:ascii="Tahoma" w:eastAsia="Times New Roman" w:hAnsi="Tahoma" w:cs="Tahoma"/>
          <w:sz w:val="21"/>
          <w:szCs w:val="21"/>
          <w:lang w:eastAsia="ar-SA"/>
        </w:rPr>
      </w:pPr>
      <w:r w:rsidRPr="005E32FF">
        <w:rPr>
          <w:rFonts w:ascii="Tahoma" w:eastAsia="Times New Roman" w:hAnsi="Tahoma" w:cs="Tahoma"/>
          <w:b/>
          <w:sz w:val="21"/>
          <w:szCs w:val="21"/>
          <w:lang w:eastAsia="ar-SA"/>
        </w:rPr>
        <w:lastRenderedPageBreak/>
        <w:t>Alvállalkozók</w:t>
      </w:r>
      <w:r w:rsidRPr="005E32FF">
        <w:rPr>
          <w:rFonts w:ascii="Tahoma" w:eastAsia="Times New Roman" w:hAnsi="Tahoma" w:cs="Tahoma"/>
          <w:sz w:val="21"/>
          <w:szCs w:val="21"/>
          <w:lang w:eastAsia="ar-SA"/>
        </w:rPr>
        <w:t>: Ajánlatkérő jelen eljárásban előírja a Kbt. 66. § (6) bekezdés szerinti információk ajánlatban történő feltüntetését, melynek alapján az ajánlatban meg kell jelölni</w:t>
      </w:r>
      <w:r w:rsidR="00B56BB8">
        <w:rPr>
          <w:rFonts w:ascii="Tahoma" w:eastAsia="Times New Roman" w:hAnsi="Tahoma" w:cs="Tahoma"/>
          <w:sz w:val="21"/>
          <w:szCs w:val="21"/>
          <w:lang w:eastAsia="ar-SA"/>
        </w:rPr>
        <w:t>:</w:t>
      </w:r>
    </w:p>
    <w:p w14:paraId="10FC0C91" w14:textId="77777777" w:rsidR="005E32FF" w:rsidRPr="005E32FF" w:rsidRDefault="005E32FF" w:rsidP="007C3757">
      <w:pPr>
        <w:pStyle w:val="Listaszerbekezds"/>
        <w:suppressAutoHyphens/>
        <w:autoSpaceDE w:val="0"/>
        <w:spacing w:before="0" w:after="0"/>
        <w:ind w:right="147"/>
        <w:contextualSpacing w:val="0"/>
        <w:rPr>
          <w:rFonts w:ascii="Tahoma" w:eastAsia="Times New Roman" w:hAnsi="Tahoma" w:cs="Tahoma"/>
          <w:sz w:val="21"/>
          <w:szCs w:val="21"/>
          <w:lang w:eastAsia="ar-SA"/>
        </w:rPr>
      </w:pPr>
      <w:r w:rsidRPr="005E32FF">
        <w:rPr>
          <w:rFonts w:ascii="Tahoma" w:eastAsia="Times New Roman" w:hAnsi="Tahoma" w:cs="Tahoma"/>
          <w:sz w:val="21"/>
          <w:szCs w:val="21"/>
          <w:lang w:eastAsia="ar-SA"/>
        </w:rPr>
        <w:t>a) a közbeszerzésnek azt a részét (részeit), amelynek teljesítéséhez az ajánlattevő alvállalkozót kíván igénybe venni,</w:t>
      </w:r>
    </w:p>
    <w:p w14:paraId="307AD9F6" w14:textId="77777777" w:rsidR="005E32FF" w:rsidRPr="004D48CE" w:rsidRDefault="005E32FF" w:rsidP="007C3757">
      <w:pPr>
        <w:pStyle w:val="Listaszerbekezds"/>
        <w:suppressAutoHyphens/>
        <w:autoSpaceDE w:val="0"/>
        <w:spacing w:before="0" w:after="0"/>
        <w:ind w:right="147"/>
        <w:contextualSpacing w:val="0"/>
        <w:rPr>
          <w:rFonts w:ascii="Tahoma" w:eastAsia="Times New Roman" w:hAnsi="Tahoma" w:cs="Tahoma"/>
          <w:sz w:val="21"/>
          <w:szCs w:val="21"/>
          <w:lang w:eastAsia="ar-SA"/>
        </w:rPr>
      </w:pPr>
      <w:r w:rsidRPr="005E32FF">
        <w:rPr>
          <w:rFonts w:ascii="Tahoma" w:eastAsia="Times New Roman" w:hAnsi="Tahoma" w:cs="Tahoma"/>
          <w:sz w:val="21"/>
          <w:szCs w:val="21"/>
          <w:lang w:eastAsia="ar-SA"/>
        </w:rPr>
        <w:t>b) az ezen részek tekintetében igénybe venni kívánt és az ajánlat benyújtásakor már ismert alvállalkozókat;</w:t>
      </w:r>
    </w:p>
    <w:p w14:paraId="7408908D" w14:textId="77777777" w:rsidR="00BB309F" w:rsidRPr="00D023AE"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eastAsia="Times New Roman" w:hAnsi="Tahoma" w:cs="Tahoma"/>
          <w:sz w:val="21"/>
          <w:szCs w:val="21"/>
          <w:lang w:eastAsia="ar-SA"/>
        </w:rPr>
      </w:pPr>
      <w:r w:rsidRPr="00E713EF">
        <w:rPr>
          <w:rFonts w:ascii="Tahoma" w:hAnsi="Tahoma" w:cs="Tahoma"/>
          <w:sz w:val="21"/>
          <w:szCs w:val="21"/>
        </w:rPr>
        <w:t xml:space="preserve">Nyertes </w:t>
      </w:r>
      <w:r w:rsidRPr="004D48CE">
        <w:rPr>
          <w:rFonts w:ascii="Tahoma" w:hAnsi="Tahoma" w:cs="Tahoma"/>
          <w:sz w:val="21"/>
          <w:szCs w:val="21"/>
        </w:rPr>
        <w:t xml:space="preserve">ajánlattevők által alapítandó gazdálkodó szervezettel kapcsolatos követelmények: </w:t>
      </w:r>
      <w:r w:rsidR="00BB309F" w:rsidRPr="003C648A">
        <w:rPr>
          <w:rFonts w:ascii="Tahoma" w:hAnsi="Tahoma" w:cs="Tahoma"/>
          <w:sz w:val="21"/>
          <w:szCs w:val="21"/>
        </w:rPr>
        <w:t>Ajánlatkérő a Kbt. 140. §</w:t>
      </w:r>
      <w:r w:rsidR="00BB309F">
        <w:rPr>
          <w:rFonts w:ascii="Tahoma" w:hAnsi="Tahoma" w:cs="Tahoma"/>
          <w:sz w:val="21"/>
          <w:szCs w:val="21"/>
        </w:rPr>
        <w:t>-</w:t>
      </w:r>
      <w:proofErr w:type="spellStart"/>
      <w:r w:rsidR="00BB309F">
        <w:rPr>
          <w:rFonts w:ascii="Tahoma" w:hAnsi="Tahoma" w:cs="Tahoma"/>
          <w:sz w:val="21"/>
          <w:szCs w:val="21"/>
        </w:rPr>
        <w:t>ában</w:t>
      </w:r>
      <w:proofErr w:type="spellEnd"/>
      <w:r w:rsidR="00BB309F">
        <w:rPr>
          <w:rFonts w:ascii="Tahoma" w:hAnsi="Tahoma" w:cs="Tahoma"/>
          <w:sz w:val="21"/>
          <w:szCs w:val="21"/>
        </w:rPr>
        <w:t xml:space="preserve"> foglaltakkal kapcsolatban rögzíti, </w:t>
      </w:r>
      <w:r w:rsidR="00BB309F" w:rsidRPr="003C648A">
        <w:rPr>
          <w:rFonts w:ascii="Tahoma" w:hAnsi="Tahoma" w:cs="Tahoma"/>
          <w:sz w:val="21"/>
          <w:szCs w:val="21"/>
        </w:rPr>
        <w:t xml:space="preserve">hogy nem teszi lehetővé gazdálkodó szervezet </w:t>
      </w:r>
      <w:r w:rsidR="00BB309F" w:rsidRPr="003C648A">
        <w:rPr>
          <w:rFonts w:ascii="Tahoma" w:hAnsi="Tahoma" w:cs="Tahoma"/>
          <w:sz w:val="21"/>
          <w:szCs w:val="21"/>
          <w:shd w:val="clear" w:color="auto" w:fill="FFFFFF"/>
        </w:rPr>
        <w:t>(</w:t>
      </w:r>
      <w:r w:rsidR="00BB309F" w:rsidRPr="0006495E">
        <w:rPr>
          <w:rFonts w:ascii="Tahoma" w:hAnsi="Tahoma" w:cs="Tahoma"/>
          <w:sz w:val="21"/>
          <w:szCs w:val="21"/>
          <w:shd w:val="clear" w:color="auto" w:fill="FFFFFF"/>
        </w:rPr>
        <w:t>projekttársaság)</w:t>
      </w:r>
      <w:r w:rsidR="00BB309F" w:rsidRPr="003C648A">
        <w:rPr>
          <w:rFonts w:ascii="Tahoma" w:hAnsi="Tahoma" w:cs="Tahoma"/>
          <w:sz w:val="21"/>
          <w:szCs w:val="21"/>
          <w:shd w:val="clear" w:color="auto" w:fill="FFFFFF"/>
        </w:rPr>
        <w:t xml:space="preserve"> </w:t>
      </w:r>
      <w:r w:rsidR="00BB309F" w:rsidRPr="003C648A">
        <w:rPr>
          <w:rFonts w:ascii="Tahoma" w:hAnsi="Tahoma" w:cs="Tahoma"/>
          <w:sz w:val="21"/>
          <w:szCs w:val="21"/>
        </w:rPr>
        <w:t>létrehozását</w:t>
      </w:r>
      <w:r w:rsidR="00BB309F" w:rsidRPr="003C648A">
        <w:rPr>
          <w:rFonts w:ascii="Tahoma" w:hAnsi="Tahoma" w:cs="Tahoma"/>
          <w:sz w:val="21"/>
          <w:szCs w:val="21"/>
          <w:shd w:val="clear" w:color="auto" w:fill="FFFFFF"/>
        </w:rPr>
        <w:t xml:space="preserve"> sem önálló, sem közös ajánlattevők tekintetében</w:t>
      </w:r>
      <w:r w:rsidR="00BB309F" w:rsidRPr="003C648A">
        <w:rPr>
          <w:rFonts w:ascii="Tahoma" w:hAnsi="Tahoma" w:cs="Tahoma"/>
          <w:sz w:val="21"/>
          <w:szCs w:val="21"/>
        </w:rPr>
        <w:t>.</w:t>
      </w:r>
    </w:p>
    <w:p w14:paraId="079E576E" w14:textId="77777777" w:rsidR="00263784" w:rsidRPr="008F0C17" w:rsidRDefault="00BB309F" w:rsidP="00646DDF">
      <w:pPr>
        <w:pStyle w:val="Listaszerbekezds"/>
        <w:numPr>
          <w:ilvl w:val="3"/>
          <w:numId w:val="7"/>
        </w:numPr>
        <w:tabs>
          <w:tab w:val="clear" w:pos="2880"/>
        </w:tabs>
        <w:suppressAutoHyphens/>
        <w:autoSpaceDE w:val="0"/>
        <w:spacing w:after="0"/>
        <w:ind w:left="426" w:right="150" w:hanging="426"/>
        <w:contextualSpacing w:val="0"/>
        <w:rPr>
          <w:rFonts w:ascii="Tahoma" w:eastAsia="Times New Roman" w:hAnsi="Tahoma" w:cs="Tahoma"/>
          <w:sz w:val="21"/>
          <w:szCs w:val="21"/>
          <w:lang w:eastAsia="ar-SA"/>
        </w:rPr>
      </w:pPr>
      <w:r w:rsidRPr="003C648A">
        <w:rPr>
          <w:rFonts w:ascii="Tahoma" w:hAnsi="Tahoma" w:cs="Tahoma"/>
          <w:sz w:val="21"/>
          <w:szCs w:val="21"/>
        </w:rPr>
        <w:t xml:space="preserve">Közös ajánlattétel esetén a Kbt. 35. §-ban foglaltak szerint kell eljárni, továbbá az ajánlathoz csatolni kell a közös ajánlattevők erre vonatkozó megállapodását a közbeszerzési </w:t>
      </w:r>
      <w:r w:rsidRPr="0028093C">
        <w:rPr>
          <w:rFonts w:ascii="Tahoma" w:hAnsi="Tahoma" w:cs="Tahoma"/>
          <w:sz w:val="21"/>
          <w:szCs w:val="21"/>
        </w:rPr>
        <w:t xml:space="preserve">dokumentumok </w:t>
      </w:r>
      <w:r w:rsidRPr="00FD0D01">
        <w:rPr>
          <w:rFonts w:ascii="Tahoma" w:hAnsi="Tahoma" w:cs="Tahoma"/>
          <w:sz w:val="21"/>
          <w:szCs w:val="21"/>
        </w:rPr>
        <w:t xml:space="preserve">2. </w:t>
      </w:r>
      <w:r w:rsidRPr="00524DA8">
        <w:rPr>
          <w:rFonts w:ascii="Tahoma" w:hAnsi="Tahoma" w:cs="Tahoma"/>
          <w:sz w:val="21"/>
          <w:szCs w:val="21"/>
        </w:rPr>
        <w:t>köteté</w:t>
      </w:r>
      <w:r w:rsidR="00936557">
        <w:rPr>
          <w:rFonts w:ascii="Tahoma" w:hAnsi="Tahoma" w:cs="Tahoma"/>
          <w:sz w:val="21"/>
          <w:szCs w:val="21"/>
        </w:rPr>
        <w:t>ben</w:t>
      </w:r>
      <w:r w:rsidR="00B32B6E">
        <w:rPr>
          <w:rFonts w:ascii="Tahoma" w:hAnsi="Tahoma" w:cs="Tahoma"/>
          <w:sz w:val="21"/>
          <w:szCs w:val="21"/>
        </w:rPr>
        <w:t xml:space="preserve"> </w:t>
      </w:r>
      <w:r w:rsidRPr="00FD0D01">
        <w:rPr>
          <w:rFonts w:ascii="Tahoma" w:hAnsi="Tahoma" w:cs="Tahoma"/>
          <w:sz w:val="21"/>
          <w:szCs w:val="21"/>
        </w:rPr>
        <w:t>meghatározott tartalommal</w:t>
      </w:r>
      <w:r w:rsidRPr="003C648A">
        <w:rPr>
          <w:rFonts w:ascii="Tahoma" w:hAnsi="Tahoma" w:cs="Tahoma"/>
          <w:sz w:val="21"/>
          <w:szCs w:val="21"/>
        </w:rPr>
        <w:t>.</w:t>
      </w:r>
    </w:p>
    <w:p w14:paraId="608CC125" w14:textId="77777777" w:rsidR="00263784"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20548C">
        <w:rPr>
          <w:rFonts w:ascii="Tahoma" w:eastAsia="Times New Roman" w:hAnsi="Tahoma" w:cs="Tahoma"/>
          <w:sz w:val="21"/>
          <w:szCs w:val="21"/>
          <w:lang w:eastAsia="ar-SA"/>
        </w:rPr>
        <w:t>Az</w:t>
      </w:r>
      <w:r w:rsidRPr="0020548C">
        <w:rPr>
          <w:rFonts w:ascii="Tahoma" w:hAnsi="Tahoma" w:cs="Tahoma"/>
          <w:sz w:val="21"/>
          <w:szCs w:val="21"/>
        </w:rPr>
        <w:t xml:space="preserve"> </w:t>
      </w:r>
      <w:r w:rsidRPr="00263784">
        <w:rPr>
          <w:rFonts w:ascii="Tahoma" w:eastAsia="Times New Roman" w:hAnsi="Tahoma" w:cs="Tahoma"/>
          <w:sz w:val="21"/>
          <w:szCs w:val="21"/>
          <w:lang w:eastAsia="ar-SA"/>
        </w:rPr>
        <w:t>ajánlatokat</w:t>
      </w:r>
      <w:r w:rsidRPr="0020548C">
        <w:rPr>
          <w:rFonts w:ascii="Tahoma" w:hAnsi="Tahoma" w:cs="Tahoma"/>
          <w:sz w:val="21"/>
          <w:szCs w:val="21"/>
        </w:rPr>
        <w:t xml:space="preserve"> írásban és zártan, a felhívás által megjelölt kapcsolattartási pontban megadott címre közvetlenül vagy postai úton kell benyújtani az ajánlattételi határidő lejártáig</w:t>
      </w:r>
      <w:r w:rsidR="00524DA8">
        <w:rPr>
          <w:rFonts w:ascii="Tahoma" w:hAnsi="Tahoma" w:cs="Tahoma"/>
          <w:sz w:val="21"/>
          <w:szCs w:val="21"/>
        </w:rPr>
        <w:t xml:space="preserve">. </w:t>
      </w:r>
      <w:r w:rsidRPr="0020548C">
        <w:rPr>
          <w:rFonts w:ascii="Tahoma" w:hAnsi="Tahoma" w:cs="Tahoma"/>
          <w:sz w:val="21"/>
          <w:szCs w:val="21"/>
        </w:rPr>
        <w:t>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12DA8C66" w14:textId="77777777" w:rsidR="0076773A" w:rsidRDefault="001207BD"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20548C">
        <w:rPr>
          <w:rFonts w:ascii="Tahoma" w:hAnsi="Tahoma" w:cs="Tahoma"/>
          <w:sz w:val="21"/>
          <w:szCs w:val="21"/>
        </w:rPr>
        <w:t>Az ajánlathoz csato</w:t>
      </w:r>
      <w:r w:rsidR="00880D09">
        <w:rPr>
          <w:rFonts w:ascii="Tahoma" w:hAnsi="Tahoma" w:cs="Tahoma"/>
          <w:sz w:val="21"/>
          <w:szCs w:val="21"/>
        </w:rPr>
        <w:t>lni kell az ajánlattevő</w:t>
      </w:r>
      <w:r w:rsidR="00440C0F">
        <w:rPr>
          <w:rFonts w:ascii="Tahoma" w:hAnsi="Tahoma" w:cs="Tahoma"/>
          <w:sz w:val="21"/>
          <w:szCs w:val="21"/>
        </w:rPr>
        <w:t xml:space="preserve"> részéről</w:t>
      </w:r>
      <w:r w:rsidRPr="0020548C">
        <w:rPr>
          <w:rFonts w:ascii="Tahoma" w:hAnsi="Tahoma" w:cs="Tahoma"/>
          <w:sz w:val="21"/>
          <w:szCs w:val="21"/>
        </w:rPr>
        <w:t xml:space="preserve"> cégjegyzésre jogosult</w:t>
      </w:r>
      <w:r w:rsidR="0076773A" w:rsidRPr="0020548C">
        <w:rPr>
          <w:rFonts w:ascii="Tahoma" w:hAnsi="Tahoma" w:cs="Tahoma"/>
          <w:sz w:val="21"/>
          <w:szCs w:val="21"/>
        </w:rPr>
        <w:t xml:space="preserve"> nyilatkozatot, dokumentumot aláíró képviselő </w:t>
      </w:r>
      <w:r w:rsidR="0076773A" w:rsidRPr="00E65A10">
        <w:rPr>
          <w:rFonts w:ascii="Tahoma" w:hAnsi="Tahoma" w:cs="Tahoma"/>
          <w:b/>
          <w:sz w:val="21"/>
          <w:szCs w:val="21"/>
        </w:rPr>
        <w:t>aláírási címpéldányát vagy aláírás mintáját</w:t>
      </w:r>
      <w:r w:rsidR="0076773A" w:rsidRPr="0020548C">
        <w:rPr>
          <w:rFonts w:ascii="Tahoma" w:hAnsi="Tahoma" w:cs="Tahoma"/>
          <w:sz w:val="21"/>
          <w:szCs w:val="21"/>
        </w:rPr>
        <w:t>. Amennyiben az ajánlat cégjegyzésre jogosultak által meghatalmazott(</w:t>
      </w:r>
      <w:proofErr w:type="spellStart"/>
      <w:r w:rsidR="0076773A" w:rsidRPr="0020548C">
        <w:rPr>
          <w:rFonts w:ascii="Tahoma" w:hAnsi="Tahoma" w:cs="Tahoma"/>
          <w:sz w:val="21"/>
          <w:szCs w:val="21"/>
        </w:rPr>
        <w:t>ak</w:t>
      </w:r>
      <w:proofErr w:type="spellEnd"/>
      <w:r w:rsidR="0076773A" w:rsidRPr="0020548C">
        <w:rPr>
          <w:rFonts w:ascii="Tahoma" w:hAnsi="Tahoma" w:cs="Tahoma"/>
          <w:sz w:val="21"/>
          <w:szCs w:val="21"/>
        </w:rPr>
        <w:t xml:space="preserve">) aláírásával kerül benyújtásra, a teljes bizonyító </w:t>
      </w:r>
      <w:proofErr w:type="spellStart"/>
      <w:r w:rsidR="0076773A" w:rsidRPr="0020548C">
        <w:rPr>
          <w:rFonts w:ascii="Tahoma" w:hAnsi="Tahoma" w:cs="Tahoma"/>
          <w:sz w:val="21"/>
          <w:szCs w:val="21"/>
        </w:rPr>
        <w:t>erejű</w:t>
      </w:r>
      <w:proofErr w:type="spellEnd"/>
      <w:r w:rsidR="0076773A" w:rsidRPr="0020548C">
        <w:rPr>
          <w:rFonts w:ascii="Tahoma" w:hAnsi="Tahoma" w:cs="Tahoma"/>
          <w:sz w:val="21"/>
          <w:szCs w:val="21"/>
        </w:rPr>
        <w:t xml:space="preserve"> magánokiratba foglalt meghatalmazásnak tartalmaznia kell a meghatalmazott aláírás mintáját is. Egyéni vállalkozó ajánlattevő csatolja a képviseletre jogosult személy által aláírt nyilatkozatot, amelyben egyéni vállalkozó megjelöli a nyilvántartási számát, vagy az adószámát. Egyéni vállalkozó esetében Ajánlatkérő elfogadja bármely olyan dokumentum egyszerű másolatának csatolását, amely alkalmas a képviseletre való jogosultság igazolására.</w:t>
      </w:r>
    </w:p>
    <w:p w14:paraId="6548E45E" w14:textId="77777777" w:rsidR="00263784"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20548C">
        <w:rPr>
          <w:rFonts w:ascii="Tahoma" w:hAnsi="Tahoma" w:cs="Tahoma"/>
          <w:sz w:val="21"/>
          <w:szCs w:val="21"/>
        </w:rPr>
        <w:t xml:space="preserve">Az ajánlatnak </w:t>
      </w:r>
      <w:r w:rsidRPr="0020548C">
        <w:rPr>
          <w:rFonts w:ascii="Tahoma" w:hAnsi="Tahoma" w:cs="Tahoma"/>
          <w:b/>
          <w:sz w:val="21"/>
          <w:szCs w:val="21"/>
        </w:rPr>
        <w:t>felolvasólap</w:t>
      </w:r>
      <w:r w:rsidRPr="0020548C">
        <w:rPr>
          <w:rFonts w:ascii="Tahoma" w:hAnsi="Tahoma" w:cs="Tahoma"/>
          <w:sz w:val="21"/>
          <w:szCs w:val="21"/>
        </w:rPr>
        <w:t xml:space="preserve">ot kell tartalmaznia a Kbt. 66. § (5) bekezdése szerint. </w:t>
      </w:r>
    </w:p>
    <w:p w14:paraId="386DD6A5" w14:textId="77777777" w:rsidR="00263784"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20548C">
        <w:rPr>
          <w:rFonts w:ascii="Tahoma" w:hAnsi="Tahoma" w:cs="Tahoma"/>
          <w:sz w:val="21"/>
          <w:szCs w:val="21"/>
        </w:rPr>
        <w:t xml:space="preserve">Az ajánlatot az ajánlattételi határidő lejártáig, </w:t>
      </w:r>
      <w:r w:rsidRPr="0022078E">
        <w:rPr>
          <w:rFonts w:ascii="Tahoma" w:hAnsi="Tahoma" w:cs="Tahoma"/>
          <w:sz w:val="21"/>
          <w:szCs w:val="21"/>
        </w:rPr>
        <w:t>hétfőtől-péntekig 09</w:t>
      </w:r>
      <w:r w:rsidR="00810BAF">
        <w:rPr>
          <w:rFonts w:ascii="Tahoma" w:hAnsi="Tahoma" w:cs="Tahoma"/>
          <w:sz w:val="21"/>
          <w:szCs w:val="21"/>
        </w:rPr>
        <w:t>.00-16</w:t>
      </w:r>
      <w:r w:rsidRPr="0022078E">
        <w:rPr>
          <w:rFonts w:ascii="Tahoma" w:hAnsi="Tahoma" w:cs="Tahoma"/>
          <w:sz w:val="21"/>
          <w:szCs w:val="21"/>
        </w:rPr>
        <w:t xml:space="preserve">.00 óra között, az ajánlattételi határidő lejártának napján </w:t>
      </w:r>
      <w:r w:rsidRPr="00350FE0">
        <w:rPr>
          <w:rFonts w:ascii="Tahoma" w:hAnsi="Tahoma" w:cs="Tahoma"/>
          <w:sz w:val="21"/>
          <w:szCs w:val="21"/>
        </w:rPr>
        <w:t>9.00-</w:t>
      </w:r>
      <w:r w:rsidR="00471A20">
        <w:rPr>
          <w:rFonts w:ascii="Tahoma" w:hAnsi="Tahoma" w:cs="Tahoma"/>
          <w:sz w:val="21"/>
          <w:szCs w:val="21"/>
        </w:rPr>
        <w:t>11</w:t>
      </w:r>
      <w:r w:rsidR="00996D52">
        <w:rPr>
          <w:rFonts w:ascii="Tahoma" w:hAnsi="Tahoma" w:cs="Tahoma"/>
          <w:sz w:val="21"/>
          <w:szCs w:val="21"/>
        </w:rPr>
        <w:t>:00</w:t>
      </w:r>
      <w:r w:rsidR="00350FE0" w:rsidRPr="00350FE0">
        <w:rPr>
          <w:rFonts w:ascii="Tahoma" w:hAnsi="Tahoma" w:cs="Tahoma"/>
          <w:sz w:val="21"/>
          <w:szCs w:val="21"/>
        </w:rPr>
        <w:t xml:space="preserve"> ó</w:t>
      </w:r>
      <w:r w:rsidRPr="00350FE0">
        <w:rPr>
          <w:rFonts w:ascii="Tahoma" w:hAnsi="Tahoma" w:cs="Tahoma"/>
          <w:sz w:val="21"/>
          <w:szCs w:val="21"/>
        </w:rPr>
        <w:t>ra</w:t>
      </w:r>
      <w:r w:rsidRPr="005C4483">
        <w:rPr>
          <w:rFonts w:ascii="Tahoma" w:hAnsi="Tahoma" w:cs="Tahoma"/>
          <w:sz w:val="21"/>
          <w:szCs w:val="21"/>
        </w:rPr>
        <w:t xml:space="preserve"> között</w:t>
      </w:r>
      <w:r w:rsidRPr="0020548C">
        <w:rPr>
          <w:rFonts w:ascii="Tahoma" w:hAnsi="Tahoma" w:cs="Tahoma"/>
          <w:sz w:val="21"/>
          <w:szCs w:val="21"/>
        </w:rPr>
        <w:t xml:space="preserve"> lehet leadni előzetes egyeztetéssel.</w:t>
      </w:r>
    </w:p>
    <w:p w14:paraId="68D05261" w14:textId="77777777" w:rsidR="00263784"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20548C">
        <w:rPr>
          <w:rFonts w:ascii="Tahoma" w:hAnsi="Tahoma" w:cs="Tahoma"/>
          <w:sz w:val="21"/>
          <w:szCs w:val="21"/>
        </w:rPr>
        <w:t xml:space="preserve">Ajánlatkérő a Kbt. 114. § (6) bekezdése vonatkozásában, a </w:t>
      </w:r>
      <w:r w:rsidRPr="0020548C">
        <w:rPr>
          <w:rFonts w:ascii="Tahoma" w:hAnsi="Tahoma" w:cs="Tahoma"/>
          <w:b/>
          <w:sz w:val="21"/>
          <w:szCs w:val="21"/>
        </w:rPr>
        <w:t>kiegészítő tájékoztatás</w:t>
      </w:r>
      <w:r w:rsidRPr="0020548C">
        <w:rPr>
          <w:rFonts w:ascii="Tahoma" w:hAnsi="Tahoma" w:cs="Tahoma"/>
          <w:sz w:val="21"/>
          <w:szCs w:val="21"/>
        </w:rPr>
        <w:t xml:space="preserve"> esetében ésszerű időnek tekinti az ajánlattételi határidő lejártát megelőző </w:t>
      </w:r>
      <w:r w:rsidRPr="00D023AE">
        <w:rPr>
          <w:rFonts w:ascii="Tahoma" w:hAnsi="Tahoma" w:cs="Tahoma"/>
          <w:b/>
          <w:sz w:val="21"/>
          <w:szCs w:val="21"/>
        </w:rPr>
        <w:t>második</w:t>
      </w:r>
      <w:r w:rsidRPr="0020548C">
        <w:rPr>
          <w:rFonts w:ascii="Tahoma" w:hAnsi="Tahoma" w:cs="Tahoma"/>
          <w:sz w:val="21"/>
          <w:szCs w:val="21"/>
        </w:rPr>
        <w:t xml:space="preserve"> munkanapot (tájékoztatás megküldésére), feltéve, hogy a kérdések és kérések az ajánlattét</w:t>
      </w:r>
      <w:r w:rsidR="00D023AE">
        <w:rPr>
          <w:rFonts w:ascii="Tahoma" w:hAnsi="Tahoma" w:cs="Tahoma"/>
          <w:sz w:val="21"/>
          <w:szCs w:val="21"/>
        </w:rPr>
        <w:t xml:space="preserve">eli határidő lejártát megelőző </w:t>
      </w:r>
      <w:r w:rsidR="00D023AE" w:rsidRPr="00D023AE">
        <w:rPr>
          <w:rFonts w:ascii="Tahoma" w:hAnsi="Tahoma" w:cs="Tahoma"/>
          <w:b/>
          <w:sz w:val="21"/>
          <w:szCs w:val="21"/>
        </w:rPr>
        <w:t>harmadik</w:t>
      </w:r>
      <w:r w:rsidRPr="00D023AE">
        <w:rPr>
          <w:rFonts w:ascii="Tahoma" w:hAnsi="Tahoma" w:cs="Tahoma"/>
          <w:b/>
          <w:sz w:val="21"/>
          <w:szCs w:val="21"/>
        </w:rPr>
        <w:t xml:space="preserve"> </w:t>
      </w:r>
      <w:r w:rsidRPr="0020548C">
        <w:rPr>
          <w:rFonts w:ascii="Tahoma" w:hAnsi="Tahoma" w:cs="Tahoma"/>
          <w:sz w:val="21"/>
          <w:szCs w:val="21"/>
        </w:rPr>
        <w:t>munkanapig megérkeznek ajánlatkérőhöz.</w:t>
      </w:r>
      <w:r w:rsidR="00524DA8" w:rsidRPr="00524DA8">
        <w:rPr>
          <w:rFonts w:ascii="Tahoma" w:hAnsi="Tahoma" w:cs="Tahoma"/>
          <w:sz w:val="21"/>
          <w:szCs w:val="21"/>
        </w:rPr>
        <w:t xml:space="preserve"> </w:t>
      </w:r>
      <w:r w:rsidR="00524DA8" w:rsidRPr="003C648A">
        <w:rPr>
          <w:rFonts w:ascii="Tahoma" w:hAnsi="Tahoma" w:cs="Tahoma"/>
          <w:bCs/>
          <w:sz w:val="21"/>
          <w:szCs w:val="21"/>
        </w:rPr>
        <w:t xml:space="preserve">Ajánlatkérő nem vállal felelősséget azért, ha egy gazdasági szereplő kiegészítő tájékoztatás kérés keretében nem adja meg azon elérhetőségeit, melyekre a kiegészítő tájékoztatás megadását várja és ezáltal Ajánlatkérő nem képes a tájékoztatás célszemélyhez történő megküldésére (vagy téves címre küldi meg a tájékoztatást). </w:t>
      </w:r>
    </w:p>
    <w:p w14:paraId="1AF5364C" w14:textId="77777777" w:rsidR="00263784"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20548C">
        <w:rPr>
          <w:rFonts w:ascii="Tahoma" w:hAnsi="Tahoma" w:cs="Tahoma"/>
          <w:sz w:val="21"/>
          <w:szCs w:val="21"/>
        </w:rPr>
        <w:t xml:space="preserve">A Kbt. 71.§ (6) bekezdése szerint ajánlatkérő nem rendel el újabb </w:t>
      </w:r>
      <w:r w:rsidRPr="00E713EF">
        <w:rPr>
          <w:rFonts w:ascii="Tahoma" w:hAnsi="Tahoma" w:cs="Tahoma"/>
          <w:b/>
          <w:sz w:val="21"/>
          <w:szCs w:val="21"/>
        </w:rPr>
        <w:t>hiánypótlás</w:t>
      </w:r>
      <w:r>
        <w:rPr>
          <w:rFonts w:ascii="Tahoma" w:hAnsi="Tahoma" w:cs="Tahoma"/>
          <w:sz w:val="21"/>
          <w:szCs w:val="21"/>
        </w:rPr>
        <w:t>t, ha</w:t>
      </w:r>
      <w:r w:rsidRPr="0020548C">
        <w:rPr>
          <w:rFonts w:ascii="Tahoma" w:hAnsi="Tahoma" w:cs="Tahoma"/>
          <w:sz w:val="21"/>
          <w:szCs w:val="21"/>
        </w:rPr>
        <w:t xml:space="preserve"> az ajánlattevő hiánypótlás</w:t>
      </w:r>
      <w:r>
        <w:rPr>
          <w:rFonts w:ascii="Tahoma" w:hAnsi="Tahoma" w:cs="Tahoma"/>
          <w:sz w:val="21"/>
          <w:szCs w:val="21"/>
        </w:rPr>
        <w:t xml:space="preserve"> </w:t>
      </w:r>
      <w:r w:rsidRPr="0020548C">
        <w:rPr>
          <w:rFonts w:ascii="Tahoma" w:hAnsi="Tahoma" w:cs="Tahoma"/>
          <w:sz w:val="21"/>
          <w:szCs w:val="21"/>
        </w:rPr>
        <w:t>s</w:t>
      </w:r>
      <w:r>
        <w:rPr>
          <w:rFonts w:ascii="Tahoma" w:hAnsi="Tahoma" w:cs="Tahoma"/>
          <w:sz w:val="21"/>
          <w:szCs w:val="21"/>
        </w:rPr>
        <w:t>orán</w:t>
      </w:r>
      <w:r w:rsidRPr="0020548C">
        <w:rPr>
          <w:rFonts w:ascii="Tahoma" w:hAnsi="Tahoma" w:cs="Tahoma"/>
          <w:sz w:val="21"/>
          <w:szCs w:val="21"/>
        </w:rPr>
        <w:t xml:space="preserve"> az ajánlatban korábban nem szereplő gazdasági szereplőt von be az eljárásba, és e gazdasági szereplőre tekintettel lenne szükséges az újabb hiánypótlás.</w:t>
      </w:r>
    </w:p>
    <w:p w14:paraId="045D9622" w14:textId="77777777" w:rsidR="0049772A" w:rsidRDefault="0049772A"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3C648A">
        <w:rPr>
          <w:rFonts w:ascii="Tahoma" w:hAnsi="Tahoma" w:cs="Tahoma"/>
          <w:bCs/>
          <w:sz w:val="21"/>
          <w:szCs w:val="21"/>
        </w:rPr>
        <w:t xml:space="preserve">Amennyiben a nyertesnek minősített ajánlattevő visszalép, úgy az ajánlatkérő a következő legkedvezőbb ajánlatot tevővel köti meg a szerződést, ha őt az ajánlatok elbírálásáról szóló írásbeli </w:t>
      </w:r>
      <w:proofErr w:type="spellStart"/>
      <w:r w:rsidRPr="003C648A">
        <w:rPr>
          <w:rFonts w:ascii="Tahoma" w:hAnsi="Tahoma" w:cs="Tahoma"/>
          <w:bCs/>
          <w:sz w:val="21"/>
          <w:szCs w:val="21"/>
        </w:rPr>
        <w:t>összegezésben</w:t>
      </w:r>
      <w:proofErr w:type="spellEnd"/>
      <w:r w:rsidRPr="003C648A">
        <w:rPr>
          <w:rFonts w:ascii="Tahoma" w:hAnsi="Tahoma" w:cs="Tahoma"/>
          <w:bCs/>
          <w:sz w:val="21"/>
          <w:szCs w:val="21"/>
        </w:rPr>
        <w:t xml:space="preserve"> megjelölte</w:t>
      </w:r>
    </w:p>
    <w:p w14:paraId="155545EF" w14:textId="77777777" w:rsidR="00263784"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20548C">
        <w:rPr>
          <w:rFonts w:ascii="Tahoma" w:hAnsi="Tahoma" w:cs="Tahoma"/>
          <w:b/>
          <w:sz w:val="21"/>
          <w:szCs w:val="21"/>
        </w:rPr>
        <w:t>Fordítás</w:t>
      </w:r>
      <w:r w:rsidRPr="0020548C">
        <w:rPr>
          <w:rFonts w:ascii="Tahoma" w:hAnsi="Tahoma" w:cs="Tahoma"/>
          <w:sz w:val="21"/>
          <w:szCs w:val="21"/>
        </w:rPr>
        <w:t>: az ajánlatban valamennyi igazolást és dokumentumot magyar nyelven kell benyújtani. Az ajánlatkérő a nem magyar nyelven benyújtott dokumentumok ajánlattevő általi felelős fordítását is köteles elfogadni.</w:t>
      </w:r>
    </w:p>
    <w:p w14:paraId="0368A26B" w14:textId="77777777" w:rsidR="00263784"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20548C">
        <w:rPr>
          <w:rFonts w:ascii="Tahoma" w:hAnsi="Tahoma" w:cs="Tahoma"/>
          <w:b/>
          <w:sz w:val="21"/>
          <w:szCs w:val="21"/>
        </w:rPr>
        <w:lastRenderedPageBreak/>
        <w:t>Irányadó idő</w:t>
      </w:r>
      <w:r w:rsidRPr="0020548C">
        <w:rPr>
          <w:rFonts w:ascii="Tahoma" w:hAnsi="Tahoma" w:cs="Tahoma"/>
          <w:sz w:val="21"/>
          <w:szCs w:val="21"/>
        </w:rPr>
        <w:t>: A teljes ajánlattételi felhívásban, valamint az eljárás során valamennyi órában megadott határidő közép-európai helyi idő szerint értendő. (CET)</w:t>
      </w:r>
    </w:p>
    <w:p w14:paraId="602B8603" w14:textId="77777777" w:rsidR="00263784" w:rsidRPr="0020548C"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b/>
          <w:sz w:val="21"/>
          <w:szCs w:val="21"/>
        </w:rPr>
      </w:pPr>
      <w:r w:rsidRPr="0020548C">
        <w:rPr>
          <w:rFonts w:ascii="Tahoma" w:hAnsi="Tahoma" w:cs="Tahoma"/>
          <w:b/>
          <w:sz w:val="21"/>
          <w:szCs w:val="21"/>
        </w:rPr>
        <w:t>Irányadó Jog</w:t>
      </w:r>
      <w:r w:rsidRPr="0020548C">
        <w:rPr>
          <w:rFonts w:ascii="Tahoma" w:hAnsi="Tahoma" w:cs="Tahoma"/>
          <w:sz w:val="21"/>
          <w:szCs w:val="21"/>
        </w:rPr>
        <w:t>: A jelen ajánlattételi felhívásban nem szabályozott kérdések vonatkozásában a közbeszerzésről szóló 201</w:t>
      </w:r>
      <w:r>
        <w:rPr>
          <w:rFonts w:ascii="Tahoma" w:hAnsi="Tahoma" w:cs="Tahoma"/>
          <w:sz w:val="21"/>
          <w:szCs w:val="21"/>
        </w:rPr>
        <w:t>5</w:t>
      </w:r>
      <w:r w:rsidRPr="0020548C">
        <w:rPr>
          <w:rFonts w:ascii="Tahoma" w:hAnsi="Tahoma" w:cs="Tahoma"/>
          <w:sz w:val="21"/>
          <w:szCs w:val="21"/>
        </w:rPr>
        <w:t>. évi C</w:t>
      </w:r>
      <w:r>
        <w:rPr>
          <w:rFonts w:ascii="Tahoma" w:hAnsi="Tahoma" w:cs="Tahoma"/>
          <w:sz w:val="21"/>
          <w:szCs w:val="21"/>
        </w:rPr>
        <w:t>XL</w:t>
      </w:r>
      <w:r w:rsidRPr="0020548C">
        <w:rPr>
          <w:rFonts w:ascii="Tahoma" w:hAnsi="Tahoma" w:cs="Tahoma"/>
          <w:sz w:val="21"/>
          <w:szCs w:val="21"/>
        </w:rPr>
        <w:t>III. törvény és végrehajtási rendeleteinek előírásai szerint kell eljárni.</w:t>
      </w:r>
    </w:p>
    <w:p w14:paraId="00C10233" w14:textId="77777777" w:rsidR="00263784"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263784">
        <w:rPr>
          <w:rFonts w:ascii="Tahoma" w:hAnsi="Tahoma" w:cs="Tahoma"/>
          <w:sz w:val="21"/>
          <w:szCs w:val="21"/>
        </w:rPr>
        <w:t>Az ajánlatkérő nem él a Kbt. 114. § (11) bekezdésében foglalt lehetőségével.</w:t>
      </w:r>
    </w:p>
    <w:p w14:paraId="077E2198" w14:textId="77777777" w:rsidR="00766C65" w:rsidRPr="00EF4E23"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b/>
          <w:bCs/>
          <w:sz w:val="21"/>
          <w:szCs w:val="21"/>
        </w:rPr>
      </w:pPr>
      <w:r w:rsidRPr="00F00328">
        <w:rPr>
          <w:rFonts w:ascii="Tahoma" w:hAnsi="Tahoma" w:cs="Tahoma"/>
          <w:sz w:val="21"/>
          <w:szCs w:val="21"/>
        </w:rPr>
        <w:t xml:space="preserve">Ajánlatkérő </w:t>
      </w:r>
      <w:r w:rsidR="00FF1954" w:rsidRPr="00F00328">
        <w:rPr>
          <w:rFonts w:ascii="Tahoma" w:hAnsi="Tahoma" w:cs="Tahoma"/>
          <w:sz w:val="21"/>
          <w:szCs w:val="21"/>
        </w:rPr>
        <w:t>konzultációt nem tart.</w:t>
      </w:r>
      <w:r w:rsidR="00CE45C2" w:rsidRPr="00F00328">
        <w:rPr>
          <w:rFonts w:ascii="Tahoma" w:hAnsi="Tahoma" w:cs="Tahoma"/>
          <w:sz w:val="21"/>
          <w:szCs w:val="21"/>
        </w:rPr>
        <w:t xml:space="preserve"> </w:t>
      </w:r>
    </w:p>
    <w:p w14:paraId="0CDB6724" w14:textId="5DF971B9" w:rsidR="00766C65" w:rsidRPr="009652D9" w:rsidRDefault="00CE45C2" w:rsidP="00646DDF">
      <w:pPr>
        <w:pStyle w:val="Listaszerbekezds"/>
        <w:numPr>
          <w:ilvl w:val="3"/>
          <w:numId w:val="7"/>
        </w:numPr>
        <w:tabs>
          <w:tab w:val="clear" w:pos="2880"/>
          <w:tab w:val="num" w:pos="2552"/>
        </w:tabs>
        <w:suppressAutoHyphens/>
        <w:autoSpaceDE w:val="0"/>
        <w:spacing w:after="0"/>
        <w:ind w:left="426" w:right="150" w:hanging="426"/>
        <w:contextualSpacing w:val="0"/>
        <w:rPr>
          <w:rFonts w:ascii="Tahoma" w:hAnsi="Tahoma" w:cs="Tahoma"/>
          <w:bCs/>
          <w:sz w:val="21"/>
          <w:szCs w:val="21"/>
        </w:rPr>
      </w:pPr>
      <w:r w:rsidRPr="009652D9">
        <w:rPr>
          <w:rFonts w:ascii="Tahoma" w:hAnsi="Tahoma" w:cs="Tahoma"/>
          <w:sz w:val="21"/>
          <w:szCs w:val="21"/>
        </w:rPr>
        <w:t xml:space="preserve">Ajánlatkérő helyszíni bejárást </w:t>
      </w:r>
      <w:r w:rsidR="009652D9" w:rsidRPr="009652D9">
        <w:rPr>
          <w:rFonts w:ascii="Tahoma" w:hAnsi="Tahoma" w:cs="Tahoma"/>
          <w:sz w:val="21"/>
          <w:szCs w:val="21"/>
        </w:rPr>
        <w:t>nem tart.</w:t>
      </w:r>
    </w:p>
    <w:p w14:paraId="0C41C3F2" w14:textId="77777777" w:rsidR="00263784" w:rsidRPr="00F00328" w:rsidRDefault="00FF195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F00328">
        <w:rPr>
          <w:rFonts w:ascii="Tahoma" w:hAnsi="Tahoma" w:cs="Tahoma"/>
          <w:sz w:val="21"/>
          <w:szCs w:val="21"/>
        </w:rPr>
        <w:t>Az eljárás során elektronikus árlejtésre nem kerül sor.</w:t>
      </w:r>
    </w:p>
    <w:p w14:paraId="5206E372" w14:textId="76E47765" w:rsidR="00263784" w:rsidRPr="00FF1954"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263784">
        <w:rPr>
          <w:rFonts w:ascii="Tahoma" w:hAnsi="Tahoma" w:cs="Tahoma"/>
          <w:sz w:val="21"/>
          <w:szCs w:val="21"/>
        </w:rPr>
        <w:t>A Kbt</w:t>
      </w:r>
      <w:r>
        <w:rPr>
          <w:rFonts w:ascii="Tahoma" w:hAnsi="Tahoma" w:cs="Tahoma"/>
          <w:sz w:val="21"/>
          <w:szCs w:val="21"/>
        </w:rPr>
        <w:t xml:space="preserve">. 73.§ (4) bekezdésében foglaltak alapján az ajánlat érvénytelenségét vonja maga után, </w:t>
      </w:r>
      <w:r w:rsidRPr="00D30B2A">
        <w:rPr>
          <w:rFonts w:ascii="Tahoma" w:hAnsi="Tahoma" w:cs="Tahoma"/>
          <w:sz w:val="21"/>
          <w:szCs w:val="21"/>
        </w:rPr>
        <w:t xml:space="preserve">ha nem felel meg azoknak a környezetvédelmi, szociális és munkajogi követelményeknek, amelyeket a jogszabályok vagy kötelezően alkalmazandó kollektív szerződés, illetve a </w:t>
      </w:r>
      <w:r>
        <w:rPr>
          <w:rFonts w:ascii="Tahoma" w:hAnsi="Tahoma" w:cs="Tahoma"/>
          <w:sz w:val="21"/>
          <w:szCs w:val="21"/>
        </w:rPr>
        <w:t xml:space="preserve">Kbt. </w:t>
      </w:r>
      <w:r w:rsidRPr="00D30B2A">
        <w:rPr>
          <w:rFonts w:ascii="Tahoma" w:hAnsi="Tahoma" w:cs="Tahoma"/>
          <w:sz w:val="21"/>
          <w:szCs w:val="21"/>
        </w:rPr>
        <w:t>4. mellékletben felsorolt környezetvédelmi, szociális és munkajogi rendelkezések írnak elő.</w:t>
      </w:r>
      <w:r>
        <w:rPr>
          <w:rFonts w:ascii="Tahoma" w:hAnsi="Tahoma" w:cs="Tahoma"/>
          <w:sz w:val="21"/>
          <w:szCs w:val="21"/>
        </w:rPr>
        <w:t xml:space="preserve"> </w:t>
      </w:r>
      <w:r w:rsidR="00716D8A">
        <w:rPr>
          <w:rFonts w:ascii="Tahoma" w:hAnsi="Tahoma" w:cs="Tahoma"/>
          <w:sz w:val="21"/>
          <w:szCs w:val="21"/>
        </w:rPr>
        <w:t xml:space="preserve">Ennél fogva </w:t>
      </w:r>
      <w:r w:rsidR="00716D8A" w:rsidRPr="00D30B2A">
        <w:rPr>
          <w:rFonts w:ascii="Tahoma" w:hAnsi="Tahoma" w:cs="Tahoma"/>
          <w:b/>
          <w:sz w:val="21"/>
          <w:szCs w:val="21"/>
        </w:rPr>
        <w:t xml:space="preserve">ajánlattevőknek nyilatkozatot kell benyújtaniuk </w:t>
      </w:r>
      <w:r w:rsidR="00716D8A">
        <w:rPr>
          <w:rFonts w:ascii="Tahoma" w:hAnsi="Tahoma" w:cs="Tahoma"/>
          <w:sz w:val="21"/>
          <w:szCs w:val="21"/>
        </w:rPr>
        <w:t>arról, hogy a fentebb hivatkozott feltételeknek, előírásoknak megfelelne</w:t>
      </w:r>
      <w:r w:rsidR="005C6BD1">
        <w:rPr>
          <w:rFonts w:ascii="Tahoma" w:hAnsi="Tahoma" w:cs="Tahoma"/>
          <w:sz w:val="21"/>
          <w:szCs w:val="21"/>
        </w:rPr>
        <w:t>k.</w:t>
      </w:r>
    </w:p>
    <w:p w14:paraId="6D505FA8" w14:textId="77777777" w:rsidR="00716D8A" w:rsidRPr="00D30B2A" w:rsidRDefault="00FF195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3C648A">
        <w:rPr>
          <w:rFonts w:ascii="Tahoma" w:hAnsi="Tahoma" w:cs="Tahoma"/>
          <w:sz w:val="21"/>
          <w:szCs w:val="21"/>
        </w:rPr>
        <w:t xml:space="preserve">A Kbt. 73. § (5) bekezdés alapján Ajánlatkérő a közbeszerzési dokumentumokban tájékoztatásként közli azoknak a szervezeteknek a nevét, amelyektől az ajánlattevő tájékoztatást kaphat a Kbt. 73. § (4) bekezdés szerinti azon követelményekről, amelyeknek a teljesítés során meg kell felelni. </w:t>
      </w:r>
      <w:r w:rsidR="00716D8A" w:rsidRPr="003C648A">
        <w:rPr>
          <w:rFonts w:ascii="Tahoma" w:hAnsi="Tahoma" w:cs="Tahoma"/>
          <w:sz w:val="21"/>
          <w:szCs w:val="21"/>
        </w:rPr>
        <w:t>A tájékozódási kötelezettsége teljesítéséről ajánlattevőnek ajánlatában nyilatkoznia kell.</w:t>
      </w:r>
    </w:p>
    <w:p w14:paraId="3F72A8AB" w14:textId="77777777" w:rsidR="00263784" w:rsidRPr="000D7737"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b/>
          <w:sz w:val="21"/>
          <w:szCs w:val="21"/>
        </w:rPr>
      </w:pPr>
      <w:r w:rsidRPr="00E713EF">
        <w:rPr>
          <w:rFonts w:ascii="Tahoma" w:eastAsia="Times New Roman" w:hAnsi="Tahoma" w:cs="Tahoma"/>
          <w:b/>
          <w:kern w:val="1"/>
          <w:sz w:val="21"/>
          <w:szCs w:val="21"/>
          <w:lang w:eastAsia="zh-CN"/>
        </w:rPr>
        <w:t>Az eljárás nyertese</w:t>
      </w:r>
      <w:r w:rsidRPr="00E713EF">
        <w:rPr>
          <w:rFonts w:ascii="Tahoma" w:eastAsia="Times New Roman" w:hAnsi="Tahoma" w:cs="Tahoma"/>
          <w:kern w:val="1"/>
          <w:sz w:val="21"/>
          <w:szCs w:val="21"/>
          <w:lang w:eastAsia="zh-CN"/>
        </w:rPr>
        <w:t xml:space="preserve"> az az ajánlattevő, aki az ajánlatkérő által az ajánlattételi felhívásban és a közbeszerzési dokumentumokban meghatározott feltételek alapján, valamint a meghatározott értékelési szempont</w:t>
      </w:r>
      <w:r w:rsidR="00FD2C15">
        <w:rPr>
          <w:rFonts w:ascii="Tahoma" w:eastAsia="Times New Roman" w:hAnsi="Tahoma" w:cs="Tahoma"/>
          <w:kern w:val="1"/>
          <w:sz w:val="21"/>
          <w:szCs w:val="21"/>
          <w:lang w:eastAsia="zh-CN"/>
        </w:rPr>
        <w:t>ok</w:t>
      </w:r>
      <w:r w:rsidRPr="00E713EF">
        <w:rPr>
          <w:rFonts w:ascii="Tahoma" w:eastAsia="Times New Roman" w:hAnsi="Tahoma" w:cs="Tahoma"/>
          <w:kern w:val="1"/>
          <w:sz w:val="21"/>
          <w:szCs w:val="21"/>
          <w:lang w:eastAsia="zh-CN"/>
        </w:rPr>
        <w:t xml:space="preserve"> szerint a legkedvezőbb érvényes ajánlatot tette. Az ajánlatkérő csak az eljárás nyertesével kötheti meg a szerződést, vagy - a nyertes visszalépése esetén - az ajánlatok értékelése során a következő legkedvezőbb ajánlatot tevőnek minősített szervezettel (személlyel), ha őt az ajánlatok elbírálásáról szóló írásbeli </w:t>
      </w:r>
      <w:proofErr w:type="spellStart"/>
      <w:r w:rsidRPr="00E713EF">
        <w:rPr>
          <w:rFonts w:ascii="Tahoma" w:eastAsia="Times New Roman" w:hAnsi="Tahoma" w:cs="Tahoma"/>
          <w:kern w:val="1"/>
          <w:sz w:val="21"/>
          <w:szCs w:val="21"/>
          <w:lang w:eastAsia="zh-CN"/>
        </w:rPr>
        <w:t>összegezésben</w:t>
      </w:r>
      <w:proofErr w:type="spellEnd"/>
      <w:r w:rsidRPr="00E713EF">
        <w:rPr>
          <w:rFonts w:ascii="Tahoma" w:eastAsia="Times New Roman" w:hAnsi="Tahoma" w:cs="Tahoma"/>
          <w:kern w:val="1"/>
          <w:sz w:val="21"/>
          <w:szCs w:val="21"/>
          <w:lang w:eastAsia="zh-CN"/>
        </w:rPr>
        <w:t xml:space="preserve"> megjelölte.</w:t>
      </w:r>
    </w:p>
    <w:p w14:paraId="2CBD6CAF" w14:textId="77777777" w:rsidR="000D7737" w:rsidRPr="000D7737" w:rsidRDefault="000D7737"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686E04">
        <w:rPr>
          <w:rFonts w:ascii="Tahoma" w:hAnsi="Tahoma" w:cs="Tahoma"/>
          <w:sz w:val="21"/>
          <w:szCs w:val="21"/>
        </w:rPr>
        <w:t>A szerződéskötés feltétele, hogy a nyertes ajánlattevő</w:t>
      </w:r>
      <w:r w:rsidR="00B91E83">
        <w:rPr>
          <w:rFonts w:ascii="Tahoma" w:hAnsi="Tahoma" w:cs="Tahoma"/>
          <w:sz w:val="21"/>
          <w:szCs w:val="21"/>
        </w:rPr>
        <w:t xml:space="preserve"> </w:t>
      </w:r>
      <w:r w:rsidRPr="00686E04">
        <w:rPr>
          <w:rFonts w:ascii="Tahoma" w:hAnsi="Tahoma" w:cs="Tahoma"/>
          <w:sz w:val="21"/>
          <w:szCs w:val="21"/>
        </w:rPr>
        <w:t>a szerződéskötés időpontjában rendelkezzen</w:t>
      </w:r>
      <w:r w:rsidR="00B91E83">
        <w:rPr>
          <w:rFonts w:ascii="Tahoma" w:hAnsi="Tahoma" w:cs="Tahoma"/>
          <w:sz w:val="21"/>
          <w:szCs w:val="21"/>
        </w:rPr>
        <w:t xml:space="preserve"> </w:t>
      </w:r>
      <w:r w:rsidR="00B91E83" w:rsidRPr="00B42BFF">
        <w:rPr>
          <w:rFonts w:ascii="Tahoma" w:hAnsi="Tahoma" w:cs="Tahoma"/>
          <w:sz w:val="21"/>
          <w:szCs w:val="21"/>
        </w:rPr>
        <w:t xml:space="preserve">a jelen közbeszerzés tárgyának megfelelő szolgáltatásra vonatkozó (építés- és szerelésbiztosítás – C.A.R.) </w:t>
      </w:r>
      <w:r w:rsidRPr="00686E04">
        <w:rPr>
          <w:rFonts w:ascii="Tahoma" w:hAnsi="Tahoma" w:cs="Tahoma"/>
          <w:sz w:val="21"/>
          <w:szCs w:val="21"/>
        </w:rPr>
        <w:t xml:space="preserve"> </w:t>
      </w:r>
      <w:r w:rsidRPr="00D97729">
        <w:rPr>
          <w:rFonts w:ascii="Tahoma" w:hAnsi="Tahoma" w:cs="Tahoma"/>
          <w:b/>
          <w:sz w:val="21"/>
          <w:szCs w:val="21"/>
        </w:rPr>
        <w:t>felelősségbiztosítás</w:t>
      </w:r>
      <w:r w:rsidRPr="00D97729">
        <w:rPr>
          <w:rFonts w:ascii="Tahoma" w:hAnsi="Tahoma" w:cs="Tahoma"/>
          <w:sz w:val="21"/>
          <w:szCs w:val="21"/>
        </w:rPr>
        <w:t xml:space="preserve">sal, amelynek mértéke legalább </w:t>
      </w:r>
      <w:r w:rsidR="00E0453C" w:rsidRPr="00E0453C">
        <w:rPr>
          <w:rFonts w:ascii="Tahoma" w:hAnsi="Tahoma" w:cs="Tahoma"/>
          <w:sz w:val="21"/>
          <w:szCs w:val="21"/>
        </w:rPr>
        <w:t>15</w:t>
      </w:r>
      <w:r w:rsidRPr="00E0453C">
        <w:rPr>
          <w:rFonts w:ascii="Tahoma" w:hAnsi="Tahoma" w:cs="Tahoma"/>
          <w:sz w:val="21"/>
          <w:szCs w:val="21"/>
        </w:rPr>
        <w:t>.000.000,-</w:t>
      </w:r>
      <w:r w:rsidRPr="00D97729">
        <w:rPr>
          <w:rFonts w:ascii="Tahoma" w:hAnsi="Tahoma" w:cs="Tahoma"/>
          <w:sz w:val="21"/>
          <w:szCs w:val="21"/>
        </w:rPr>
        <w:t xml:space="preserve">HUF/év, és </w:t>
      </w:r>
      <w:r w:rsidR="00E0453C" w:rsidRPr="00E0453C">
        <w:rPr>
          <w:rFonts w:ascii="Tahoma" w:hAnsi="Tahoma" w:cs="Tahoma"/>
          <w:sz w:val="21"/>
          <w:szCs w:val="21"/>
        </w:rPr>
        <w:t>5</w:t>
      </w:r>
      <w:r w:rsidRPr="00E0453C">
        <w:rPr>
          <w:rFonts w:ascii="Tahoma" w:hAnsi="Tahoma" w:cs="Tahoma"/>
          <w:sz w:val="21"/>
          <w:szCs w:val="21"/>
        </w:rPr>
        <w:t>.000.000,-</w:t>
      </w:r>
      <w:r w:rsidRPr="00D97729">
        <w:rPr>
          <w:rFonts w:ascii="Tahoma" w:hAnsi="Tahoma" w:cs="Tahoma"/>
          <w:sz w:val="21"/>
          <w:szCs w:val="21"/>
        </w:rPr>
        <w:t>HUF/káresemény. A szerződés mellékletét képezi a biztosító társaságtól származó kötvény másolata, továbbá amennyiben a kötvényből nem derül ki a biztosítás érvényessége, úgy a biztosító társaságtól</w:t>
      </w:r>
      <w:r w:rsidRPr="00686E04">
        <w:rPr>
          <w:rFonts w:ascii="Tahoma" w:hAnsi="Tahoma" w:cs="Tahoma"/>
          <w:sz w:val="21"/>
          <w:szCs w:val="21"/>
        </w:rPr>
        <w:t xml:space="preserve"> származó nyilatkozat szükséges annak érvényességére vonatkozóan. Ajánlattevőnek </w:t>
      </w:r>
      <w:r w:rsidRPr="00FD3499">
        <w:rPr>
          <w:rFonts w:ascii="Tahoma" w:hAnsi="Tahoma" w:cs="Tahoma"/>
          <w:b/>
          <w:sz w:val="21"/>
          <w:szCs w:val="21"/>
        </w:rPr>
        <w:t>ajánlatában nyilatkoznia kell</w:t>
      </w:r>
      <w:r w:rsidRPr="00686E04">
        <w:rPr>
          <w:rFonts w:ascii="Tahoma" w:hAnsi="Tahoma" w:cs="Tahoma"/>
          <w:sz w:val="21"/>
          <w:szCs w:val="21"/>
        </w:rPr>
        <w:t xml:space="preserve">, hogy nyertessége esetén a szerződéskötés időpontjában a fenti </w:t>
      </w:r>
      <w:proofErr w:type="spellStart"/>
      <w:r w:rsidRPr="00686E04">
        <w:rPr>
          <w:rFonts w:ascii="Tahoma" w:hAnsi="Tahoma" w:cs="Tahoma"/>
          <w:sz w:val="21"/>
          <w:szCs w:val="21"/>
        </w:rPr>
        <w:t>tartalmú</w:t>
      </w:r>
      <w:proofErr w:type="spellEnd"/>
      <w:r w:rsidRPr="00686E04">
        <w:rPr>
          <w:rFonts w:ascii="Tahoma" w:hAnsi="Tahoma" w:cs="Tahoma"/>
          <w:sz w:val="21"/>
          <w:szCs w:val="21"/>
        </w:rPr>
        <w:t xml:space="preserve"> felelősségbiztosítással rendelkezni fog.</w:t>
      </w:r>
    </w:p>
    <w:p w14:paraId="79FF30C4" w14:textId="77777777" w:rsidR="00C701B0" w:rsidRPr="00C701B0" w:rsidRDefault="00CA6013"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CA6013">
        <w:rPr>
          <w:rFonts w:ascii="Tahoma" w:hAnsi="Tahoma" w:cs="Tahoma"/>
          <w:sz w:val="21"/>
          <w:szCs w:val="21"/>
        </w:rPr>
        <w:t xml:space="preserve">Ajánlattevőnek ajánlata részeként csatolnia kell a közbeszerzési dokumentumokkal egyetemben rendelkezésre bocsátott </w:t>
      </w:r>
      <w:r w:rsidRPr="00CA6013">
        <w:rPr>
          <w:rFonts w:ascii="Tahoma" w:hAnsi="Tahoma" w:cs="Tahoma"/>
          <w:b/>
          <w:sz w:val="21"/>
          <w:szCs w:val="21"/>
        </w:rPr>
        <w:t>költségvetést</w:t>
      </w:r>
      <w:r w:rsidRPr="00CA6013">
        <w:rPr>
          <w:rFonts w:ascii="Tahoma" w:hAnsi="Tahoma" w:cs="Tahoma"/>
          <w:sz w:val="21"/>
          <w:szCs w:val="21"/>
        </w:rPr>
        <w:t xml:space="preserve"> árazott formában, szerkeszthető (EXCEL) formátumban is.</w:t>
      </w:r>
    </w:p>
    <w:p w14:paraId="61B92F8D" w14:textId="23A1C1E1" w:rsidR="00C83D36" w:rsidRPr="00E627D4" w:rsidRDefault="000D63BA" w:rsidP="00E627D4">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0D63BA">
        <w:rPr>
          <w:rFonts w:ascii="Tahoma" w:hAnsi="Tahoma" w:cs="Tahoma"/>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r w:rsidRPr="000D63BA">
        <w:rPr>
          <w:rFonts w:ascii="Tahoma" w:hAnsi="Tahoma" w:cs="Tahoma"/>
          <w:b/>
          <w:sz w:val="21"/>
          <w:szCs w:val="21"/>
        </w:rPr>
        <w:t xml:space="preserve">Amennyiben ajánlattevő vonatkozásában nincs folyamatban változásbejegyzési eljárás, úgy kérjük, nemleges </w:t>
      </w:r>
      <w:proofErr w:type="spellStart"/>
      <w:r w:rsidRPr="000D63BA">
        <w:rPr>
          <w:rFonts w:ascii="Tahoma" w:hAnsi="Tahoma" w:cs="Tahoma"/>
          <w:b/>
          <w:sz w:val="21"/>
          <w:szCs w:val="21"/>
        </w:rPr>
        <w:t>tartalmú</w:t>
      </w:r>
      <w:proofErr w:type="spellEnd"/>
      <w:r w:rsidRPr="000D63BA">
        <w:rPr>
          <w:rFonts w:ascii="Tahoma" w:hAnsi="Tahoma" w:cs="Tahoma"/>
          <w:b/>
          <w:sz w:val="21"/>
          <w:szCs w:val="21"/>
        </w:rPr>
        <w:t xml:space="preserve"> változásbejegyzési nyilatkozatot szíveskedjenek az ajánlat részeként benyújtani</w:t>
      </w:r>
      <w:r w:rsidRPr="000D63BA">
        <w:rPr>
          <w:rFonts w:ascii="Tahoma" w:hAnsi="Tahoma" w:cs="Tahoma"/>
          <w:sz w:val="21"/>
          <w:szCs w:val="21"/>
        </w:rPr>
        <w:t xml:space="preserve"> [321/2015. (X. 30.) Korm. rendelet 13. §].</w:t>
      </w:r>
    </w:p>
    <w:p w14:paraId="4081FBE5" w14:textId="10B134AD" w:rsidR="004F571F" w:rsidRDefault="000D63BA" w:rsidP="00306989">
      <w:pPr>
        <w:pStyle w:val="Listaszerbekezds"/>
        <w:suppressAutoHyphens/>
        <w:autoSpaceDE w:val="0"/>
        <w:spacing w:after="0"/>
        <w:ind w:left="0" w:right="150"/>
        <w:contextualSpacing w:val="0"/>
        <w:rPr>
          <w:ins w:id="42" w:author="Kalánová Nikoleta" w:date="2018-03-27T09:01:00Z"/>
          <w:rFonts w:ascii="Tahoma" w:hAnsi="Tahoma" w:cs="Tahoma"/>
          <w:sz w:val="21"/>
          <w:szCs w:val="21"/>
        </w:rPr>
      </w:pPr>
      <w:r>
        <w:rPr>
          <w:rFonts w:ascii="Tahoma" w:hAnsi="Tahoma" w:cs="Tahoma"/>
          <w:b/>
          <w:sz w:val="21"/>
          <w:szCs w:val="21"/>
        </w:rPr>
        <w:t xml:space="preserve">21. </w:t>
      </w:r>
      <w:r w:rsidR="006504EA" w:rsidRPr="00044AD0">
        <w:rPr>
          <w:rFonts w:ascii="Tahoma" w:hAnsi="Tahoma" w:cs="Tahoma"/>
          <w:b/>
          <w:sz w:val="21"/>
          <w:szCs w:val="21"/>
        </w:rPr>
        <w:t xml:space="preserve">Ajánlattételi felhívás </w:t>
      </w:r>
      <w:r w:rsidR="006504EA" w:rsidRPr="0022078E">
        <w:rPr>
          <w:rFonts w:ascii="Tahoma" w:hAnsi="Tahoma" w:cs="Tahoma"/>
          <w:b/>
          <w:sz w:val="21"/>
          <w:szCs w:val="21"/>
        </w:rPr>
        <w:t>megküldésének napja:</w:t>
      </w:r>
      <w:r w:rsidR="00306989">
        <w:rPr>
          <w:rFonts w:ascii="Tahoma" w:hAnsi="Tahoma" w:cs="Tahoma"/>
          <w:b/>
          <w:sz w:val="21"/>
          <w:szCs w:val="21"/>
        </w:rPr>
        <w:t xml:space="preserve"> </w:t>
      </w:r>
      <w:r w:rsidR="000E640B">
        <w:rPr>
          <w:rFonts w:ascii="Tahoma" w:hAnsi="Tahoma" w:cs="Tahoma"/>
          <w:sz w:val="21"/>
          <w:szCs w:val="21"/>
        </w:rPr>
        <w:t>201</w:t>
      </w:r>
      <w:r w:rsidR="00881F01">
        <w:rPr>
          <w:rFonts w:ascii="Tahoma" w:hAnsi="Tahoma" w:cs="Tahoma"/>
          <w:sz w:val="21"/>
          <w:szCs w:val="21"/>
        </w:rPr>
        <w:t>8</w:t>
      </w:r>
      <w:r w:rsidR="000E640B">
        <w:rPr>
          <w:rFonts w:ascii="Tahoma" w:hAnsi="Tahoma" w:cs="Tahoma"/>
          <w:sz w:val="21"/>
          <w:szCs w:val="21"/>
        </w:rPr>
        <w:t xml:space="preserve">. </w:t>
      </w:r>
      <w:r w:rsidR="00E627D4">
        <w:rPr>
          <w:rFonts w:ascii="Tahoma" w:hAnsi="Tahoma" w:cs="Tahoma"/>
          <w:sz w:val="21"/>
          <w:szCs w:val="21"/>
        </w:rPr>
        <w:t xml:space="preserve">március </w:t>
      </w:r>
      <w:r w:rsidR="007B13D8">
        <w:rPr>
          <w:rFonts w:ascii="Tahoma" w:hAnsi="Tahoma" w:cs="Tahoma"/>
          <w:sz w:val="21"/>
          <w:szCs w:val="21"/>
        </w:rPr>
        <w:t>21.</w:t>
      </w:r>
    </w:p>
    <w:p w14:paraId="6EB4D254" w14:textId="4B1517E7" w:rsidR="005E5F48" w:rsidRDefault="005E5F48" w:rsidP="005E5F48">
      <w:pPr>
        <w:pStyle w:val="Listaszerbekezds"/>
        <w:suppressAutoHyphens/>
        <w:autoSpaceDE w:val="0"/>
        <w:spacing w:after="0"/>
        <w:ind w:left="0" w:right="150" w:firstLine="426"/>
        <w:contextualSpacing w:val="0"/>
        <w:rPr>
          <w:ins w:id="43" w:author="Kalánová Nikoleta" w:date="2018-03-27T09:01:00Z"/>
          <w:rFonts w:ascii="Tahoma" w:hAnsi="Tahoma" w:cs="Tahoma"/>
          <w:sz w:val="21"/>
          <w:szCs w:val="21"/>
        </w:rPr>
      </w:pPr>
      <w:ins w:id="44" w:author="Kalánová Nikoleta" w:date="2018-03-27T09:01:00Z">
        <w:r w:rsidRPr="005E5F48">
          <w:rPr>
            <w:rFonts w:ascii="Tahoma" w:hAnsi="Tahoma" w:cs="Tahoma"/>
            <w:sz w:val="21"/>
            <w:szCs w:val="21"/>
            <w:highlight w:val="yellow"/>
          </w:rPr>
          <w:t>Módosítva: 2018. március 27.</w:t>
        </w:r>
      </w:ins>
    </w:p>
    <w:p w14:paraId="793E8658" w14:textId="77777777" w:rsidR="005E5F48" w:rsidRPr="00350FE0" w:rsidRDefault="005E5F48" w:rsidP="00306989">
      <w:pPr>
        <w:pStyle w:val="Listaszerbekezds"/>
        <w:suppressAutoHyphens/>
        <w:autoSpaceDE w:val="0"/>
        <w:spacing w:after="0"/>
        <w:ind w:left="0" w:right="150"/>
        <w:contextualSpacing w:val="0"/>
        <w:rPr>
          <w:rFonts w:ascii="Tahoma" w:hAnsi="Tahoma" w:cs="Tahoma"/>
          <w:sz w:val="21"/>
          <w:szCs w:val="21"/>
        </w:rPr>
      </w:pPr>
    </w:p>
    <w:p w14:paraId="55A9559C" w14:textId="77777777" w:rsidR="00F84804" w:rsidRPr="00C01286" w:rsidRDefault="00B96F5E" w:rsidP="00C01286">
      <w:pPr>
        <w:pStyle w:val="NormlWeb"/>
        <w:tabs>
          <w:tab w:val="left" w:pos="426"/>
        </w:tabs>
        <w:spacing w:before="60" w:beforeAutospacing="0" w:after="60" w:afterAutospacing="0"/>
        <w:ind w:right="150"/>
        <w:jc w:val="both"/>
        <w:rPr>
          <w:rFonts w:ascii="Tahoma" w:hAnsi="Tahoma" w:cs="Tahoma"/>
          <w:sz w:val="21"/>
          <w:szCs w:val="21"/>
        </w:rPr>
      </w:pPr>
      <w:r>
        <w:rPr>
          <w:rFonts w:ascii="Tahoma" w:hAnsi="Tahoma" w:cs="Tahoma"/>
          <w:sz w:val="21"/>
          <w:szCs w:val="21"/>
        </w:rPr>
        <w:br w:type="page"/>
      </w:r>
    </w:p>
    <w:p w14:paraId="5C461E35" w14:textId="77777777" w:rsidR="00D1738F" w:rsidRPr="00C01286" w:rsidRDefault="006504E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caps/>
          <w:sz w:val="21"/>
          <w:szCs w:val="21"/>
        </w:rPr>
      </w:pPr>
      <w:r w:rsidRPr="00C01286">
        <w:rPr>
          <w:rFonts w:ascii="Tahoma" w:hAnsi="Tahoma" w:cs="Tahoma"/>
          <w:b/>
          <w:caps/>
          <w:sz w:val="21"/>
          <w:szCs w:val="21"/>
        </w:rPr>
        <w:lastRenderedPageBreak/>
        <w:t>2. kötet</w:t>
      </w:r>
    </w:p>
    <w:p w14:paraId="0901BD9C" w14:textId="77777777" w:rsidR="006E25CA" w:rsidRPr="00C01286" w:rsidRDefault="006504E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caps/>
          <w:sz w:val="21"/>
          <w:szCs w:val="21"/>
        </w:rPr>
      </w:pPr>
      <w:r w:rsidRPr="00C01286">
        <w:rPr>
          <w:rFonts w:ascii="Tahoma" w:hAnsi="Tahoma" w:cs="Tahoma"/>
          <w:b/>
          <w:caps/>
          <w:sz w:val="21"/>
          <w:szCs w:val="21"/>
        </w:rPr>
        <w:t>ÚTMUTATÓ Az érdekelt gazdasági szereplők részére</w:t>
      </w:r>
    </w:p>
    <w:p w14:paraId="22D3C1CC" w14:textId="77777777" w:rsidR="003C5A23" w:rsidRPr="00C01286" w:rsidRDefault="003C5A23" w:rsidP="00C01286">
      <w:pPr>
        <w:spacing w:before="60" w:after="60" w:line="240" w:lineRule="auto"/>
        <w:jc w:val="both"/>
        <w:rPr>
          <w:rFonts w:ascii="Tahoma" w:hAnsi="Tahoma" w:cs="Tahoma"/>
          <w:sz w:val="21"/>
          <w:szCs w:val="21"/>
        </w:rPr>
      </w:pPr>
    </w:p>
    <w:p w14:paraId="30BE6476" w14:textId="77777777" w:rsidR="002800B4" w:rsidRPr="00C01286" w:rsidRDefault="002800B4" w:rsidP="00C01286">
      <w:pPr>
        <w:spacing w:before="60" w:after="60" w:line="240" w:lineRule="auto"/>
        <w:jc w:val="both"/>
        <w:rPr>
          <w:rFonts w:ascii="Tahoma" w:hAnsi="Tahoma" w:cs="Tahoma"/>
          <w:sz w:val="21"/>
          <w:szCs w:val="21"/>
        </w:rPr>
      </w:pPr>
    </w:p>
    <w:p w14:paraId="1320C2EF" w14:textId="77777777" w:rsidR="00D5242B" w:rsidRPr="00C01286" w:rsidRDefault="006504EA" w:rsidP="00C01286">
      <w:pPr>
        <w:pStyle w:val="Listaszerbekezds"/>
        <w:numPr>
          <w:ilvl w:val="0"/>
          <w:numId w:val="1"/>
        </w:numPr>
        <w:tabs>
          <w:tab w:val="left" w:pos="567"/>
        </w:tabs>
        <w:spacing w:before="60" w:after="60"/>
        <w:ind w:left="426" w:hanging="426"/>
        <w:contextualSpacing w:val="0"/>
        <w:rPr>
          <w:rFonts w:ascii="Tahoma" w:hAnsi="Tahoma" w:cs="Tahoma"/>
          <w:b/>
          <w:sz w:val="21"/>
          <w:szCs w:val="21"/>
        </w:rPr>
      </w:pPr>
      <w:r w:rsidRPr="00C01286">
        <w:rPr>
          <w:rFonts w:ascii="Tahoma" w:hAnsi="Tahoma" w:cs="Tahoma"/>
          <w:b/>
          <w:sz w:val="21"/>
          <w:szCs w:val="21"/>
        </w:rPr>
        <w:t>A DOKUMENTÁCIÓ TARTALMA</w:t>
      </w:r>
    </w:p>
    <w:p w14:paraId="6AE309E9" w14:textId="77777777" w:rsidR="00D5242B" w:rsidRPr="00C01286" w:rsidRDefault="00D5242B" w:rsidP="00C01286">
      <w:pPr>
        <w:pStyle w:val="Listaszerbekezds"/>
        <w:tabs>
          <w:tab w:val="left" w:pos="426"/>
        </w:tabs>
        <w:spacing w:before="60" w:after="60"/>
        <w:ind w:left="426" w:hanging="426"/>
        <w:contextualSpacing w:val="0"/>
        <w:rPr>
          <w:rFonts w:ascii="Tahoma" w:hAnsi="Tahoma" w:cs="Tahoma"/>
          <w:sz w:val="21"/>
          <w:szCs w:val="21"/>
        </w:rPr>
      </w:pPr>
    </w:p>
    <w:p w14:paraId="23002D9A" w14:textId="77777777" w:rsidR="00D5242B" w:rsidRPr="00C01286" w:rsidRDefault="006504EA" w:rsidP="00C01286">
      <w:pPr>
        <w:tabs>
          <w:tab w:val="left" w:pos="567"/>
        </w:tabs>
        <w:spacing w:before="60" w:after="60" w:line="240" w:lineRule="auto"/>
        <w:ind w:left="567" w:hanging="567"/>
        <w:jc w:val="both"/>
        <w:rPr>
          <w:rFonts w:ascii="Tahoma" w:hAnsi="Tahoma" w:cs="Tahoma"/>
          <w:b/>
          <w:sz w:val="21"/>
          <w:szCs w:val="21"/>
        </w:rPr>
      </w:pPr>
      <w:r w:rsidRPr="00E72304">
        <w:rPr>
          <w:rFonts w:ascii="Tahoma" w:hAnsi="Tahoma" w:cs="Tahoma"/>
          <w:sz w:val="21"/>
          <w:szCs w:val="21"/>
        </w:rPr>
        <w:t>1.1.</w:t>
      </w:r>
      <w:r w:rsidRPr="00C01286">
        <w:rPr>
          <w:rFonts w:ascii="Tahoma" w:hAnsi="Tahoma" w:cs="Tahoma"/>
          <w:b/>
          <w:sz w:val="21"/>
          <w:szCs w:val="21"/>
        </w:rPr>
        <w:tab/>
      </w:r>
      <w:r w:rsidRPr="00C01286">
        <w:rPr>
          <w:rFonts w:ascii="Tahoma" w:hAnsi="Tahoma" w:cs="Tahoma"/>
          <w:sz w:val="21"/>
          <w:szCs w:val="21"/>
        </w:rPr>
        <w:t>A dokumentáció a következő részekből áll:</w:t>
      </w:r>
    </w:p>
    <w:p w14:paraId="58E22D75" w14:textId="77777777" w:rsidR="00D5242B" w:rsidRPr="00C01286" w:rsidRDefault="006504EA" w:rsidP="00C01286">
      <w:pPr>
        <w:pStyle w:val="Listaszerbekezds"/>
        <w:numPr>
          <w:ilvl w:val="0"/>
          <w:numId w:val="2"/>
        </w:numPr>
        <w:spacing w:before="60" w:after="60"/>
        <w:contextualSpacing w:val="0"/>
        <w:rPr>
          <w:rFonts w:ascii="Tahoma" w:hAnsi="Tahoma" w:cs="Tahoma"/>
          <w:b/>
          <w:sz w:val="21"/>
          <w:szCs w:val="21"/>
        </w:rPr>
      </w:pPr>
      <w:r w:rsidRPr="00C01286">
        <w:rPr>
          <w:rFonts w:ascii="Tahoma" w:hAnsi="Tahoma" w:cs="Tahoma"/>
          <w:b/>
          <w:sz w:val="21"/>
          <w:szCs w:val="21"/>
        </w:rPr>
        <w:t xml:space="preserve">KÖTET: </w:t>
      </w:r>
      <w:r w:rsidR="00D92AA3" w:rsidRPr="00C01286">
        <w:rPr>
          <w:rFonts w:ascii="Tahoma" w:hAnsi="Tahoma" w:cs="Tahoma"/>
          <w:b/>
          <w:caps/>
          <w:sz w:val="21"/>
          <w:szCs w:val="21"/>
        </w:rPr>
        <w:t>ajánlattételi felhívás</w:t>
      </w:r>
    </w:p>
    <w:p w14:paraId="77F6CA67" w14:textId="77777777" w:rsidR="00D5242B" w:rsidRPr="00C01286" w:rsidRDefault="006504EA" w:rsidP="00C01286">
      <w:pPr>
        <w:pStyle w:val="Listaszerbekezds"/>
        <w:numPr>
          <w:ilvl w:val="0"/>
          <w:numId w:val="2"/>
        </w:numPr>
        <w:spacing w:before="60" w:after="60"/>
        <w:contextualSpacing w:val="0"/>
        <w:rPr>
          <w:rFonts w:ascii="Tahoma" w:hAnsi="Tahoma" w:cs="Tahoma"/>
          <w:b/>
          <w:sz w:val="21"/>
          <w:szCs w:val="21"/>
        </w:rPr>
      </w:pPr>
      <w:r w:rsidRPr="00C01286">
        <w:rPr>
          <w:rFonts w:ascii="Tahoma" w:hAnsi="Tahoma" w:cs="Tahoma"/>
          <w:b/>
          <w:sz w:val="21"/>
          <w:szCs w:val="21"/>
        </w:rPr>
        <w:t>KÖTET: Ú</w:t>
      </w:r>
      <w:r w:rsidRPr="00C01286">
        <w:rPr>
          <w:rFonts w:ascii="Tahoma" w:hAnsi="Tahoma" w:cs="Tahoma"/>
          <w:b/>
          <w:caps/>
          <w:sz w:val="21"/>
          <w:szCs w:val="21"/>
        </w:rPr>
        <w:t>TMUTATÓ Az érdekelt gazdasági szereplők részére</w:t>
      </w:r>
    </w:p>
    <w:p w14:paraId="51BFB6A5" w14:textId="77777777" w:rsidR="00D5242B" w:rsidRPr="00C01286" w:rsidRDefault="006504EA" w:rsidP="00C01286">
      <w:pPr>
        <w:pStyle w:val="Listaszerbekezds"/>
        <w:numPr>
          <w:ilvl w:val="0"/>
          <w:numId w:val="2"/>
        </w:numPr>
        <w:spacing w:before="60" w:after="60"/>
        <w:contextualSpacing w:val="0"/>
        <w:rPr>
          <w:rFonts w:ascii="Tahoma" w:hAnsi="Tahoma" w:cs="Tahoma"/>
          <w:b/>
          <w:sz w:val="21"/>
          <w:szCs w:val="21"/>
        </w:rPr>
      </w:pPr>
      <w:r w:rsidRPr="00C01286">
        <w:rPr>
          <w:rFonts w:ascii="Tahoma" w:hAnsi="Tahoma" w:cs="Tahoma"/>
          <w:b/>
          <w:sz w:val="21"/>
          <w:szCs w:val="21"/>
        </w:rPr>
        <w:t xml:space="preserve">KÖTET: </w:t>
      </w:r>
      <w:r w:rsidR="00FD3499" w:rsidRPr="00C01286">
        <w:rPr>
          <w:rFonts w:ascii="Tahoma" w:hAnsi="Tahoma" w:cs="Tahoma"/>
          <w:b/>
          <w:sz w:val="21"/>
          <w:szCs w:val="21"/>
        </w:rPr>
        <w:t>SZERZ</w:t>
      </w:r>
      <w:r w:rsidR="00FD3499">
        <w:rPr>
          <w:rFonts w:ascii="Tahoma" w:hAnsi="Tahoma" w:cs="Tahoma"/>
          <w:b/>
          <w:sz w:val="21"/>
          <w:szCs w:val="21"/>
        </w:rPr>
        <w:t>Ő</w:t>
      </w:r>
      <w:r w:rsidR="00FD3499" w:rsidRPr="00C01286">
        <w:rPr>
          <w:rFonts w:ascii="Tahoma" w:hAnsi="Tahoma" w:cs="Tahoma"/>
          <w:b/>
          <w:sz w:val="21"/>
          <w:szCs w:val="21"/>
        </w:rPr>
        <w:t xml:space="preserve">DÉSTERVEZET </w:t>
      </w:r>
    </w:p>
    <w:p w14:paraId="42CEC111" w14:textId="77777777" w:rsidR="00D5242B" w:rsidRPr="00C01286" w:rsidRDefault="006504EA" w:rsidP="00C01286">
      <w:pPr>
        <w:pStyle w:val="Listaszerbekezds"/>
        <w:numPr>
          <w:ilvl w:val="0"/>
          <w:numId w:val="2"/>
        </w:numPr>
        <w:spacing w:before="60" w:after="60"/>
        <w:contextualSpacing w:val="0"/>
        <w:rPr>
          <w:rFonts w:ascii="Tahoma" w:hAnsi="Tahoma" w:cs="Tahoma"/>
          <w:b/>
          <w:sz w:val="21"/>
          <w:szCs w:val="21"/>
        </w:rPr>
      </w:pPr>
      <w:r w:rsidRPr="00C01286">
        <w:rPr>
          <w:rFonts w:ascii="Tahoma" w:hAnsi="Tahoma" w:cs="Tahoma"/>
          <w:b/>
          <w:sz w:val="21"/>
          <w:szCs w:val="21"/>
        </w:rPr>
        <w:t>KÖTET: AJÁNLOTT IGAZOLÁS- ÉS NYILATKOZATMINTÁK</w:t>
      </w:r>
    </w:p>
    <w:p w14:paraId="10D17CF3" w14:textId="77777777" w:rsidR="00152844" w:rsidRPr="00B96F5E" w:rsidRDefault="006504EA" w:rsidP="00C01286">
      <w:pPr>
        <w:pStyle w:val="Listaszerbekezds"/>
        <w:numPr>
          <w:ilvl w:val="0"/>
          <w:numId w:val="2"/>
        </w:numPr>
        <w:spacing w:before="60" w:after="60"/>
        <w:contextualSpacing w:val="0"/>
        <w:rPr>
          <w:rFonts w:ascii="Tahoma" w:hAnsi="Tahoma" w:cs="Tahoma"/>
          <w:b/>
          <w:sz w:val="21"/>
          <w:szCs w:val="21"/>
        </w:rPr>
      </w:pPr>
      <w:r w:rsidRPr="00C01286">
        <w:rPr>
          <w:rFonts w:ascii="Tahoma" w:hAnsi="Tahoma" w:cs="Tahoma"/>
          <w:b/>
          <w:sz w:val="21"/>
          <w:szCs w:val="21"/>
        </w:rPr>
        <w:t xml:space="preserve">KÖTET: </w:t>
      </w:r>
      <w:r w:rsidRPr="00B96F5E">
        <w:rPr>
          <w:rFonts w:ascii="Tahoma" w:hAnsi="Tahoma" w:cs="Tahoma"/>
          <w:b/>
          <w:sz w:val="21"/>
          <w:szCs w:val="21"/>
        </w:rPr>
        <w:t>MŰSZAKI LEÍRÁS</w:t>
      </w:r>
    </w:p>
    <w:p w14:paraId="4FB32C9A" w14:textId="77777777" w:rsidR="00A844E6" w:rsidRDefault="00A844E6" w:rsidP="00261FBD">
      <w:pPr>
        <w:spacing w:after="120" w:line="240" w:lineRule="auto"/>
        <w:ind w:left="567"/>
        <w:jc w:val="both"/>
        <w:rPr>
          <w:rFonts w:ascii="Tahoma" w:hAnsi="Tahoma" w:cs="Tahoma"/>
          <w:b/>
          <w:sz w:val="21"/>
          <w:szCs w:val="21"/>
        </w:rPr>
      </w:pPr>
    </w:p>
    <w:p w14:paraId="27C2DDDF" w14:textId="77777777" w:rsidR="00261FBD" w:rsidRPr="004E1BBB" w:rsidRDefault="00261FBD" w:rsidP="00261FBD">
      <w:pPr>
        <w:spacing w:after="120" w:line="240" w:lineRule="auto"/>
        <w:ind w:left="567"/>
        <w:jc w:val="both"/>
        <w:rPr>
          <w:rFonts w:ascii="Tahoma" w:hAnsi="Tahoma" w:cs="Tahoma"/>
          <w:b/>
          <w:sz w:val="21"/>
          <w:szCs w:val="21"/>
        </w:rPr>
      </w:pPr>
      <w:r w:rsidRPr="00261FBD">
        <w:rPr>
          <w:rFonts w:ascii="Tahoma" w:hAnsi="Tahoma" w:cs="Tahoma"/>
          <w:b/>
          <w:sz w:val="21"/>
          <w:szCs w:val="21"/>
        </w:rPr>
        <w:t xml:space="preserve">Önálló </w:t>
      </w:r>
      <w:r w:rsidRPr="004E1BBB">
        <w:rPr>
          <w:rFonts w:ascii="Tahoma" w:hAnsi="Tahoma" w:cs="Tahoma"/>
          <w:b/>
          <w:sz w:val="21"/>
          <w:szCs w:val="21"/>
        </w:rPr>
        <w:t xml:space="preserve">mellékletek: </w:t>
      </w:r>
    </w:p>
    <w:p w14:paraId="79C68A40" w14:textId="77777777" w:rsidR="00261FBD" w:rsidRDefault="00261FBD" w:rsidP="00261FBD">
      <w:pPr>
        <w:spacing w:after="120" w:line="240" w:lineRule="auto"/>
        <w:ind w:left="567" w:firstLine="142"/>
        <w:jc w:val="both"/>
        <w:rPr>
          <w:rFonts w:ascii="Tahoma" w:hAnsi="Tahoma" w:cs="Tahoma"/>
          <w:b/>
          <w:sz w:val="21"/>
          <w:szCs w:val="21"/>
        </w:rPr>
      </w:pPr>
      <w:r w:rsidRPr="004E1BBB">
        <w:rPr>
          <w:rFonts w:ascii="Tahoma" w:hAnsi="Tahoma" w:cs="Tahoma"/>
          <w:b/>
          <w:sz w:val="21"/>
          <w:szCs w:val="21"/>
        </w:rPr>
        <w:t xml:space="preserve">- </w:t>
      </w:r>
      <w:proofErr w:type="spellStart"/>
      <w:r w:rsidRPr="004E1BBB">
        <w:rPr>
          <w:rFonts w:ascii="Tahoma" w:hAnsi="Tahoma" w:cs="Tahoma"/>
          <w:b/>
          <w:sz w:val="21"/>
          <w:szCs w:val="21"/>
        </w:rPr>
        <w:t>Árazatlan</w:t>
      </w:r>
      <w:proofErr w:type="spellEnd"/>
      <w:r w:rsidRPr="004E1BBB">
        <w:rPr>
          <w:rFonts w:ascii="Tahoma" w:hAnsi="Tahoma" w:cs="Tahoma"/>
          <w:b/>
          <w:sz w:val="21"/>
          <w:szCs w:val="21"/>
        </w:rPr>
        <w:t xml:space="preserve"> költségvetés</w:t>
      </w:r>
    </w:p>
    <w:p w14:paraId="50B2BC13" w14:textId="77777777" w:rsidR="00A844E6" w:rsidRDefault="00A844E6" w:rsidP="00261FBD">
      <w:pPr>
        <w:spacing w:after="120" w:line="240" w:lineRule="auto"/>
        <w:ind w:left="567" w:firstLine="142"/>
        <w:jc w:val="both"/>
        <w:rPr>
          <w:rFonts w:ascii="Tahoma" w:hAnsi="Tahoma" w:cs="Tahoma"/>
          <w:b/>
          <w:sz w:val="21"/>
          <w:szCs w:val="21"/>
        </w:rPr>
      </w:pPr>
      <w:r>
        <w:rPr>
          <w:rFonts w:ascii="Tahoma" w:hAnsi="Tahoma" w:cs="Tahoma"/>
          <w:b/>
          <w:sz w:val="21"/>
          <w:szCs w:val="21"/>
        </w:rPr>
        <w:t>- Műszaki leírás és tervek</w:t>
      </w:r>
    </w:p>
    <w:p w14:paraId="73E6046F" w14:textId="77777777" w:rsidR="00C12B03" w:rsidRPr="00C12B03" w:rsidRDefault="00C12B03" w:rsidP="00C12B03">
      <w:pPr>
        <w:spacing w:after="0" w:line="240" w:lineRule="auto"/>
        <w:ind w:left="567"/>
        <w:jc w:val="both"/>
        <w:rPr>
          <w:rFonts w:ascii="Tahoma" w:hAnsi="Tahoma" w:cs="Tahoma"/>
          <w:sz w:val="21"/>
          <w:szCs w:val="21"/>
        </w:rPr>
      </w:pPr>
    </w:p>
    <w:p w14:paraId="5A4506DE" w14:textId="77777777" w:rsidR="00D5242B" w:rsidRPr="00D85903" w:rsidRDefault="006504EA" w:rsidP="00D85903">
      <w:pPr>
        <w:tabs>
          <w:tab w:val="left" w:pos="567"/>
        </w:tabs>
        <w:spacing w:after="120" w:line="240" w:lineRule="auto"/>
        <w:ind w:left="567" w:hanging="567"/>
        <w:jc w:val="both"/>
        <w:rPr>
          <w:rFonts w:ascii="Tahoma" w:hAnsi="Tahoma" w:cs="Tahoma"/>
          <w:sz w:val="21"/>
          <w:szCs w:val="21"/>
        </w:rPr>
      </w:pPr>
      <w:r w:rsidRPr="00D85903">
        <w:rPr>
          <w:rFonts w:ascii="Tahoma" w:hAnsi="Tahoma" w:cs="Tahoma"/>
          <w:sz w:val="21"/>
          <w:szCs w:val="21"/>
        </w:rPr>
        <w:t>1.2</w:t>
      </w:r>
      <w:r w:rsidRPr="002E2A92">
        <w:rPr>
          <w:rFonts w:ascii="Tahoma" w:hAnsi="Tahoma" w:cs="Tahoma"/>
          <w:sz w:val="21"/>
          <w:szCs w:val="21"/>
        </w:rPr>
        <w:t>.</w:t>
      </w:r>
      <w:r w:rsidRPr="00D85903">
        <w:rPr>
          <w:rFonts w:ascii="Tahoma" w:hAnsi="Tahoma" w:cs="Tahoma"/>
          <w:b/>
          <w:sz w:val="21"/>
          <w:szCs w:val="21"/>
        </w:rPr>
        <w:tab/>
      </w:r>
      <w:r w:rsidRPr="00D85903">
        <w:rPr>
          <w:rFonts w:ascii="Tahoma" w:hAnsi="Tahoma" w:cs="Tahoma"/>
          <w:sz w:val="21"/>
          <w:szCs w:val="21"/>
        </w:rPr>
        <w:t xml:space="preserve">Jelen dokumentáció nem mindenben ismétli meg az </w:t>
      </w:r>
      <w:r w:rsidR="00D92AA3" w:rsidRPr="00D85903">
        <w:rPr>
          <w:rFonts w:ascii="Tahoma" w:hAnsi="Tahoma" w:cs="Tahoma"/>
          <w:sz w:val="21"/>
          <w:szCs w:val="21"/>
        </w:rPr>
        <w:t>ajánlattételi felhívás</w:t>
      </w:r>
      <w:r w:rsidRPr="00D85903">
        <w:rPr>
          <w:rFonts w:ascii="Tahoma" w:hAnsi="Tahoma" w:cs="Tahoma"/>
          <w:sz w:val="21"/>
          <w:szCs w:val="21"/>
        </w:rPr>
        <w:t xml:space="preserve">ban foglaltakat, a dokumentáció az </w:t>
      </w:r>
      <w:r w:rsidR="00D92AA3" w:rsidRPr="00D85903">
        <w:rPr>
          <w:rFonts w:ascii="Tahoma" w:hAnsi="Tahoma" w:cs="Tahoma"/>
          <w:sz w:val="21"/>
          <w:szCs w:val="21"/>
        </w:rPr>
        <w:t>ajánlattételi felhívás</w:t>
      </w:r>
      <w:r w:rsidRPr="00D85903">
        <w:rPr>
          <w:rFonts w:ascii="Tahoma" w:hAnsi="Tahoma" w:cs="Tahoma"/>
          <w:sz w:val="21"/>
          <w:szCs w:val="21"/>
        </w:rPr>
        <w:t>sal együtt kezelendő. Az ajánlattevők kizárólagos kockázata, hogy gondosan megvizsgálják a dokumentációt és annak minden kiegészítését, amely esetleg az ajánlati időszak alatt kerül kibocsátásra, valamint, hogy megbízható információkat szerezzenek be minden olyan körülmény és kötelezettség vonatkozásában, amely bármilyen módon is befolyásolhatja az ajánlat természetét vagy jellemzőit.</w:t>
      </w:r>
    </w:p>
    <w:p w14:paraId="252545E5" w14:textId="77777777" w:rsidR="00393909" w:rsidRPr="00D85903" w:rsidRDefault="006504EA" w:rsidP="00D85903">
      <w:pPr>
        <w:tabs>
          <w:tab w:val="left" w:pos="567"/>
        </w:tabs>
        <w:spacing w:after="120" w:line="240" w:lineRule="auto"/>
        <w:ind w:left="567" w:hanging="567"/>
        <w:jc w:val="both"/>
        <w:rPr>
          <w:rFonts w:ascii="Tahoma" w:hAnsi="Tahoma" w:cs="Tahoma"/>
          <w:sz w:val="21"/>
          <w:szCs w:val="21"/>
        </w:rPr>
      </w:pPr>
      <w:r w:rsidRPr="00D85903">
        <w:rPr>
          <w:rFonts w:ascii="Tahoma" w:hAnsi="Tahoma" w:cs="Tahoma"/>
          <w:sz w:val="21"/>
          <w:szCs w:val="21"/>
        </w:rPr>
        <w:t>1.3.</w:t>
      </w:r>
      <w:r w:rsidRPr="00D85903">
        <w:rPr>
          <w:rFonts w:ascii="Tahoma" w:hAnsi="Tahoma" w:cs="Tahoma"/>
          <w:sz w:val="21"/>
          <w:szCs w:val="21"/>
        </w:rPr>
        <w:tab/>
        <w:t>Az ajánlattevőknek a dokumentációban közölt információkat bizalmas anyagként kell kezelniük, amelyről harmadik félnek semmiféle részletet ki nem szolgáltathatnak, hacsak e harmadik fél nem készít és nyújt be ajánlatot az ajánlattevő számára a munka egy részére vo</w:t>
      </w:r>
      <w:r w:rsidR="00261FBD">
        <w:rPr>
          <w:rFonts w:ascii="Tahoma" w:hAnsi="Tahoma" w:cs="Tahoma"/>
          <w:sz w:val="21"/>
          <w:szCs w:val="21"/>
        </w:rPr>
        <w:t>natkozóan (alvállalkozó)</w:t>
      </w:r>
      <w:r w:rsidRPr="00D85903">
        <w:rPr>
          <w:rFonts w:ascii="Tahoma" w:hAnsi="Tahoma" w:cs="Tahoma"/>
          <w:sz w:val="21"/>
          <w:szCs w:val="21"/>
        </w:rPr>
        <w:t>. Sem a dokumentációt, sem annak részeit, vagy másolatait nem lehet másra felhasználni, mint ajánlattételre, és az abban leírt szolgáltatások céljára.</w:t>
      </w:r>
    </w:p>
    <w:p w14:paraId="21F73477" w14:textId="77777777" w:rsidR="00D5242B" w:rsidRPr="00D85903" w:rsidRDefault="00D5242B" w:rsidP="00D85903">
      <w:pPr>
        <w:pStyle w:val="Listaszerbekezds"/>
        <w:tabs>
          <w:tab w:val="left" w:pos="426"/>
        </w:tabs>
        <w:spacing w:before="0"/>
        <w:ind w:left="426" w:hanging="426"/>
        <w:contextualSpacing w:val="0"/>
        <w:rPr>
          <w:rFonts w:ascii="Tahoma" w:hAnsi="Tahoma" w:cs="Tahoma"/>
          <w:sz w:val="21"/>
          <w:szCs w:val="21"/>
        </w:rPr>
      </w:pPr>
    </w:p>
    <w:p w14:paraId="23A47DA4" w14:textId="77777777" w:rsidR="00007BE8" w:rsidRPr="00D85903" w:rsidRDefault="006504EA" w:rsidP="00D85903">
      <w:pPr>
        <w:pStyle w:val="Listaszerbekezds"/>
        <w:numPr>
          <w:ilvl w:val="0"/>
          <w:numId w:val="1"/>
        </w:numPr>
        <w:tabs>
          <w:tab w:val="left" w:pos="567"/>
        </w:tabs>
        <w:spacing w:before="0"/>
        <w:ind w:hanging="720"/>
        <w:contextualSpacing w:val="0"/>
        <w:rPr>
          <w:rFonts w:ascii="Tahoma" w:hAnsi="Tahoma" w:cs="Tahoma"/>
          <w:b/>
          <w:bCs/>
          <w:caps/>
          <w:sz w:val="21"/>
          <w:szCs w:val="21"/>
        </w:rPr>
      </w:pPr>
      <w:r w:rsidRPr="00D85903">
        <w:rPr>
          <w:rFonts w:ascii="Tahoma" w:hAnsi="Tahoma" w:cs="Tahoma"/>
          <w:b/>
          <w:bCs/>
          <w:caps/>
          <w:sz w:val="21"/>
          <w:szCs w:val="21"/>
        </w:rPr>
        <w:t>KIEGÉSZÍTŐ TÁJÉKOZTATÁS</w:t>
      </w:r>
    </w:p>
    <w:p w14:paraId="7874D032" w14:textId="77777777" w:rsidR="00094AA0" w:rsidRPr="00D85903" w:rsidRDefault="00094AA0" w:rsidP="00646DDF">
      <w:pPr>
        <w:numPr>
          <w:ilvl w:val="0"/>
          <w:numId w:val="11"/>
        </w:numPr>
        <w:tabs>
          <w:tab w:val="left" w:pos="567"/>
        </w:tabs>
        <w:spacing w:after="120" w:line="240" w:lineRule="auto"/>
        <w:ind w:left="567" w:hanging="567"/>
        <w:jc w:val="both"/>
        <w:rPr>
          <w:rFonts w:ascii="Tahoma" w:hAnsi="Tahoma" w:cs="Tahoma"/>
          <w:sz w:val="21"/>
          <w:szCs w:val="21"/>
        </w:rPr>
      </w:pPr>
      <w:r w:rsidRPr="00D85903">
        <w:rPr>
          <w:rFonts w:ascii="Tahoma" w:hAnsi="Tahoma" w:cs="Tahoma"/>
          <w:sz w:val="21"/>
          <w:szCs w:val="21"/>
        </w:rPr>
        <w:t>Bármely gazdasági szereplő kiegészítő tájékoztatást a következő kapcsolattartási pontokon szerezhet:</w:t>
      </w:r>
    </w:p>
    <w:p w14:paraId="34640347" w14:textId="29A7876A" w:rsidR="00094AA0" w:rsidRPr="00D85903" w:rsidRDefault="00E22AD9" w:rsidP="001E2540">
      <w:pPr>
        <w:pStyle w:val="standard"/>
        <w:spacing w:before="0" w:beforeAutospacing="0" w:after="0" w:afterAutospacing="0"/>
        <w:jc w:val="center"/>
        <w:rPr>
          <w:rFonts w:ascii="Tahoma" w:hAnsi="Tahoma" w:cs="Tahoma"/>
          <w:b/>
          <w:sz w:val="21"/>
          <w:szCs w:val="21"/>
        </w:rPr>
      </w:pPr>
      <w:r>
        <w:rPr>
          <w:rFonts w:ascii="Tahoma" w:hAnsi="Tahoma" w:cs="Tahoma"/>
          <w:b/>
          <w:sz w:val="21"/>
          <w:szCs w:val="21"/>
        </w:rPr>
        <w:t>ÉSZ-KER Zrt.</w:t>
      </w:r>
    </w:p>
    <w:p w14:paraId="7BDE9108" w14:textId="77777777" w:rsidR="00094AA0" w:rsidRPr="00D85903" w:rsidRDefault="00094AA0" w:rsidP="001E2540">
      <w:pPr>
        <w:pStyle w:val="standard"/>
        <w:spacing w:before="0" w:beforeAutospacing="0" w:after="0" w:afterAutospacing="0"/>
        <w:jc w:val="center"/>
        <w:rPr>
          <w:rFonts w:ascii="Tahoma" w:hAnsi="Tahoma" w:cs="Tahoma"/>
          <w:b/>
          <w:sz w:val="21"/>
          <w:szCs w:val="21"/>
        </w:rPr>
      </w:pPr>
      <w:r w:rsidRPr="00D85903">
        <w:rPr>
          <w:rFonts w:ascii="Tahoma" w:hAnsi="Tahoma" w:cs="Tahoma"/>
          <w:b/>
          <w:sz w:val="21"/>
          <w:szCs w:val="21"/>
        </w:rPr>
        <w:t>1026 Budapest, Pasaréti út 83. Titkárság</w:t>
      </w:r>
    </w:p>
    <w:p w14:paraId="246EE2BC" w14:textId="77777777" w:rsidR="00094AA0" w:rsidRPr="00D85903" w:rsidRDefault="00BA5B9E" w:rsidP="001E2540">
      <w:pPr>
        <w:spacing w:after="0" w:line="240" w:lineRule="auto"/>
        <w:jc w:val="center"/>
        <w:rPr>
          <w:rFonts w:ascii="Tahoma" w:hAnsi="Tahoma" w:cs="Tahoma"/>
          <w:b/>
          <w:sz w:val="21"/>
          <w:szCs w:val="21"/>
        </w:rPr>
      </w:pPr>
      <w:r>
        <w:rPr>
          <w:rFonts w:ascii="Tahoma" w:hAnsi="Tahoma" w:cs="Tahoma"/>
          <w:b/>
          <w:sz w:val="21"/>
          <w:szCs w:val="21"/>
        </w:rPr>
        <w:t>E-mail: eszker</w:t>
      </w:r>
      <w:r w:rsidR="00094AA0" w:rsidRPr="00D85903">
        <w:rPr>
          <w:rFonts w:ascii="Tahoma" w:hAnsi="Tahoma" w:cs="Tahoma"/>
          <w:b/>
          <w:sz w:val="21"/>
          <w:szCs w:val="21"/>
        </w:rPr>
        <w:t>@eszker.eu</w:t>
      </w:r>
    </w:p>
    <w:p w14:paraId="4CFCFF77" w14:textId="77777777" w:rsidR="00094AA0" w:rsidRPr="00D85903" w:rsidRDefault="00094AA0" w:rsidP="00D85903">
      <w:pPr>
        <w:pStyle w:val="Alaprtelmezett"/>
        <w:spacing w:after="120" w:line="240" w:lineRule="auto"/>
        <w:jc w:val="center"/>
        <w:rPr>
          <w:rFonts w:ascii="Tahoma" w:hAnsi="Tahoma" w:cs="Tahoma"/>
          <w:sz w:val="21"/>
          <w:szCs w:val="21"/>
        </w:rPr>
      </w:pPr>
      <w:r w:rsidRPr="00D85903">
        <w:rPr>
          <w:rFonts w:ascii="Tahoma" w:hAnsi="Tahoma" w:cs="Tahoma"/>
          <w:b/>
          <w:sz w:val="21"/>
          <w:szCs w:val="21"/>
        </w:rPr>
        <w:t>Fax: 06-1/789-69-43</w:t>
      </w:r>
    </w:p>
    <w:p w14:paraId="20E168C6" w14:textId="77777777" w:rsidR="00094AA0" w:rsidRPr="00D85903" w:rsidRDefault="00094AA0" w:rsidP="00646DDF">
      <w:pPr>
        <w:numPr>
          <w:ilvl w:val="0"/>
          <w:numId w:val="11"/>
        </w:numPr>
        <w:tabs>
          <w:tab w:val="left" w:pos="567"/>
        </w:tabs>
        <w:spacing w:after="120" w:line="240" w:lineRule="auto"/>
        <w:ind w:left="567" w:hanging="567"/>
        <w:jc w:val="both"/>
        <w:rPr>
          <w:rFonts w:ascii="Tahoma" w:hAnsi="Tahoma" w:cs="Tahoma"/>
          <w:sz w:val="21"/>
          <w:szCs w:val="21"/>
        </w:rPr>
      </w:pPr>
      <w:r w:rsidRPr="00D85903">
        <w:rPr>
          <w:rFonts w:ascii="Tahoma" w:hAnsi="Tahoma" w:cs="Tahoma"/>
          <w:sz w:val="21"/>
          <w:szCs w:val="21"/>
        </w:rPr>
        <w:t>Ajánlatkérő nem vállal felelősséget azért, ha egy gazdasági szereplő nem adja meg azon elérhetőségeit, melyekre a kiegészítő tájékoztatás megadását várja és ezáltal Ajánlatkérő nem képes a tájékoztatás célszemélyhez történő megküldésére (vagy téves, illetve az ajánlattételi felhívás megküldésekor rendelkezésére álló címre küldi meg a tájékoztatást).</w:t>
      </w:r>
    </w:p>
    <w:p w14:paraId="027D4707" w14:textId="77777777" w:rsidR="00094AA0" w:rsidRPr="00D85903" w:rsidRDefault="00094AA0" w:rsidP="00646DDF">
      <w:pPr>
        <w:numPr>
          <w:ilvl w:val="0"/>
          <w:numId w:val="11"/>
        </w:numPr>
        <w:tabs>
          <w:tab w:val="left" w:pos="567"/>
        </w:tabs>
        <w:spacing w:after="120" w:line="240" w:lineRule="auto"/>
        <w:ind w:left="567" w:hanging="567"/>
        <w:jc w:val="both"/>
        <w:rPr>
          <w:rFonts w:ascii="Tahoma" w:hAnsi="Tahoma" w:cs="Tahoma"/>
          <w:sz w:val="21"/>
          <w:szCs w:val="21"/>
        </w:rPr>
      </w:pPr>
      <w:r w:rsidRPr="00D85903">
        <w:rPr>
          <w:rFonts w:ascii="Tahoma" w:hAnsi="Tahoma" w:cs="Tahoma"/>
          <w:sz w:val="21"/>
          <w:szCs w:val="21"/>
        </w:rPr>
        <w:t>A kiegészítő tájékoztatást a gazdasági szereplők azonos feltételek mellett kapják meg írásban, telefax útján és e-mailben a dokumentáció átvétele vagy a kérdésfeltevés során feltüntetett telefaxszámra és e-mail címre. A kiegészítő tájékoztatás akkor minősül kézbesítettnek, ha a gazdasági szereplő a kiegészítő tájékoztatást akár telefax, email, vagy akár személyes kézbesítés útján megkapta, vagy szabályszerű értesítés mellett nem vette át.</w:t>
      </w:r>
    </w:p>
    <w:p w14:paraId="1B1A9BE1" w14:textId="3A7B4C67" w:rsidR="00094AA0" w:rsidRPr="00D85903" w:rsidRDefault="00094AA0" w:rsidP="00646DDF">
      <w:pPr>
        <w:numPr>
          <w:ilvl w:val="0"/>
          <w:numId w:val="11"/>
        </w:numPr>
        <w:tabs>
          <w:tab w:val="left" w:pos="567"/>
        </w:tabs>
        <w:spacing w:after="120" w:line="240" w:lineRule="auto"/>
        <w:ind w:left="567" w:hanging="567"/>
        <w:jc w:val="both"/>
        <w:rPr>
          <w:rFonts w:ascii="Tahoma" w:hAnsi="Tahoma" w:cs="Tahoma"/>
          <w:sz w:val="21"/>
          <w:szCs w:val="21"/>
        </w:rPr>
      </w:pPr>
      <w:r w:rsidRPr="00D85903">
        <w:rPr>
          <w:rFonts w:ascii="Tahoma" w:hAnsi="Tahoma" w:cs="Tahoma"/>
          <w:sz w:val="21"/>
          <w:szCs w:val="21"/>
        </w:rPr>
        <w:lastRenderedPageBreak/>
        <w:t>A kiegészítő tájékoztatások kézhezvételét az ajánlattevőknek haladéktalanul vissza kell igazolniuk. Kérjük a Tisztelt Ajánlattevőket, hogy a válaszok megérkezéséről a 06-1/789-69-43-as faxszámra vagy a</w:t>
      </w:r>
      <w:r w:rsidR="00210B39">
        <w:rPr>
          <w:rFonts w:ascii="Tahoma" w:hAnsi="Tahoma" w:cs="Tahoma"/>
          <w:sz w:val="21"/>
          <w:szCs w:val="21"/>
        </w:rPr>
        <w:t>z</w:t>
      </w:r>
      <w:r w:rsidRPr="00D85903">
        <w:rPr>
          <w:rFonts w:ascii="Tahoma" w:hAnsi="Tahoma" w:cs="Tahoma"/>
          <w:sz w:val="21"/>
          <w:szCs w:val="21"/>
        </w:rPr>
        <w:t xml:space="preserve"> </w:t>
      </w:r>
      <w:hyperlink r:id="rId14" w:history="1">
        <w:r w:rsidR="004D1483" w:rsidRPr="00BF0D58">
          <w:rPr>
            <w:rStyle w:val="Hiperhivatkozs"/>
            <w:rFonts w:ascii="Tahoma" w:hAnsi="Tahoma" w:cs="Tahoma"/>
            <w:sz w:val="21"/>
            <w:szCs w:val="21"/>
            <w:lang w:eastAsia="hu-HU"/>
          </w:rPr>
          <w:t>eszker@eszker.eu</w:t>
        </w:r>
      </w:hyperlink>
      <w:r w:rsidR="004E1BBB">
        <w:rPr>
          <w:rStyle w:val="Internet-hivatkozs"/>
          <w:rFonts w:ascii="Tahoma" w:hAnsi="Tahoma" w:cs="Tahoma"/>
          <w:b/>
          <w:color w:val="00000A"/>
          <w:sz w:val="21"/>
          <w:szCs w:val="21"/>
          <w:u w:val="none"/>
        </w:rPr>
        <w:t xml:space="preserve"> </w:t>
      </w:r>
      <w:r w:rsidRPr="00D85903">
        <w:rPr>
          <w:rFonts w:ascii="Tahoma" w:hAnsi="Tahoma" w:cs="Tahoma"/>
          <w:sz w:val="21"/>
          <w:szCs w:val="21"/>
        </w:rPr>
        <w:t>e-mail címre küldjenek visszajelzést!</w:t>
      </w:r>
    </w:p>
    <w:p w14:paraId="66DAD364" w14:textId="77777777" w:rsidR="00094AA0" w:rsidRDefault="00094AA0" w:rsidP="00646DDF">
      <w:pPr>
        <w:numPr>
          <w:ilvl w:val="0"/>
          <w:numId w:val="11"/>
        </w:numPr>
        <w:tabs>
          <w:tab w:val="left" w:pos="567"/>
        </w:tabs>
        <w:spacing w:after="120" w:line="240" w:lineRule="auto"/>
        <w:ind w:left="567" w:hanging="567"/>
        <w:jc w:val="both"/>
        <w:rPr>
          <w:rFonts w:ascii="Tahoma" w:hAnsi="Tahoma" w:cs="Tahoma"/>
          <w:sz w:val="21"/>
          <w:szCs w:val="21"/>
        </w:rPr>
      </w:pPr>
      <w:r w:rsidRPr="00D85903">
        <w:rPr>
          <w:rFonts w:ascii="Tahoma" w:hAnsi="Tahoma" w:cs="Tahoma"/>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73EC8D33" w14:textId="77777777" w:rsidR="000B0BD6" w:rsidRPr="00D85903" w:rsidRDefault="000B0BD6" w:rsidP="00146936">
      <w:pPr>
        <w:pStyle w:val="standard"/>
        <w:tabs>
          <w:tab w:val="left" w:pos="708"/>
          <w:tab w:val="left" w:pos="1275"/>
          <w:tab w:val="left" w:pos="1432"/>
        </w:tabs>
        <w:suppressAutoHyphens/>
        <w:spacing w:before="0" w:beforeAutospacing="0" w:after="120" w:afterAutospacing="0"/>
        <w:jc w:val="both"/>
        <w:rPr>
          <w:rFonts w:ascii="Tahoma" w:hAnsi="Tahoma" w:cs="Tahoma"/>
          <w:sz w:val="21"/>
          <w:szCs w:val="21"/>
        </w:rPr>
      </w:pPr>
      <w:bookmarkStart w:id="45" w:name="_Toc140060044"/>
      <w:bookmarkStart w:id="46" w:name="_Toc176715593"/>
      <w:bookmarkStart w:id="47" w:name="_Toc310346144"/>
      <w:bookmarkEnd w:id="45"/>
      <w:bookmarkEnd w:id="46"/>
      <w:bookmarkEnd w:id="47"/>
    </w:p>
    <w:p w14:paraId="54F1D09E" w14:textId="77777777" w:rsidR="00094AA0" w:rsidRPr="00D85903" w:rsidRDefault="00094AA0" w:rsidP="00D85903">
      <w:pPr>
        <w:pStyle w:val="Listaszerbekezds"/>
        <w:numPr>
          <w:ilvl w:val="0"/>
          <w:numId w:val="1"/>
        </w:numPr>
        <w:tabs>
          <w:tab w:val="left" w:pos="567"/>
        </w:tabs>
        <w:spacing w:before="0"/>
        <w:ind w:hanging="720"/>
        <w:contextualSpacing w:val="0"/>
        <w:rPr>
          <w:rFonts w:ascii="Tahoma" w:hAnsi="Tahoma" w:cs="Tahoma"/>
          <w:sz w:val="21"/>
          <w:szCs w:val="21"/>
        </w:rPr>
      </w:pPr>
      <w:r w:rsidRPr="00D85903">
        <w:rPr>
          <w:rFonts w:ascii="Tahoma" w:hAnsi="Tahoma" w:cs="Tahoma"/>
          <w:b/>
          <w:bCs/>
          <w:caps/>
          <w:sz w:val="21"/>
          <w:szCs w:val="21"/>
        </w:rPr>
        <w:t>KÖZÖS AJÁNLATTÉTEL</w:t>
      </w:r>
    </w:p>
    <w:p w14:paraId="5BDD173C" w14:textId="77777777" w:rsidR="00094AA0" w:rsidRPr="00D85903" w:rsidRDefault="00094AA0" w:rsidP="00646DDF">
      <w:pPr>
        <w:pStyle w:val="Alaprtelmezett"/>
        <w:numPr>
          <w:ilvl w:val="0"/>
          <w:numId w:val="12"/>
        </w:numPr>
        <w:tabs>
          <w:tab w:val="left" w:pos="567"/>
          <w:tab w:val="left" w:pos="1701"/>
        </w:tabs>
        <w:spacing w:after="120" w:line="240" w:lineRule="auto"/>
        <w:ind w:left="567" w:hanging="567"/>
        <w:jc w:val="both"/>
        <w:rPr>
          <w:rFonts w:ascii="Tahoma" w:hAnsi="Tahoma" w:cs="Tahoma"/>
          <w:sz w:val="21"/>
          <w:szCs w:val="21"/>
        </w:rPr>
      </w:pPr>
      <w:bookmarkStart w:id="48" w:name="pr193"/>
      <w:bookmarkEnd w:id="48"/>
      <w:r w:rsidRPr="00D85903">
        <w:rPr>
          <w:rFonts w:ascii="Tahoma" w:hAnsi="Tahoma" w:cs="Tahoma"/>
          <w:sz w:val="21"/>
          <w:szCs w:val="21"/>
        </w:rPr>
        <w:t>A közös ajánlattevők csoportjának képviseletében tett minden nyilatkozatnak egyértelműen tartalmaznia kell a közös ajánlattevők megjelölését.</w:t>
      </w:r>
    </w:p>
    <w:p w14:paraId="4BD150D5" w14:textId="77777777" w:rsidR="00094AA0" w:rsidRPr="00D85903" w:rsidRDefault="00094AA0" w:rsidP="00646DDF">
      <w:pPr>
        <w:pStyle w:val="Alaprtelmezett"/>
        <w:numPr>
          <w:ilvl w:val="0"/>
          <w:numId w:val="12"/>
        </w:numPr>
        <w:tabs>
          <w:tab w:val="left" w:pos="567"/>
          <w:tab w:val="left" w:pos="1701"/>
        </w:tabs>
        <w:spacing w:after="120" w:line="240" w:lineRule="auto"/>
        <w:ind w:left="567" w:hanging="567"/>
        <w:jc w:val="both"/>
        <w:rPr>
          <w:rFonts w:ascii="Tahoma" w:hAnsi="Tahoma" w:cs="Tahoma"/>
          <w:sz w:val="21"/>
          <w:szCs w:val="21"/>
        </w:rPr>
      </w:pPr>
      <w:bookmarkStart w:id="49" w:name="pr194"/>
      <w:bookmarkEnd w:id="49"/>
      <w:r w:rsidRPr="00D85903">
        <w:rPr>
          <w:rFonts w:ascii="Tahoma" w:hAnsi="Tahoma" w:cs="Tahoma"/>
          <w:sz w:val="21"/>
          <w:szCs w:val="21"/>
        </w:rPr>
        <w:t>Ahol a Kbt. az ajánlatkérő számára az ajánlattevők értesítését írja elő, valamint a kiegészítő tájékoztatás megadása [Kbt. 56. §], a hiánypótlás, a felvilágosítás [Kbt. 71. §] és indokolás [Kbt. 72. §] kérése esetében az ajánlatkérő a közös ajánlattevőknek szóló értesítését, tájékoztatását, illetve felhívását a közös ajánlattevők nevében eljárni jogosult képviselőnek küldi meg.</w:t>
      </w:r>
    </w:p>
    <w:p w14:paraId="3816D4C5" w14:textId="77777777" w:rsidR="00094AA0" w:rsidRPr="00D85903" w:rsidRDefault="00094AA0" w:rsidP="00646DDF">
      <w:pPr>
        <w:pStyle w:val="Alaprtelmezett"/>
        <w:numPr>
          <w:ilvl w:val="0"/>
          <w:numId w:val="12"/>
        </w:numPr>
        <w:tabs>
          <w:tab w:val="left" w:pos="567"/>
          <w:tab w:val="left" w:pos="1701"/>
        </w:tabs>
        <w:spacing w:after="120" w:line="240" w:lineRule="auto"/>
        <w:ind w:left="567" w:hanging="567"/>
        <w:jc w:val="both"/>
        <w:rPr>
          <w:rFonts w:ascii="Tahoma" w:hAnsi="Tahoma" w:cs="Tahoma"/>
          <w:sz w:val="21"/>
          <w:szCs w:val="21"/>
        </w:rPr>
      </w:pPr>
      <w:bookmarkStart w:id="50" w:name="pr196"/>
      <w:bookmarkEnd w:id="50"/>
      <w:r w:rsidRPr="00D85903">
        <w:rPr>
          <w:rFonts w:ascii="Tahoma" w:hAnsi="Tahoma" w:cs="Tahoma"/>
          <w:sz w:val="21"/>
          <w:szCs w:val="21"/>
        </w:rPr>
        <w:t>A közös ajánlattevők a szerződés teljesítéséért az ajánlatkérő felé korlátlanul és egyetemlegesen felelnek.</w:t>
      </w:r>
    </w:p>
    <w:p w14:paraId="5EED57CA" w14:textId="77777777" w:rsidR="00094AA0" w:rsidRPr="00D85903" w:rsidRDefault="00094AA0" w:rsidP="00646DDF">
      <w:pPr>
        <w:pStyle w:val="Alaprtelmezett"/>
        <w:numPr>
          <w:ilvl w:val="0"/>
          <w:numId w:val="12"/>
        </w:numPr>
        <w:tabs>
          <w:tab w:val="left" w:pos="567"/>
          <w:tab w:val="left" w:pos="1701"/>
        </w:tabs>
        <w:spacing w:after="120" w:line="240" w:lineRule="auto"/>
        <w:ind w:left="567" w:hanging="567"/>
        <w:jc w:val="both"/>
        <w:rPr>
          <w:rFonts w:ascii="Tahoma" w:hAnsi="Tahoma" w:cs="Tahoma"/>
          <w:sz w:val="21"/>
          <w:szCs w:val="21"/>
        </w:rPr>
      </w:pPr>
      <w:bookmarkStart w:id="51" w:name="pr197"/>
      <w:bookmarkEnd w:id="51"/>
      <w:r w:rsidRPr="00D85903">
        <w:rPr>
          <w:rFonts w:ascii="Tahoma" w:hAnsi="Tahoma" w:cs="Tahoma"/>
          <w:sz w:val="21"/>
          <w:szCs w:val="21"/>
        </w:rPr>
        <w:t>Az egy közös ajánlatot benyújtó gazdasági szereplő(k) személyében – kivéve a Kbt. 138. § (4) bekezdése szerinti jogutódlás esetét –az ajánlattételi határidő lejárta után változás nem következhet be.</w:t>
      </w:r>
    </w:p>
    <w:p w14:paraId="524DD27F" w14:textId="77777777" w:rsidR="00094AA0" w:rsidRPr="00D85903" w:rsidRDefault="00094AA0" w:rsidP="00646DDF">
      <w:pPr>
        <w:pStyle w:val="Alaprtelmezett"/>
        <w:numPr>
          <w:ilvl w:val="0"/>
          <w:numId w:val="12"/>
        </w:numPr>
        <w:tabs>
          <w:tab w:val="left" w:pos="567"/>
          <w:tab w:val="left" w:pos="1701"/>
        </w:tabs>
        <w:spacing w:after="120" w:line="240" w:lineRule="auto"/>
        <w:ind w:left="567" w:hanging="567"/>
        <w:jc w:val="both"/>
        <w:rPr>
          <w:rFonts w:ascii="Tahoma" w:hAnsi="Tahoma" w:cs="Tahoma"/>
          <w:sz w:val="21"/>
          <w:szCs w:val="21"/>
        </w:rPr>
      </w:pPr>
      <w:bookmarkStart w:id="52" w:name="pr198"/>
      <w:bookmarkEnd w:id="52"/>
      <w:r w:rsidRPr="00D85903">
        <w:rPr>
          <w:rFonts w:ascii="Tahoma" w:hAnsi="Tahoma" w:cs="Tahoma"/>
          <w:sz w:val="21"/>
          <w:szCs w:val="21"/>
        </w:rPr>
        <w:t>Amennyiben több gazdasági szereplő közösen tesz ajánlatot a közbeszerzési eljárásban, akkor az ajánlathoz csatolniuk kell az erre vonatkozó megállapodást.</w:t>
      </w:r>
    </w:p>
    <w:p w14:paraId="0E91447B" w14:textId="77777777" w:rsidR="00094AA0" w:rsidRPr="00D85903" w:rsidRDefault="00094AA0" w:rsidP="000B0BD6">
      <w:pPr>
        <w:pStyle w:val="Alaprtelmezett"/>
        <w:tabs>
          <w:tab w:val="left" w:pos="567"/>
        </w:tabs>
        <w:spacing w:after="0" w:line="240" w:lineRule="auto"/>
        <w:ind w:left="567"/>
        <w:jc w:val="both"/>
        <w:rPr>
          <w:rFonts w:ascii="Tahoma" w:hAnsi="Tahoma" w:cs="Tahoma"/>
          <w:sz w:val="21"/>
          <w:szCs w:val="21"/>
        </w:rPr>
      </w:pPr>
      <w:r w:rsidRPr="00D85903">
        <w:rPr>
          <w:rFonts w:ascii="Tahoma" w:hAnsi="Tahoma" w:cs="Tahoma"/>
          <w:sz w:val="21"/>
          <w:szCs w:val="21"/>
        </w:rPr>
        <w:t>A közös ajánlattevők megállapodásának tartalmaznia kell:</w:t>
      </w:r>
    </w:p>
    <w:p w14:paraId="75FCDD33" w14:textId="77777777" w:rsidR="00094AA0" w:rsidRPr="00D85903" w:rsidRDefault="00094AA0" w:rsidP="00646DDF">
      <w:pPr>
        <w:pStyle w:val="Alaprtelmezett"/>
        <w:numPr>
          <w:ilvl w:val="0"/>
          <w:numId w:val="9"/>
        </w:numPr>
        <w:tabs>
          <w:tab w:val="clear" w:pos="708"/>
          <w:tab w:val="left" w:pos="993"/>
          <w:tab w:val="left" w:pos="1559"/>
          <w:tab w:val="left" w:pos="2553"/>
        </w:tabs>
        <w:spacing w:after="0" w:line="240" w:lineRule="auto"/>
        <w:ind w:left="1134" w:hanging="283"/>
        <w:jc w:val="both"/>
        <w:rPr>
          <w:rFonts w:ascii="Tahoma" w:hAnsi="Tahoma" w:cs="Tahoma"/>
          <w:sz w:val="21"/>
          <w:szCs w:val="21"/>
        </w:rPr>
      </w:pPr>
      <w:r w:rsidRPr="00D85903">
        <w:rPr>
          <w:rFonts w:ascii="Tahoma" w:hAnsi="Tahoma" w:cs="Tahoma"/>
          <w:sz w:val="21"/>
          <w:szCs w:val="21"/>
        </w:rPr>
        <w:t>a jelen közbeszerzési eljárásban közös ajánlattevők nevében eljárni (továbbá kapcsolattartásra) jogosult képviselő szervezet megnevezését;</w:t>
      </w:r>
    </w:p>
    <w:p w14:paraId="00BEE86A" w14:textId="72881302" w:rsidR="00094AA0" w:rsidRDefault="00094AA0" w:rsidP="00646DDF">
      <w:pPr>
        <w:pStyle w:val="Alaprtelmezett"/>
        <w:numPr>
          <w:ilvl w:val="0"/>
          <w:numId w:val="9"/>
        </w:numPr>
        <w:tabs>
          <w:tab w:val="clear" w:pos="708"/>
          <w:tab w:val="left" w:pos="993"/>
          <w:tab w:val="left" w:pos="1559"/>
          <w:tab w:val="left" w:pos="2553"/>
        </w:tabs>
        <w:spacing w:after="0" w:line="240" w:lineRule="auto"/>
        <w:ind w:left="1134" w:hanging="283"/>
        <w:jc w:val="both"/>
        <w:rPr>
          <w:rFonts w:ascii="Tahoma" w:hAnsi="Tahoma" w:cs="Tahoma"/>
          <w:sz w:val="21"/>
          <w:szCs w:val="21"/>
        </w:rPr>
      </w:pPr>
      <w:r w:rsidRPr="00D85903">
        <w:rPr>
          <w:rFonts w:ascii="Tahoma" w:hAnsi="Tahoma" w:cs="Tahoma"/>
          <w:sz w:val="21"/>
          <w:szCs w:val="21"/>
        </w:rPr>
        <w:t>a szerződés teljesítéséért egyetemleges felelősségvállalást minden tag részéről;</w:t>
      </w:r>
    </w:p>
    <w:p w14:paraId="694E319B" w14:textId="77777777" w:rsidR="00FE4DA1" w:rsidRPr="00D85903" w:rsidRDefault="00FE4DA1" w:rsidP="00FE4DA1">
      <w:pPr>
        <w:pStyle w:val="Alaprtelmezett"/>
        <w:tabs>
          <w:tab w:val="clear" w:pos="708"/>
          <w:tab w:val="left" w:pos="993"/>
          <w:tab w:val="left" w:pos="1559"/>
          <w:tab w:val="left" w:pos="2553"/>
        </w:tabs>
        <w:spacing w:after="0" w:line="240" w:lineRule="auto"/>
        <w:ind w:left="1134"/>
        <w:jc w:val="both"/>
        <w:rPr>
          <w:rFonts w:ascii="Tahoma" w:hAnsi="Tahoma" w:cs="Tahoma"/>
          <w:sz w:val="21"/>
          <w:szCs w:val="21"/>
        </w:rPr>
      </w:pPr>
    </w:p>
    <w:p w14:paraId="3A2C4E45" w14:textId="77D1E724" w:rsidR="00FE4DA1" w:rsidRDefault="00FE4DA1" w:rsidP="00FE4DA1">
      <w:pPr>
        <w:pStyle w:val="Alaprtelmezett"/>
        <w:numPr>
          <w:ilvl w:val="0"/>
          <w:numId w:val="12"/>
        </w:numPr>
        <w:tabs>
          <w:tab w:val="left" w:pos="567"/>
          <w:tab w:val="left" w:pos="1701"/>
        </w:tabs>
        <w:spacing w:after="120" w:line="240" w:lineRule="auto"/>
        <w:ind w:left="567" w:hanging="567"/>
        <w:jc w:val="both"/>
        <w:rPr>
          <w:rFonts w:ascii="Tahoma" w:hAnsi="Tahoma" w:cs="Tahoma"/>
          <w:sz w:val="21"/>
          <w:szCs w:val="21"/>
        </w:rPr>
      </w:pPr>
      <w:r w:rsidRPr="00FE4DA1">
        <w:rPr>
          <w:rFonts w:ascii="Tahoma" w:hAnsi="Tahoma" w:cs="Tahoma"/>
          <w:sz w:val="21"/>
          <w:szCs w:val="21"/>
        </w:rPr>
        <w:t>Ajánlatkérő felhívja a figyelmet a Kbt. 115. § (4) bekezdésében foglaltakra, miszerint az eljárásban kizárólag az ajánlattételre felhívott gazdasági szereplők tehetnek ajánlatot. 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14:paraId="4A9D3621" w14:textId="77777777" w:rsidR="00FE4DA1" w:rsidRPr="00FE4DA1" w:rsidRDefault="00FE4DA1" w:rsidP="00FE4DA1">
      <w:pPr>
        <w:pStyle w:val="Alaprtelmezett"/>
        <w:tabs>
          <w:tab w:val="left" w:pos="567"/>
          <w:tab w:val="left" w:pos="1701"/>
        </w:tabs>
        <w:spacing w:after="120" w:line="240" w:lineRule="auto"/>
        <w:ind w:left="567"/>
        <w:jc w:val="both"/>
        <w:rPr>
          <w:rFonts w:ascii="Tahoma" w:hAnsi="Tahoma" w:cs="Tahoma"/>
          <w:sz w:val="21"/>
          <w:szCs w:val="21"/>
        </w:rPr>
      </w:pPr>
    </w:p>
    <w:p w14:paraId="55D6B261" w14:textId="77777777" w:rsidR="00094AA0" w:rsidRPr="00D85903" w:rsidRDefault="00094AA0" w:rsidP="00E90242">
      <w:pPr>
        <w:pStyle w:val="Listaszerbekezds"/>
        <w:numPr>
          <w:ilvl w:val="0"/>
          <w:numId w:val="1"/>
        </w:numPr>
        <w:tabs>
          <w:tab w:val="left" w:pos="567"/>
        </w:tabs>
        <w:spacing w:before="0"/>
        <w:ind w:left="426" w:hanging="426"/>
        <w:contextualSpacing w:val="0"/>
        <w:rPr>
          <w:rFonts w:ascii="Tahoma" w:hAnsi="Tahoma" w:cs="Tahoma"/>
          <w:sz w:val="21"/>
          <w:szCs w:val="21"/>
        </w:rPr>
      </w:pPr>
      <w:r w:rsidRPr="00933658">
        <w:rPr>
          <w:rFonts w:ascii="Tahoma" w:hAnsi="Tahoma" w:cs="Tahoma"/>
          <w:b/>
          <w:sz w:val="21"/>
          <w:szCs w:val="21"/>
        </w:rPr>
        <w:t>ELŐZETES</w:t>
      </w:r>
      <w:r w:rsidRPr="00D85903">
        <w:rPr>
          <w:rFonts w:ascii="Tahoma" w:hAnsi="Tahoma" w:cs="Tahoma"/>
          <w:b/>
          <w:bCs/>
          <w:sz w:val="21"/>
          <w:szCs w:val="21"/>
        </w:rPr>
        <w:t xml:space="preserve"> VITARENDEZÉS</w:t>
      </w:r>
    </w:p>
    <w:p w14:paraId="28861A0B" w14:textId="77777777" w:rsidR="00094AA0" w:rsidRPr="00933658" w:rsidRDefault="00094AA0" w:rsidP="00E90242">
      <w:pPr>
        <w:pStyle w:val="Alaprtelmezett"/>
        <w:tabs>
          <w:tab w:val="left" w:pos="567"/>
          <w:tab w:val="left" w:pos="1701"/>
        </w:tabs>
        <w:spacing w:after="120" w:line="240" w:lineRule="auto"/>
        <w:ind w:left="567"/>
        <w:jc w:val="both"/>
        <w:rPr>
          <w:rFonts w:ascii="Tahoma" w:hAnsi="Tahoma" w:cs="Tahoma"/>
          <w:sz w:val="21"/>
          <w:szCs w:val="21"/>
        </w:rPr>
      </w:pPr>
      <w:r w:rsidRPr="00933658">
        <w:rPr>
          <w:rFonts w:ascii="Tahoma" w:hAnsi="Tahoma" w:cs="Tahoma"/>
          <w:sz w:val="21"/>
          <w:szCs w:val="21"/>
        </w:rPr>
        <w:t xml:space="preserve">A </w:t>
      </w:r>
      <w:r w:rsidR="00146936">
        <w:rPr>
          <w:rFonts w:ascii="Tahoma" w:hAnsi="Tahoma" w:cs="Tahoma"/>
          <w:color w:val="00000A"/>
          <w:sz w:val="21"/>
          <w:szCs w:val="21"/>
        </w:rPr>
        <w:t>Kbt. 80. § (1) bekezdése szerinti előzetes vitarendezési kérelmet az ajánlattételi felhívás 1. pontjában, a lebonyolító szervezetként megjelölt kapcsolattartási címre kell benyújtani.</w:t>
      </w:r>
    </w:p>
    <w:p w14:paraId="3BA1D391" w14:textId="77777777" w:rsidR="00094AA0" w:rsidRPr="00D85903" w:rsidRDefault="00094AA0" w:rsidP="00D85903">
      <w:pPr>
        <w:pStyle w:val="Alaprtelmezett"/>
        <w:tabs>
          <w:tab w:val="left" w:pos="1275"/>
          <w:tab w:val="left" w:pos="1701"/>
        </w:tabs>
        <w:spacing w:after="120" w:line="240" w:lineRule="auto"/>
        <w:jc w:val="both"/>
        <w:rPr>
          <w:rFonts w:ascii="Tahoma" w:hAnsi="Tahoma" w:cs="Tahoma"/>
          <w:sz w:val="21"/>
          <w:szCs w:val="21"/>
        </w:rPr>
      </w:pPr>
    </w:p>
    <w:p w14:paraId="4A3E24A9" w14:textId="77777777" w:rsidR="00094AA0" w:rsidRPr="00D85903" w:rsidRDefault="00094AA0" w:rsidP="00E90242">
      <w:pPr>
        <w:pStyle w:val="Listaszerbekezds"/>
        <w:numPr>
          <w:ilvl w:val="0"/>
          <w:numId w:val="1"/>
        </w:numPr>
        <w:tabs>
          <w:tab w:val="left" w:pos="567"/>
        </w:tabs>
        <w:spacing w:before="0"/>
        <w:ind w:left="426" w:hanging="426"/>
        <w:contextualSpacing w:val="0"/>
        <w:rPr>
          <w:rFonts w:ascii="Tahoma" w:hAnsi="Tahoma" w:cs="Tahoma"/>
          <w:sz w:val="21"/>
          <w:szCs w:val="21"/>
        </w:rPr>
      </w:pPr>
      <w:r w:rsidRPr="00D85903">
        <w:rPr>
          <w:rFonts w:ascii="Tahoma" w:hAnsi="Tahoma" w:cs="Tahoma"/>
          <w:b/>
          <w:bCs/>
          <w:sz w:val="21"/>
          <w:szCs w:val="21"/>
        </w:rPr>
        <w:t>A SZERZŐDÉS MEGKÖTÉSE ÉS TELJESÍTÉSE</w:t>
      </w:r>
    </w:p>
    <w:p w14:paraId="4D115012" w14:textId="77777777" w:rsidR="00094AA0" w:rsidRPr="00D85903" w:rsidRDefault="00094AA0" w:rsidP="00646DDF">
      <w:pPr>
        <w:pStyle w:val="Alaprtelmezett"/>
        <w:numPr>
          <w:ilvl w:val="1"/>
          <w:numId w:val="14"/>
        </w:numPr>
        <w:tabs>
          <w:tab w:val="left" w:pos="1275"/>
          <w:tab w:val="left" w:pos="1701"/>
        </w:tabs>
        <w:spacing w:after="120" w:line="240" w:lineRule="auto"/>
        <w:ind w:left="426" w:hanging="426"/>
        <w:jc w:val="both"/>
        <w:rPr>
          <w:rFonts w:ascii="Tahoma" w:hAnsi="Tahoma" w:cs="Tahoma"/>
          <w:kern w:val="1"/>
          <w:sz w:val="21"/>
          <w:szCs w:val="21"/>
          <w:lang w:eastAsia="zh-CN"/>
        </w:rPr>
      </w:pPr>
      <w:r w:rsidRPr="00D85903">
        <w:rPr>
          <w:rFonts w:ascii="Tahoma" w:hAnsi="Tahoma" w:cs="Tahoma"/>
          <w:kern w:val="1"/>
          <w:sz w:val="21"/>
          <w:szCs w:val="21"/>
          <w:lang w:eastAsia="zh-CN"/>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2C3992DD" w14:textId="77777777" w:rsidR="00094AA0" w:rsidRPr="00D85903" w:rsidRDefault="00094AA0" w:rsidP="00646DDF">
      <w:pPr>
        <w:pStyle w:val="Alaprtelmezett"/>
        <w:numPr>
          <w:ilvl w:val="1"/>
          <w:numId w:val="14"/>
        </w:numPr>
        <w:tabs>
          <w:tab w:val="left" w:pos="1275"/>
          <w:tab w:val="left" w:pos="1701"/>
        </w:tabs>
        <w:spacing w:after="120" w:line="240" w:lineRule="auto"/>
        <w:ind w:left="426" w:hanging="426"/>
        <w:jc w:val="both"/>
        <w:rPr>
          <w:rFonts w:ascii="Tahoma" w:hAnsi="Tahoma" w:cs="Tahoma"/>
          <w:kern w:val="1"/>
          <w:sz w:val="21"/>
          <w:szCs w:val="21"/>
          <w:lang w:eastAsia="zh-CN"/>
        </w:rPr>
      </w:pPr>
      <w:bookmarkStart w:id="53" w:name="pr9501"/>
      <w:bookmarkEnd w:id="53"/>
      <w:r w:rsidRPr="00D85903">
        <w:rPr>
          <w:rFonts w:ascii="Tahoma" w:hAnsi="Tahoma" w:cs="Tahoma"/>
          <w:kern w:val="1"/>
          <w:sz w:val="21"/>
          <w:szCs w:val="21"/>
          <w:lang w:eastAsia="zh-CN"/>
        </w:rPr>
        <w:t>A szerződésnek tartalmaznia kell - az eljárás során alkalmazott értékelési szempont</w:t>
      </w:r>
      <w:r w:rsidR="003D3DC3">
        <w:rPr>
          <w:rFonts w:ascii="Tahoma" w:hAnsi="Tahoma" w:cs="Tahoma"/>
          <w:kern w:val="1"/>
          <w:sz w:val="21"/>
          <w:szCs w:val="21"/>
          <w:lang w:eastAsia="zh-CN"/>
        </w:rPr>
        <w:t>ok</w:t>
      </w:r>
      <w:r w:rsidRPr="00D85903">
        <w:rPr>
          <w:rFonts w:ascii="Tahoma" w:hAnsi="Tahoma" w:cs="Tahoma"/>
          <w:kern w:val="1"/>
          <w:sz w:val="21"/>
          <w:szCs w:val="21"/>
          <w:lang w:eastAsia="zh-CN"/>
        </w:rPr>
        <w:t>ra tekintettel - a nyertes ajánlat azon elemeit, amelyek értékelésre kerültek.</w:t>
      </w:r>
    </w:p>
    <w:p w14:paraId="37C3F756" w14:textId="77777777" w:rsidR="00094AA0" w:rsidRPr="00D85903" w:rsidRDefault="00094AA0" w:rsidP="00646DDF">
      <w:pPr>
        <w:pStyle w:val="Alaprtelmezett"/>
        <w:numPr>
          <w:ilvl w:val="1"/>
          <w:numId w:val="14"/>
        </w:numPr>
        <w:tabs>
          <w:tab w:val="left" w:pos="1275"/>
          <w:tab w:val="left" w:pos="1701"/>
        </w:tabs>
        <w:spacing w:after="120" w:line="240" w:lineRule="auto"/>
        <w:ind w:left="426" w:hanging="426"/>
        <w:jc w:val="both"/>
        <w:rPr>
          <w:rFonts w:ascii="Tahoma" w:hAnsi="Tahoma" w:cs="Tahoma"/>
          <w:kern w:val="1"/>
          <w:sz w:val="21"/>
          <w:szCs w:val="21"/>
          <w:lang w:eastAsia="zh-CN"/>
        </w:rPr>
      </w:pPr>
      <w:r w:rsidRPr="00D85903">
        <w:rPr>
          <w:rFonts w:ascii="Tahoma" w:hAnsi="Tahoma" w:cs="Tahoma"/>
          <w:kern w:val="1"/>
          <w:sz w:val="21"/>
          <w:szCs w:val="21"/>
          <w:lang w:eastAsia="zh-CN"/>
        </w:rPr>
        <w:lastRenderedPageBreak/>
        <w:t xml:space="preserve">Az ajánlatok elbírálásáról szóló írásbeli </w:t>
      </w:r>
      <w:proofErr w:type="spellStart"/>
      <w:r w:rsidRPr="00D85903">
        <w:rPr>
          <w:rFonts w:ascii="Tahoma" w:hAnsi="Tahoma" w:cs="Tahoma"/>
          <w:kern w:val="1"/>
          <w:sz w:val="21"/>
          <w:szCs w:val="21"/>
          <w:lang w:eastAsia="zh-CN"/>
        </w:rPr>
        <w:t>összegezésnek</w:t>
      </w:r>
      <w:proofErr w:type="spellEnd"/>
      <w:r w:rsidRPr="00D85903">
        <w:rPr>
          <w:rFonts w:ascii="Tahoma" w:hAnsi="Tahoma" w:cs="Tahoma"/>
          <w:kern w:val="1"/>
          <w:sz w:val="21"/>
          <w:szCs w:val="21"/>
          <w:lang w:eastAsia="zh-CN"/>
        </w:rPr>
        <w:t xml:space="preserve"> az ajánlattevők részére történt megküldése napjától a nyertes ajánlattevő és a második legkedvezőbb ajánlatot (ha ajánlatkérő hirdetett második helyezettet) tett ajánlattevő ajá</w:t>
      </w:r>
      <w:r w:rsidR="00583331">
        <w:rPr>
          <w:rFonts w:ascii="Tahoma" w:hAnsi="Tahoma" w:cs="Tahoma"/>
          <w:kern w:val="1"/>
          <w:sz w:val="21"/>
          <w:szCs w:val="21"/>
          <w:lang w:eastAsia="zh-CN"/>
        </w:rPr>
        <w:t>nlati kötöttsége további hatvan</w:t>
      </w:r>
      <w:r w:rsidRPr="00D85903">
        <w:rPr>
          <w:rFonts w:ascii="Tahoma" w:hAnsi="Tahoma" w:cs="Tahoma"/>
          <w:kern w:val="1"/>
          <w:sz w:val="21"/>
          <w:szCs w:val="21"/>
          <w:lang w:eastAsia="zh-CN"/>
        </w:rPr>
        <w:t xml:space="preserve"> nappal meghosszabbodik.</w:t>
      </w:r>
    </w:p>
    <w:p w14:paraId="73F469EB" w14:textId="77777777" w:rsidR="00094AA0" w:rsidRPr="00D85903" w:rsidRDefault="00094AA0" w:rsidP="00646DDF">
      <w:pPr>
        <w:pStyle w:val="Alaprtelmezett"/>
        <w:numPr>
          <w:ilvl w:val="1"/>
          <w:numId w:val="14"/>
        </w:numPr>
        <w:tabs>
          <w:tab w:val="left" w:pos="1275"/>
          <w:tab w:val="left" w:pos="1701"/>
        </w:tabs>
        <w:spacing w:after="120" w:line="240" w:lineRule="auto"/>
        <w:ind w:left="426" w:hanging="426"/>
        <w:jc w:val="both"/>
        <w:rPr>
          <w:rFonts w:ascii="Tahoma" w:hAnsi="Tahoma" w:cs="Tahoma"/>
          <w:kern w:val="1"/>
          <w:sz w:val="21"/>
          <w:szCs w:val="21"/>
          <w:lang w:eastAsia="zh-CN"/>
        </w:rPr>
      </w:pPr>
      <w:r w:rsidRPr="00D85903">
        <w:rPr>
          <w:rFonts w:ascii="Tahoma" w:hAnsi="Tahoma" w:cs="Tahoma"/>
          <w:kern w:val="1"/>
          <w:sz w:val="21"/>
          <w:szCs w:val="21"/>
          <w:lang w:eastAsia="zh-CN"/>
        </w:rPr>
        <w:t>Az ajánlatkérő köteles szerződéses feltételként előírni, hogy:</w:t>
      </w:r>
    </w:p>
    <w:p w14:paraId="029047BF" w14:textId="77777777" w:rsidR="00094AA0" w:rsidRPr="00D85903" w:rsidRDefault="00094AA0" w:rsidP="00646DDF">
      <w:pPr>
        <w:numPr>
          <w:ilvl w:val="0"/>
          <w:numId w:val="13"/>
        </w:numPr>
        <w:suppressAutoHyphens/>
        <w:spacing w:after="120" w:line="240" w:lineRule="auto"/>
        <w:ind w:left="1134" w:right="150" w:hanging="141"/>
        <w:jc w:val="both"/>
        <w:textAlignment w:val="baseline"/>
        <w:rPr>
          <w:rFonts w:ascii="Tahoma" w:eastAsia="Times New Roman" w:hAnsi="Tahoma" w:cs="Tahoma"/>
          <w:kern w:val="1"/>
          <w:sz w:val="21"/>
          <w:szCs w:val="21"/>
          <w:lang w:eastAsia="zh-CN"/>
        </w:rPr>
      </w:pPr>
      <w:bookmarkStart w:id="54" w:name="pr9711"/>
      <w:bookmarkEnd w:id="54"/>
      <w:r w:rsidRPr="00D85903">
        <w:rPr>
          <w:rFonts w:ascii="Tahoma" w:hAnsi="Tahoma" w:cs="Tahoma"/>
          <w:sz w:val="21"/>
          <w:szCs w:val="21"/>
        </w:rPr>
        <w:t>nem fizethet, illetve számolhat el a szerződés teljesítésével összefüggésben olyan költségeket, amelyek a 62. § (1) bekezdés</w:t>
      </w:r>
      <w:r w:rsidR="00D85903">
        <w:rPr>
          <w:rFonts w:ascii="Tahoma" w:hAnsi="Tahoma" w:cs="Tahoma"/>
          <w:sz w:val="21"/>
          <w:szCs w:val="21"/>
        </w:rPr>
        <w:t xml:space="preserve"> </w:t>
      </w:r>
      <w:r w:rsidRPr="00D85903">
        <w:rPr>
          <w:rFonts w:ascii="Tahoma" w:hAnsi="Tahoma" w:cs="Tahoma"/>
          <w:i/>
          <w:iCs/>
          <w:sz w:val="21"/>
          <w:szCs w:val="21"/>
        </w:rPr>
        <w:t>k)</w:t>
      </w:r>
      <w:r w:rsidR="00D85903">
        <w:rPr>
          <w:rFonts w:ascii="Tahoma" w:hAnsi="Tahoma" w:cs="Tahoma"/>
          <w:i/>
          <w:iCs/>
          <w:sz w:val="21"/>
          <w:szCs w:val="21"/>
        </w:rPr>
        <w:t xml:space="preserve"> </w:t>
      </w:r>
      <w:r w:rsidRPr="00D85903">
        <w:rPr>
          <w:rFonts w:ascii="Tahoma" w:hAnsi="Tahoma" w:cs="Tahoma"/>
          <w:sz w:val="21"/>
          <w:szCs w:val="21"/>
        </w:rPr>
        <w:t>pont</w:t>
      </w:r>
      <w:r w:rsidR="00D85903">
        <w:rPr>
          <w:rFonts w:ascii="Tahoma" w:hAnsi="Tahoma" w:cs="Tahoma"/>
          <w:sz w:val="21"/>
          <w:szCs w:val="21"/>
        </w:rPr>
        <w:t xml:space="preserve"> </w:t>
      </w:r>
      <w:proofErr w:type="spellStart"/>
      <w:proofErr w:type="gramStart"/>
      <w:r w:rsidRPr="00D85903">
        <w:rPr>
          <w:rFonts w:ascii="Tahoma" w:hAnsi="Tahoma" w:cs="Tahoma"/>
          <w:i/>
          <w:iCs/>
          <w:sz w:val="21"/>
          <w:szCs w:val="21"/>
        </w:rPr>
        <w:t>ka</w:t>
      </w:r>
      <w:proofErr w:type="spellEnd"/>
      <w:r w:rsidRPr="00D85903">
        <w:rPr>
          <w:rFonts w:ascii="Tahoma" w:hAnsi="Tahoma" w:cs="Tahoma"/>
          <w:i/>
          <w:iCs/>
          <w:sz w:val="21"/>
          <w:szCs w:val="21"/>
        </w:rPr>
        <w:t>)–</w:t>
      </w:r>
      <w:proofErr w:type="spellStart"/>
      <w:proofErr w:type="gramEnd"/>
      <w:r w:rsidRPr="00D85903">
        <w:rPr>
          <w:rFonts w:ascii="Tahoma" w:hAnsi="Tahoma" w:cs="Tahoma"/>
          <w:i/>
          <w:iCs/>
          <w:sz w:val="21"/>
          <w:szCs w:val="21"/>
        </w:rPr>
        <w:t>kb</w:t>
      </w:r>
      <w:proofErr w:type="spellEnd"/>
      <w:r w:rsidRPr="00D85903">
        <w:rPr>
          <w:rFonts w:ascii="Tahoma" w:hAnsi="Tahoma" w:cs="Tahoma"/>
          <w:i/>
          <w:iCs/>
          <w:sz w:val="21"/>
          <w:szCs w:val="21"/>
        </w:rPr>
        <w:t>)</w:t>
      </w:r>
      <w:r w:rsidR="00D85903">
        <w:rPr>
          <w:rFonts w:ascii="Tahoma" w:hAnsi="Tahoma" w:cs="Tahoma"/>
          <w:i/>
          <w:iCs/>
          <w:sz w:val="21"/>
          <w:szCs w:val="21"/>
        </w:rPr>
        <w:t xml:space="preserve"> </w:t>
      </w:r>
      <w:r w:rsidRPr="00D85903">
        <w:rPr>
          <w:rFonts w:ascii="Tahoma" w:hAnsi="Tahoma" w:cs="Tahoma"/>
          <w:sz w:val="21"/>
          <w:szCs w:val="21"/>
        </w:rPr>
        <w:t>alpontja szerinti feltételeknek nem megfelelő társaság tekintetében merülnek fel, és amelyek a nyertes ajánlattevő adóköteles jövedelmének csökkentésére alkalmasak;</w:t>
      </w:r>
    </w:p>
    <w:p w14:paraId="741D2919" w14:textId="77777777" w:rsidR="00094AA0" w:rsidRPr="00D85903" w:rsidRDefault="00094AA0" w:rsidP="00646DDF">
      <w:pPr>
        <w:numPr>
          <w:ilvl w:val="0"/>
          <w:numId w:val="13"/>
        </w:numPr>
        <w:suppressAutoHyphens/>
        <w:spacing w:after="120" w:line="240" w:lineRule="auto"/>
        <w:ind w:left="1134" w:right="150" w:hanging="141"/>
        <w:jc w:val="both"/>
        <w:textAlignment w:val="baseline"/>
        <w:rPr>
          <w:rFonts w:ascii="Tahoma" w:eastAsia="Times New Roman" w:hAnsi="Tahoma" w:cs="Tahoma"/>
          <w:kern w:val="1"/>
          <w:sz w:val="21"/>
          <w:szCs w:val="21"/>
          <w:lang w:eastAsia="zh-CN"/>
        </w:rPr>
      </w:pPr>
      <w:r w:rsidRPr="00D85903">
        <w:rPr>
          <w:rFonts w:ascii="Tahoma" w:eastAsia="Times New Roman" w:hAnsi="Tahoma" w:cs="Tahoma"/>
          <w:kern w:val="1"/>
          <w:sz w:val="21"/>
          <w:szCs w:val="21"/>
          <w:lang w:eastAsia="zh-CN"/>
        </w:rPr>
        <w:t>a szerződés teljesítésének teljes időtartama alatt tulajdonosi szerkezetét az ajánlatkérő számára megismerhetővé teszi és az alábbiakban részletezett ügyletekről az ajánlatkérőt haladéktalanul értesíti.</w:t>
      </w:r>
    </w:p>
    <w:p w14:paraId="1DBEA590" w14:textId="77777777" w:rsidR="00094AA0" w:rsidRPr="00D85903" w:rsidRDefault="00094AA0" w:rsidP="00646DDF">
      <w:pPr>
        <w:pStyle w:val="Alaprtelmezett"/>
        <w:numPr>
          <w:ilvl w:val="1"/>
          <w:numId w:val="14"/>
        </w:numPr>
        <w:tabs>
          <w:tab w:val="clear" w:pos="708"/>
          <w:tab w:val="left" w:pos="567"/>
          <w:tab w:val="left" w:pos="1275"/>
          <w:tab w:val="left" w:pos="1701"/>
        </w:tabs>
        <w:spacing w:after="120" w:line="240" w:lineRule="auto"/>
        <w:ind w:left="567" w:hanging="425"/>
        <w:jc w:val="both"/>
        <w:rPr>
          <w:rFonts w:ascii="Tahoma" w:hAnsi="Tahoma" w:cs="Tahoma"/>
          <w:kern w:val="1"/>
          <w:sz w:val="21"/>
          <w:szCs w:val="21"/>
          <w:lang w:eastAsia="zh-CN"/>
        </w:rPr>
      </w:pPr>
      <w:bookmarkStart w:id="55" w:name="pr9721"/>
      <w:bookmarkStart w:id="56" w:name="pr9701"/>
      <w:bookmarkEnd w:id="55"/>
      <w:bookmarkEnd w:id="56"/>
      <w:r w:rsidRPr="00D85903">
        <w:rPr>
          <w:rFonts w:ascii="Tahoma" w:hAnsi="Tahoma" w:cs="Tahoma"/>
          <w:kern w:val="1"/>
          <w:sz w:val="21"/>
          <w:szCs w:val="21"/>
          <w:lang w:eastAsia="zh-CN"/>
        </w:rPr>
        <w:t>Az ajánlatkérőként szerződő fél jogosult és egyben köteles a szerződést felmondani - ha szükséges olyan határidővel, amely lehetővé teszi, hogy a szerződéssel érintett feladata ellátásáról gondoskodni tudjon – ha:</w:t>
      </w:r>
    </w:p>
    <w:p w14:paraId="35E24B12" w14:textId="77777777" w:rsidR="00094AA0" w:rsidRPr="00D85903" w:rsidRDefault="00094AA0" w:rsidP="00646DDF">
      <w:pPr>
        <w:pStyle w:val="Listaszerbekezds"/>
        <w:numPr>
          <w:ilvl w:val="0"/>
          <w:numId w:val="10"/>
        </w:numPr>
        <w:spacing w:before="0"/>
        <w:ind w:left="1134" w:hanging="141"/>
        <w:contextualSpacing w:val="0"/>
        <w:rPr>
          <w:rFonts w:ascii="Tahoma" w:eastAsia="Times New Roman" w:hAnsi="Tahoma" w:cs="Tahoma"/>
          <w:sz w:val="21"/>
          <w:szCs w:val="21"/>
        </w:rPr>
      </w:pPr>
      <w:bookmarkStart w:id="57" w:name="pr9751"/>
      <w:bookmarkEnd w:id="57"/>
      <w:r w:rsidRPr="00D85903">
        <w:rPr>
          <w:rFonts w:ascii="Tahoma" w:eastAsia="Times New Roman" w:hAnsi="Tahoma" w:cs="Tahoma"/>
          <w:sz w:val="21"/>
          <w:szCs w:val="21"/>
        </w:rPr>
        <w:t xml:space="preserve">a nyertes ajánlattevőben közvetetten vagy közvetlenül 25%-ot meghaladó tulajdoni részesedést szerez valamely olyan jogi személy vagy személyes joga szerint jogképes szervezet, amely tekintetében fennáll a 62. § (1) bekezdés </w:t>
      </w:r>
      <w:r w:rsidRPr="00D85903">
        <w:rPr>
          <w:rFonts w:ascii="Tahoma" w:eastAsia="Times New Roman" w:hAnsi="Tahoma" w:cs="Tahoma"/>
          <w:i/>
          <w:iCs/>
          <w:sz w:val="21"/>
          <w:szCs w:val="21"/>
        </w:rPr>
        <w:t xml:space="preserve">k) </w:t>
      </w:r>
      <w:r w:rsidRPr="00D85903">
        <w:rPr>
          <w:rFonts w:ascii="Tahoma" w:eastAsia="Times New Roman" w:hAnsi="Tahoma" w:cs="Tahoma"/>
          <w:sz w:val="21"/>
          <w:szCs w:val="21"/>
        </w:rPr>
        <w:t xml:space="preserve">pont </w:t>
      </w:r>
      <w:proofErr w:type="spellStart"/>
      <w:r w:rsidRPr="00D85903">
        <w:rPr>
          <w:rFonts w:ascii="Tahoma" w:eastAsia="Times New Roman" w:hAnsi="Tahoma" w:cs="Tahoma"/>
          <w:i/>
          <w:iCs/>
          <w:sz w:val="21"/>
          <w:szCs w:val="21"/>
        </w:rPr>
        <w:t>kb</w:t>
      </w:r>
      <w:proofErr w:type="spellEnd"/>
      <w:r w:rsidRPr="00D85903">
        <w:rPr>
          <w:rFonts w:ascii="Tahoma" w:eastAsia="Times New Roman" w:hAnsi="Tahoma" w:cs="Tahoma"/>
          <w:i/>
          <w:iCs/>
          <w:sz w:val="21"/>
          <w:szCs w:val="21"/>
        </w:rPr>
        <w:t xml:space="preserve">) </w:t>
      </w:r>
      <w:r w:rsidRPr="00D85903">
        <w:rPr>
          <w:rFonts w:ascii="Tahoma" w:eastAsia="Times New Roman" w:hAnsi="Tahoma" w:cs="Tahoma"/>
          <w:sz w:val="21"/>
          <w:szCs w:val="21"/>
        </w:rPr>
        <w:t>alpontjában meghatározott feltétel;</w:t>
      </w:r>
    </w:p>
    <w:p w14:paraId="4566CF80" w14:textId="77777777" w:rsidR="00094AA0" w:rsidRPr="00D85903" w:rsidRDefault="00094AA0" w:rsidP="00646DDF">
      <w:pPr>
        <w:pStyle w:val="Listaszerbekezds"/>
        <w:numPr>
          <w:ilvl w:val="0"/>
          <w:numId w:val="10"/>
        </w:numPr>
        <w:spacing w:before="0"/>
        <w:ind w:left="1134" w:hanging="141"/>
        <w:contextualSpacing w:val="0"/>
        <w:rPr>
          <w:rFonts w:ascii="Tahoma" w:eastAsia="Times New Roman" w:hAnsi="Tahoma" w:cs="Tahoma"/>
          <w:sz w:val="21"/>
          <w:szCs w:val="21"/>
        </w:rPr>
      </w:pPr>
      <w:r w:rsidRPr="00D85903">
        <w:rPr>
          <w:rFonts w:ascii="Tahoma" w:eastAsia="Times New Roman" w:hAnsi="Tahoma" w:cs="Tahoma"/>
          <w:sz w:val="21"/>
          <w:szCs w:val="21"/>
        </w:rPr>
        <w:t xml:space="preserve">a nyertes ajánlattevő közvetetten vagy közvetlenül 25%-ot meghaladó tulajdoni részesedést szerez valamely olyan jogi személyben vagy személyes joga szerint jogképes szervezetben, amely tekintetében fennáll a 62. § (1) bekezdés </w:t>
      </w:r>
      <w:r w:rsidRPr="00D85903">
        <w:rPr>
          <w:rFonts w:ascii="Tahoma" w:eastAsia="Times New Roman" w:hAnsi="Tahoma" w:cs="Tahoma"/>
          <w:i/>
          <w:iCs/>
          <w:sz w:val="21"/>
          <w:szCs w:val="21"/>
        </w:rPr>
        <w:t xml:space="preserve">k) </w:t>
      </w:r>
      <w:r w:rsidRPr="00D85903">
        <w:rPr>
          <w:rFonts w:ascii="Tahoma" w:eastAsia="Times New Roman" w:hAnsi="Tahoma" w:cs="Tahoma"/>
          <w:sz w:val="21"/>
          <w:szCs w:val="21"/>
        </w:rPr>
        <w:t xml:space="preserve">pont </w:t>
      </w:r>
      <w:proofErr w:type="spellStart"/>
      <w:r w:rsidRPr="00D85903">
        <w:rPr>
          <w:rFonts w:ascii="Tahoma" w:eastAsia="Times New Roman" w:hAnsi="Tahoma" w:cs="Tahoma"/>
          <w:i/>
          <w:iCs/>
          <w:sz w:val="21"/>
          <w:szCs w:val="21"/>
        </w:rPr>
        <w:t>kb</w:t>
      </w:r>
      <w:proofErr w:type="spellEnd"/>
      <w:r w:rsidRPr="00D85903">
        <w:rPr>
          <w:rFonts w:ascii="Tahoma" w:eastAsia="Times New Roman" w:hAnsi="Tahoma" w:cs="Tahoma"/>
          <w:i/>
          <w:iCs/>
          <w:sz w:val="21"/>
          <w:szCs w:val="21"/>
        </w:rPr>
        <w:t xml:space="preserve">) </w:t>
      </w:r>
      <w:r w:rsidRPr="00D85903">
        <w:rPr>
          <w:rFonts w:ascii="Tahoma" w:eastAsia="Times New Roman" w:hAnsi="Tahoma" w:cs="Tahoma"/>
          <w:sz w:val="21"/>
          <w:szCs w:val="21"/>
        </w:rPr>
        <w:t>alpontjában meghatározott feltétel.</w:t>
      </w:r>
    </w:p>
    <w:p w14:paraId="143332CD" w14:textId="77777777" w:rsidR="00094AA0" w:rsidRPr="00D85903" w:rsidRDefault="00094AA0" w:rsidP="00D85903">
      <w:pPr>
        <w:suppressAutoHyphens/>
        <w:spacing w:after="120" w:line="240" w:lineRule="auto"/>
        <w:ind w:right="71"/>
        <w:jc w:val="both"/>
        <w:textAlignment w:val="baseline"/>
        <w:rPr>
          <w:rFonts w:ascii="Tahoma" w:eastAsia="Times New Roman" w:hAnsi="Tahoma" w:cs="Tahoma"/>
          <w:kern w:val="1"/>
          <w:sz w:val="21"/>
          <w:szCs w:val="21"/>
          <w:lang w:eastAsia="zh-CN"/>
        </w:rPr>
      </w:pPr>
      <w:r w:rsidRPr="00D85903">
        <w:rPr>
          <w:rFonts w:ascii="Tahoma" w:eastAsia="Times New Roman" w:hAnsi="Tahoma" w:cs="Tahoma"/>
          <w:kern w:val="1"/>
          <w:sz w:val="21"/>
          <w:szCs w:val="21"/>
          <w:lang w:eastAsia="zh-CN"/>
        </w:rPr>
        <w:t>Jelen pontban említett felmondás esetén a nyertes ajánlattevő a szerződés megszűnése előtt már teljesített szolgáltatás szerződésszerű pénzbeli ellenértékére jogosult.</w:t>
      </w:r>
    </w:p>
    <w:p w14:paraId="0B309906" w14:textId="77777777" w:rsidR="00094AA0" w:rsidRPr="00D85903" w:rsidRDefault="00094AA0" w:rsidP="00646DDF">
      <w:pPr>
        <w:pStyle w:val="Alaprtelmezett"/>
        <w:numPr>
          <w:ilvl w:val="1"/>
          <w:numId w:val="14"/>
        </w:numPr>
        <w:tabs>
          <w:tab w:val="clear" w:pos="708"/>
          <w:tab w:val="left" w:pos="567"/>
          <w:tab w:val="left" w:pos="1275"/>
          <w:tab w:val="left" w:pos="1701"/>
        </w:tabs>
        <w:spacing w:after="120" w:line="240" w:lineRule="auto"/>
        <w:ind w:left="567" w:hanging="567"/>
        <w:jc w:val="both"/>
        <w:rPr>
          <w:rFonts w:ascii="Tahoma" w:hAnsi="Tahoma" w:cs="Tahoma"/>
          <w:kern w:val="1"/>
          <w:sz w:val="21"/>
          <w:szCs w:val="21"/>
          <w:lang w:eastAsia="zh-CN"/>
        </w:rPr>
      </w:pPr>
      <w:bookmarkStart w:id="58" w:name="pr9761"/>
      <w:bookmarkStart w:id="59" w:name="pr9731"/>
      <w:bookmarkEnd w:id="58"/>
      <w:bookmarkEnd w:id="59"/>
      <w:r w:rsidRPr="00D85903">
        <w:rPr>
          <w:rFonts w:ascii="Tahoma" w:hAnsi="Tahoma" w:cs="Tahoma"/>
          <w:kern w:val="1"/>
          <w:sz w:val="21"/>
          <w:szCs w:val="21"/>
          <w:lang w:eastAsia="zh-CN"/>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626B37A5" w14:textId="77777777" w:rsidR="00094AA0" w:rsidRPr="00D85903" w:rsidRDefault="00094AA0" w:rsidP="00646DDF">
      <w:pPr>
        <w:pStyle w:val="Alaprtelmezett"/>
        <w:numPr>
          <w:ilvl w:val="1"/>
          <w:numId w:val="14"/>
        </w:numPr>
        <w:tabs>
          <w:tab w:val="clear" w:pos="708"/>
          <w:tab w:val="left" w:pos="567"/>
          <w:tab w:val="left" w:pos="1701"/>
        </w:tabs>
        <w:spacing w:after="120" w:line="240" w:lineRule="auto"/>
        <w:ind w:left="567" w:hanging="567"/>
        <w:jc w:val="both"/>
        <w:rPr>
          <w:rFonts w:ascii="Tahoma" w:hAnsi="Tahoma" w:cs="Tahoma"/>
          <w:kern w:val="1"/>
          <w:sz w:val="21"/>
          <w:szCs w:val="21"/>
          <w:lang w:eastAsia="zh-CN"/>
        </w:rPr>
      </w:pPr>
      <w:bookmarkStart w:id="60" w:name="pr10041"/>
      <w:bookmarkEnd w:id="60"/>
      <w:r w:rsidRPr="00D85903">
        <w:rPr>
          <w:rFonts w:ascii="Tahoma" w:hAnsi="Tahoma" w:cs="Tahoma"/>
          <w:kern w:val="1"/>
          <w:sz w:val="21"/>
          <w:szCs w:val="21"/>
          <w:lang w:eastAsia="zh-CN"/>
        </w:rPr>
        <w:t>A közbeszerzési szerződést a közbeszerzési eljárás alapján nyertes ajánlattevőként szerződő félnek, illetve közösen ajánlatot tevőknek kell teljesítenie.</w:t>
      </w:r>
    </w:p>
    <w:p w14:paraId="4642A52F" w14:textId="77777777" w:rsidR="00094AA0" w:rsidRPr="00873923" w:rsidRDefault="002D022A" w:rsidP="00646DDF">
      <w:pPr>
        <w:pStyle w:val="Alaprtelmezett"/>
        <w:numPr>
          <w:ilvl w:val="1"/>
          <w:numId w:val="14"/>
        </w:numPr>
        <w:tabs>
          <w:tab w:val="clear" w:pos="708"/>
          <w:tab w:val="left" w:pos="567"/>
          <w:tab w:val="left" w:pos="1275"/>
          <w:tab w:val="left" w:pos="1701"/>
        </w:tabs>
        <w:spacing w:after="120" w:line="240" w:lineRule="auto"/>
        <w:ind w:left="567" w:hanging="567"/>
        <w:jc w:val="both"/>
        <w:rPr>
          <w:rFonts w:ascii="Tahoma" w:hAnsi="Tahoma" w:cs="Tahoma"/>
          <w:b/>
          <w:caps/>
          <w:kern w:val="1"/>
          <w:sz w:val="21"/>
          <w:szCs w:val="21"/>
          <w:lang w:eastAsia="zh-CN"/>
        </w:rPr>
      </w:pPr>
      <w:bookmarkStart w:id="61" w:name="pr10051"/>
      <w:bookmarkEnd w:id="61"/>
      <w:r w:rsidRPr="00D85903">
        <w:rPr>
          <w:rFonts w:ascii="Tahoma" w:hAnsi="Tahoma" w:cs="Tahoma"/>
          <w:kern w:val="1"/>
          <w:sz w:val="21"/>
          <w:szCs w:val="21"/>
          <w:lang w:eastAsia="zh-CN"/>
        </w:rPr>
        <w:t xml:space="preserve">Az </w:t>
      </w:r>
      <w:r w:rsidR="00094AA0" w:rsidRPr="00D85903">
        <w:rPr>
          <w:rFonts w:ascii="Tahoma" w:hAnsi="Tahoma" w:cs="Tahoma"/>
          <w:kern w:val="1"/>
          <w:sz w:val="21"/>
          <w:szCs w:val="21"/>
          <w:lang w:eastAsia="zh-CN"/>
        </w:rPr>
        <w:t>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05C7D9AA" w14:textId="77777777" w:rsidR="00816518" w:rsidRPr="00D85903" w:rsidRDefault="00816518" w:rsidP="00D85903">
      <w:pPr>
        <w:tabs>
          <w:tab w:val="left" w:pos="567"/>
        </w:tabs>
        <w:spacing w:after="0" w:line="240" w:lineRule="auto"/>
        <w:jc w:val="both"/>
        <w:rPr>
          <w:rFonts w:ascii="Tahoma" w:hAnsi="Tahoma" w:cs="Tahoma"/>
          <w:sz w:val="21"/>
          <w:szCs w:val="21"/>
        </w:rPr>
      </w:pPr>
    </w:p>
    <w:p w14:paraId="5EF5FD36" w14:textId="77777777" w:rsidR="00237D14" w:rsidRPr="00D85903" w:rsidRDefault="00237D14" w:rsidP="00D85903">
      <w:pPr>
        <w:numPr>
          <w:ilvl w:val="0"/>
          <w:numId w:val="1"/>
        </w:numPr>
        <w:tabs>
          <w:tab w:val="left" w:pos="567"/>
        </w:tabs>
        <w:spacing w:after="0" w:line="240" w:lineRule="auto"/>
        <w:ind w:left="567" w:hanging="567"/>
        <w:jc w:val="both"/>
        <w:rPr>
          <w:rFonts w:ascii="Tahoma" w:hAnsi="Tahoma" w:cs="Tahoma"/>
          <w:b/>
          <w:sz w:val="21"/>
          <w:szCs w:val="21"/>
        </w:rPr>
      </w:pPr>
      <w:bookmarkStart w:id="62" w:name="_Toc270343736"/>
      <w:bookmarkStart w:id="63" w:name="_Toc310346152"/>
      <w:r w:rsidRPr="00D85903">
        <w:rPr>
          <w:rFonts w:ascii="Tahoma" w:hAnsi="Tahoma" w:cs="Tahoma"/>
          <w:b/>
          <w:sz w:val="21"/>
          <w:szCs w:val="21"/>
        </w:rPr>
        <w:t>Tájékoztatást nyújtó szervezetek</w:t>
      </w:r>
      <w:bookmarkEnd w:id="62"/>
      <w:bookmarkEnd w:id="63"/>
    </w:p>
    <w:p w14:paraId="1DFFF223" w14:textId="77777777" w:rsidR="00237D14" w:rsidRPr="00D85903" w:rsidRDefault="00237D14" w:rsidP="00D85903">
      <w:pPr>
        <w:spacing w:after="0" w:line="240" w:lineRule="auto"/>
        <w:rPr>
          <w:rFonts w:ascii="Tahoma" w:hAnsi="Tahoma" w:cs="Tahoma"/>
          <w:sz w:val="21"/>
          <w:szCs w:val="21"/>
        </w:rPr>
      </w:pPr>
    </w:p>
    <w:p w14:paraId="7EF8E34E" w14:textId="77777777" w:rsidR="007555B1" w:rsidRPr="00C80C0B" w:rsidRDefault="007555B1" w:rsidP="007555B1">
      <w:pPr>
        <w:pStyle w:val="Listaszerbekezds"/>
        <w:numPr>
          <w:ilvl w:val="1"/>
          <w:numId w:val="1"/>
        </w:numPr>
        <w:spacing w:before="0" w:after="0"/>
        <w:ind w:left="567" w:hanging="490"/>
        <w:contextualSpacing w:val="0"/>
        <w:rPr>
          <w:rFonts w:ascii="Tahoma" w:hAnsi="Tahoma" w:cs="Tahoma"/>
          <w:sz w:val="21"/>
          <w:szCs w:val="21"/>
        </w:rPr>
      </w:pPr>
      <w:r w:rsidRPr="00C80C0B">
        <w:rPr>
          <w:rFonts w:ascii="Tahoma" w:hAnsi="Tahoma" w:cs="Tahoma"/>
          <w:sz w:val="21"/>
          <w:szCs w:val="21"/>
        </w:rPr>
        <w:t>A Kbt. 73. § (4) bekezdés alapján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2D352930" w14:textId="77777777" w:rsidR="007555B1" w:rsidRPr="00C80C0B" w:rsidRDefault="007555B1" w:rsidP="007555B1">
      <w:pPr>
        <w:pStyle w:val="Alaprtelmezett"/>
        <w:tabs>
          <w:tab w:val="left" w:pos="1275"/>
          <w:tab w:val="left" w:pos="1701"/>
          <w:tab w:val="left" w:pos="7797"/>
        </w:tabs>
        <w:spacing w:after="0" w:line="240" w:lineRule="auto"/>
        <w:ind w:left="567" w:hanging="567"/>
        <w:jc w:val="both"/>
        <w:rPr>
          <w:rFonts w:ascii="Tahoma" w:hAnsi="Tahoma" w:cs="Tahoma"/>
          <w:color w:val="auto"/>
          <w:sz w:val="21"/>
          <w:szCs w:val="21"/>
        </w:rPr>
      </w:pPr>
    </w:p>
    <w:p w14:paraId="6B79E808" w14:textId="77777777" w:rsidR="007555B1" w:rsidRPr="00C80C0B" w:rsidRDefault="007555B1" w:rsidP="007555B1">
      <w:pPr>
        <w:pStyle w:val="Listaszerbekezds"/>
        <w:numPr>
          <w:ilvl w:val="1"/>
          <w:numId w:val="1"/>
        </w:numPr>
        <w:spacing w:before="0" w:after="0"/>
        <w:ind w:left="567" w:hanging="490"/>
        <w:contextualSpacing w:val="0"/>
        <w:rPr>
          <w:rFonts w:ascii="Tahoma" w:hAnsi="Tahoma" w:cs="Tahoma"/>
          <w:sz w:val="21"/>
          <w:szCs w:val="21"/>
        </w:rPr>
      </w:pPr>
      <w:r w:rsidRPr="00C80C0B">
        <w:rPr>
          <w:rFonts w:ascii="Tahoma" w:hAnsi="Tahoma" w:cs="Tahoma"/>
          <w:sz w:val="21"/>
          <w:szCs w:val="21"/>
        </w:rPr>
        <w:lastRenderedPageBreak/>
        <w:t>A 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14:paraId="3EC773B1" w14:textId="77777777" w:rsidR="00D41591" w:rsidRPr="00D85903" w:rsidRDefault="00D41591" w:rsidP="00D85903">
      <w:pPr>
        <w:pStyle w:val="Listaszerbekezds"/>
        <w:spacing w:before="0" w:after="0"/>
        <w:ind w:left="567"/>
        <w:contextualSpacing w:val="0"/>
        <w:rPr>
          <w:rFonts w:ascii="Tahoma" w:hAnsi="Tahoma" w:cs="Tahoma"/>
          <w:sz w:val="21"/>
          <w:szCs w:val="21"/>
        </w:rPr>
      </w:pPr>
    </w:p>
    <w:p w14:paraId="04AE1FA7" w14:textId="77777777" w:rsidR="00D41591" w:rsidRPr="00FC1C5B" w:rsidRDefault="00D41591" w:rsidP="00D85903">
      <w:pPr>
        <w:pStyle w:val="Listaszerbekezds"/>
        <w:numPr>
          <w:ilvl w:val="1"/>
          <w:numId w:val="1"/>
        </w:numPr>
        <w:spacing w:before="0" w:after="0"/>
        <w:ind w:left="567" w:hanging="490"/>
        <w:contextualSpacing w:val="0"/>
        <w:rPr>
          <w:rFonts w:ascii="Tahoma" w:hAnsi="Tahoma" w:cs="Tahoma"/>
          <w:sz w:val="21"/>
          <w:szCs w:val="21"/>
        </w:rPr>
      </w:pPr>
      <w:r w:rsidRPr="00FC1C5B">
        <w:rPr>
          <w:rFonts w:ascii="Tahoma" w:hAnsi="Tahoma" w:cs="Tahoma"/>
          <w:sz w:val="21"/>
          <w:szCs w:val="21"/>
        </w:rPr>
        <w:t>Ajánlatkérő az alábbiak szerint adja meg azon szervezeteknek (hatóságoknak) a nevét és címét (elérhetőségét), amelyektől az ajánlattevő megfelelő tájékoztatást kaphat:</w:t>
      </w:r>
    </w:p>
    <w:p w14:paraId="2700EEAF" w14:textId="73D237FA" w:rsidR="00D41591" w:rsidRDefault="00D41591" w:rsidP="00D85903">
      <w:pPr>
        <w:pStyle w:val="ListParagraph1"/>
        <w:spacing w:before="0" w:after="0"/>
        <w:ind w:left="567"/>
        <w:rPr>
          <w:rFonts w:ascii="Tahoma" w:hAnsi="Tahoma" w:cs="Tahoma"/>
          <w:sz w:val="21"/>
          <w:szCs w:val="21"/>
        </w:rPr>
      </w:pPr>
    </w:p>
    <w:p w14:paraId="13350E48" w14:textId="74AB0CB7" w:rsidR="005A2513" w:rsidRDefault="005A2513" w:rsidP="000E550D">
      <w:pPr>
        <w:spacing w:after="0" w:line="240" w:lineRule="auto"/>
        <w:ind w:left="567"/>
        <w:rPr>
          <w:rFonts w:ascii="Tahoma" w:eastAsia="Times New Roman" w:hAnsi="Tahoma" w:cs="Tahoma"/>
          <w:sz w:val="21"/>
          <w:szCs w:val="21"/>
          <w:u w:val="single"/>
          <w:lang w:eastAsia="hu-HU"/>
        </w:rPr>
      </w:pPr>
      <w:r>
        <w:rPr>
          <w:rFonts w:ascii="Tahoma" w:eastAsia="Times New Roman" w:hAnsi="Tahoma" w:cs="Tahoma"/>
          <w:sz w:val="21"/>
          <w:szCs w:val="21"/>
          <w:u w:val="single"/>
          <w:lang w:eastAsia="hu-HU"/>
        </w:rPr>
        <w:t>Győri Járási Hivatal Népegészségügyi O</w:t>
      </w:r>
      <w:r w:rsidRPr="005A2513">
        <w:rPr>
          <w:rFonts w:ascii="Tahoma" w:eastAsia="Times New Roman" w:hAnsi="Tahoma" w:cs="Tahoma"/>
          <w:sz w:val="21"/>
          <w:szCs w:val="21"/>
          <w:u w:val="single"/>
          <w:lang w:eastAsia="hu-HU"/>
        </w:rPr>
        <w:t>sztály</w:t>
      </w:r>
    </w:p>
    <w:p w14:paraId="286465E0" w14:textId="4851345A"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Székhely:</w:t>
      </w:r>
      <w:r>
        <w:rPr>
          <w:rFonts w:ascii="Tahoma" w:eastAsia="Tahoma" w:hAnsi="Tahoma" w:cs="Tahoma"/>
          <w:sz w:val="21"/>
          <w:szCs w:val="21"/>
          <w:lang w:eastAsia="hu-HU"/>
        </w:rPr>
        <w:t xml:space="preserve"> </w:t>
      </w:r>
      <w:r w:rsidR="005A2513" w:rsidRPr="005A2513">
        <w:rPr>
          <w:rFonts w:ascii="Tahoma" w:eastAsia="Tahoma" w:hAnsi="Tahoma" w:cs="Tahoma"/>
          <w:sz w:val="21"/>
          <w:szCs w:val="21"/>
          <w:lang w:eastAsia="hu-HU"/>
        </w:rPr>
        <w:t>9022 Győr, Batthyány tér 3.</w:t>
      </w:r>
    </w:p>
    <w:p w14:paraId="2EA513D3" w14:textId="4B655660"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Levelezési</w:t>
      </w:r>
      <w:r>
        <w:rPr>
          <w:rFonts w:ascii="Tahoma" w:eastAsia="Tahoma" w:hAnsi="Tahoma" w:cs="Tahoma"/>
          <w:sz w:val="21"/>
          <w:szCs w:val="21"/>
          <w:lang w:eastAsia="hu-HU"/>
        </w:rPr>
        <w:t xml:space="preserve"> </w:t>
      </w:r>
      <w:r>
        <w:rPr>
          <w:rFonts w:ascii="Tahoma" w:hAnsi="Tahoma" w:cs="Tahoma"/>
          <w:sz w:val="21"/>
          <w:szCs w:val="21"/>
          <w:lang w:eastAsia="hu-HU"/>
        </w:rPr>
        <w:t>cím:</w:t>
      </w:r>
      <w:r>
        <w:rPr>
          <w:rFonts w:ascii="Tahoma" w:eastAsia="Tahoma" w:hAnsi="Tahoma" w:cs="Tahoma"/>
          <w:sz w:val="21"/>
          <w:szCs w:val="21"/>
          <w:lang w:eastAsia="hu-HU"/>
        </w:rPr>
        <w:t xml:space="preserve"> </w:t>
      </w:r>
      <w:r w:rsidR="005A2513" w:rsidRPr="005A2513">
        <w:rPr>
          <w:rFonts w:ascii="Tahoma" w:eastAsia="Tahoma" w:hAnsi="Tahoma" w:cs="Tahoma"/>
          <w:sz w:val="21"/>
          <w:szCs w:val="21"/>
          <w:lang w:eastAsia="hu-HU"/>
        </w:rPr>
        <w:t>9001 Pf.:613.</w:t>
      </w:r>
    </w:p>
    <w:p w14:paraId="0DF64A24" w14:textId="5C02F041"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Tel.:</w:t>
      </w:r>
      <w:r>
        <w:rPr>
          <w:rFonts w:ascii="Tahoma" w:eastAsia="Tahoma" w:hAnsi="Tahoma" w:cs="Tahoma"/>
          <w:sz w:val="21"/>
          <w:szCs w:val="21"/>
          <w:lang w:eastAsia="hu-HU"/>
        </w:rPr>
        <w:t xml:space="preserve"> </w:t>
      </w:r>
      <w:r w:rsidR="005A2513" w:rsidRPr="005A2513">
        <w:rPr>
          <w:rFonts w:ascii="Tahoma" w:eastAsia="Tahoma" w:hAnsi="Tahoma" w:cs="Tahoma"/>
          <w:sz w:val="21"/>
          <w:szCs w:val="21"/>
          <w:lang w:eastAsia="hu-HU"/>
        </w:rPr>
        <w:t>(96)261-659</w:t>
      </w:r>
    </w:p>
    <w:p w14:paraId="3C86FB4E" w14:textId="55F26E3E"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Fax:</w:t>
      </w:r>
      <w:r>
        <w:rPr>
          <w:rFonts w:ascii="Tahoma" w:eastAsia="Tahoma" w:hAnsi="Tahoma" w:cs="Tahoma"/>
          <w:sz w:val="21"/>
          <w:szCs w:val="21"/>
          <w:lang w:eastAsia="hu-HU"/>
        </w:rPr>
        <w:t xml:space="preserve"> </w:t>
      </w:r>
      <w:r w:rsidR="005A2513" w:rsidRPr="005A2513">
        <w:rPr>
          <w:rFonts w:ascii="Tahoma" w:eastAsia="Tahoma" w:hAnsi="Tahoma" w:cs="Tahoma"/>
          <w:sz w:val="21"/>
          <w:szCs w:val="21"/>
          <w:lang w:eastAsia="hu-HU"/>
        </w:rPr>
        <w:t>(96)593-325</w:t>
      </w:r>
    </w:p>
    <w:p w14:paraId="2163A9F7" w14:textId="7ADF0DAC"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Honlap:</w:t>
      </w:r>
      <w:r>
        <w:rPr>
          <w:rFonts w:ascii="Tahoma" w:eastAsia="Tahoma" w:hAnsi="Tahoma" w:cs="Tahoma"/>
          <w:sz w:val="21"/>
          <w:szCs w:val="21"/>
          <w:lang w:eastAsia="hu-HU"/>
        </w:rPr>
        <w:t xml:space="preserve"> </w:t>
      </w:r>
      <w:hyperlink r:id="rId15" w:history="1">
        <w:r w:rsidR="00DF0BFE" w:rsidRPr="003E6052">
          <w:rPr>
            <w:rStyle w:val="Hiperhivatkozs"/>
            <w:rFonts w:ascii="Tahoma" w:hAnsi="Tahoma" w:cs="Tahoma"/>
            <w:sz w:val="21"/>
            <w:szCs w:val="21"/>
            <w:lang w:eastAsia="hu-HU"/>
          </w:rPr>
          <w:t>www.antsz.hu</w:t>
        </w:r>
      </w:hyperlink>
      <w:r w:rsidR="00DF0BFE">
        <w:rPr>
          <w:rFonts w:ascii="Tahoma" w:hAnsi="Tahoma" w:cs="Tahoma"/>
          <w:sz w:val="21"/>
          <w:szCs w:val="21"/>
          <w:lang w:eastAsia="hu-HU"/>
        </w:rPr>
        <w:t xml:space="preserve"> </w:t>
      </w:r>
    </w:p>
    <w:p w14:paraId="077C3F47" w14:textId="77777777" w:rsidR="000E550D" w:rsidRDefault="000E550D" w:rsidP="000E550D">
      <w:pPr>
        <w:spacing w:after="0" w:line="240" w:lineRule="auto"/>
        <w:ind w:left="567"/>
        <w:rPr>
          <w:rFonts w:ascii="Tahoma" w:hAnsi="Tahoma" w:cs="Tahoma"/>
          <w:sz w:val="21"/>
          <w:szCs w:val="21"/>
          <w:lang w:eastAsia="hu-HU"/>
        </w:rPr>
      </w:pPr>
    </w:p>
    <w:p w14:paraId="44943267" w14:textId="77777777" w:rsidR="000E550D" w:rsidRPr="003C1715" w:rsidRDefault="000E550D" w:rsidP="000E550D">
      <w:pPr>
        <w:spacing w:after="0" w:line="240" w:lineRule="auto"/>
        <w:ind w:left="567"/>
        <w:rPr>
          <w:rFonts w:ascii="Tahoma" w:hAnsi="Tahoma" w:cs="Tahoma"/>
          <w:sz w:val="21"/>
          <w:szCs w:val="21"/>
          <w:u w:val="single"/>
          <w:lang w:eastAsia="hu-HU"/>
        </w:rPr>
      </w:pPr>
      <w:r w:rsidRPr="003C1715">
        <w:rPr>
          <w:rFonts w:ascii="Tahoma" w:hAnsi="Tahoma" w:cs="Tahoma"/>
          <w:sz w:val="21"/>
          <w:szCs w:val="21"/>
          <w:u w:val="single"/>
          <w:lang w:eastAsia="hu-HU"/>
        </w:rPr>
        <w:t>Nemzeti</w:t>
      </w:r>
      <w:r w:rsidRPr="003C1715">
        <w:rPr>
          <w:rFonts w:ascii="Tahoma" w:eastAsia="Tahoma" w:hAnsi="Tahoma" w:cs="Tahoma"/>
          <w:sz w:val="21"/>
          <w:szCs w:val="21"/>
          <w:u w:val="single"/>
          <w:lang w:eastAsia="hu-HU"/>
        </w:rPr>
        <w:t xml:space="preserve"> </w:t>
      </w:r>
      <w:r w:rsidRPr="003C1715">
        <w:rPr>
          <w:rFonts w:ascii="Tahoma" w:hAnsi="Tahoma" w:cs="Tahoma"/>
          <w:sz w:val="21"/>
          <w:szCs w:val="21"/>
          <w:u w:val="single"/>
          <w:lang w:eastAsia="hu-HU"/>
        </w:rPr>
        <w:t>Munkaügyi</w:t>
      </w:r>
      <w:r w:rsidRPr="003C1715">
        <w:rPr>
          <w:rFonts w:ascii="Tahoma" w:eastAsia="Tahoma" w:hAnsi="Tahoma" w:cs="Tahoma"/>
          <w:sz w:val="21"/>
          <w:szCs w:val="21"/>
          <w:u w:val="single"/>
          <w:lang w:eastAsia="hu-HU"/>
        </w:rPr>
        <w:t xml:space="preserve"> </w:t>
      </w:r>
      <w:r w:rsidRPr="003C1715">
        <w:rPr>
          <w:rFonts w:ascii="Tahoma" w:hAnsi="Tahoma" w:cs="Tahoma"/>
          <w:sz w:val="21"/>
          <w:szCs w:val="21"/>
          <w:u w:val="single"/>
          <w:lang w:eastAsia="hu-HU"/>
        </w:rPr>
        <w:t>Hivatal</w:t>
      </w:r>
    </w:p>
    <w:p w14:paraId="045E6852"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Munkavédelmi</w:t>
      </w:r>
      <w:r>
        <w:rPr>
          <w:rFonts w:ascii="Tahoma" w:eastAsia="Tahoma" w:hAnsi="Tahoma" w:cs="Tahoma"/>
          <w:sz w:val="21"/>
          <w:szCs w:val="21"/>
          <w:lang w:eastAsia="hu-HU"/>
        </w:rPr>
        <w:t xml:space="preserve"> </w:t>
      </w:r>
      <w:r>
        <w:rPr>
          <w:rFonts w:ascii="Tahoma" w:hAnsi="Tahoma" w:cs="Tahoma"/>
          <w:sz w:val="21"/>
          <w:szCs w:val="21"/>
          <w:lang w:eastAsia="hu-HU"/>
        </w:rPr>
        <w:t>és</w:t>
      </w:r>
      <w:r>
        <w:rPr>
          <w:rFonts w:ascii="Tahoma" w:eastAsia="Tahoma" w:hAnsi="Tahoma" w:cs="Tahoma"/>
          <w:sz w:val="21"/>
          <w:szCs w:val="21"/>
          <w:lang w:eastAsia="hu-HU"/>
        </w:rPr>
        <w:t xml:space="preserve"> </w:t>
      </w:r>
      <w:r>
        <w:rPr>
          <w:rFonts w:ascii="Tahoma" w:hAnsi="Tahoma" w:cs="Tahoma"/>
          <w:sz w:val="21"/>
          <w:szCs w:val="21"/>
          <w:lang w:eastAsia="hu-HU"/>
        </w:rPr>
        <w:t>munkaügyi</w:t>
      </w:r>
      <w:r>
        <w:rPr>
          <w:rFonts w:ascii="Tahoma" w:eastAsia="Tahoma" w:hAnsi="Tahoma" w:cs="Tahoma"/>
          <w:sz w:val="21"/>
          <w:szCs w:val="21"/>
          <w:lang w:eastAsia="hu-HU"/>
        </w:rPr>
        <w:t xml:space="preserve"> </w:t>
      </w:r>
      <w:r>
        <w:rPr>
          <w:rFonts w:ascii="Tahoma" w:hAnsi="Tahoma" w:cs="Tahoma"/>
          <w:sz w:val="21"/>
          <w:szCs w:val="21"/>
          <w:lang w:eastAsia="hu-HU"/>
        </w:rPr>
        <w:t>főigazgató-helyettes</w:t>
      </w:r>
    </w:p>
    <w:p w14:paraId="34D4CF88"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1024</w:t>
      </w:r>
      <w:r>
        <w:rPr>
          <w:rFonts w:ascii="Tahoma" w:eastAsia="Tahoma" w:hAnsi="Tahoma" w:cs="Tahoma"/>
          <w:sz w:val="21"/>
          <w:szCs w:val="21"/>
          <w:lang w:eastAsia="hu-HU"/>
        </w:rPr>
        <w:t xml:space="preserve"> </w:t>
      </w:r>
      <w:r>
        <w:rPr>
          <w:rFonts w:ascii="Tahoma" w:hAnsi="Tahoma" w:cs="Tahoma"/>
          <w:sz w:val="21"/>
          <w:szCs w:val="21"/>
          <w:lang w:eastAsia="hu-HU"/>
        </w:rPr>
        <w:t>Budapest,</w:t>
      </w:r>
      <w:r>
        <w:rPr>
          <w:rFonts w:ascii="Tahoma" w:eastAsia="Tahoma" w:hAnsi="Tahoma" w:cs="Tahoma"/>
          <w:sz w:val="21"/>
          <w:szCs w:val="21"/>
          <w:lang w:eastAsia="hu-HU"/>
        </w:rPr>
        <w:t xml:space="preserve"> </w:t>
      </w:r>
      <w:r>
        <w:rPr>
          <w:rFonts w:ascii="Tahoma" w:hAnsi="Tahoma" w:cs="Tahoma"/>
          <w:sz w:val="21"/>
          <w:szCs w:val="21"/>
          <w:lang w:eastAsia="hu-HU"/>
        </w:rPr>
        <w:t>Margit</w:t>
      </w:r>
      <w:r>
        <w:rPr>
          <w:rFonts w:ascii="Tahoma" w:eastAsia="Tahoma" w:hAnsi="Tahoma" w:cs="Tahoma"/>
          <w:sz w:val="21"/>
          <w:szCs w:val="21"/>
          <w:lang w:eastAsia="hu-HU"/>
        </w:rPr>
        <w:t xml:space="preserve"> </w:t>
      </w:r>
      <w:r>
        <w:rPr>
          <w:rFonts w:ascii="Tahoma" w:hAnsi="Tahoma" w:cs="Tahoma"/>
          <w:sz w:val="21"/>
          <w:szCs w:val="21"/>
          <w:lang w:eastAsia="hu-HU"/>
        </w:rPr>
        <w:t>körút</w:t>
      </w:r>
      <w:r>
        <w:rPr>
          <w:rFonts w:ascii="Tahoma" w:eastAsia="Tahoma" w:hAnsi="Tahoma" w:cs="Tahoma"/>
          <w:sz w:val="21"/>
          <w:szCs w:val="21"/>
          <w:lang w:eastAsia="hu-HU"/>
        </w:rPr>
        <w:t xml:space="preserve"> </w:t>
      </w:r>
      <w:r>
        <w:rPr>
          <w:rFonts w:ascii="Tahoma" w:hAnsi="Tahoma" w:cs="Tahoma"/>
          <w:sz w:val="21"/>
          <w:szCs w:val="21"/>
          <w:lang w:eastAsia="hu-HU"/>
        </w:rPr>
        <w:t>85.</w:t>
      </w:r>
    </w:p>
    <w:p w14:paraId="632A61A8"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Telefon:</w:t>
      </w:r>
      <w:r>
        <w:rPr>
          <w:rFonts w:ascii="Tahoma" w:eastAsia="Tahoma" w:hAnsi="Tahoma" w:cs="Tahoma"/>
          <w:sz w:val="21"/>
          <w:szCs w:val="21"/>
          <w:lang w:eastAsia="hu-HU"/>
        </w:rPr>
        <w:t xml:space="preserve"> </w:t>
      </w:r>
      <w:r>
        <w:rPr>
          <w:rFonts w:ascii="Tahoma" w:hAnsi="Tahoma" w:cs="Tahoma"/>
          <w:sz w:val="21"/>
          <w:szCs w:val="21"/>
          <w:lang w:eastAsia="hu-HU"/>
        </w:rPr>
        <w:t>06</w:t>
      </w:r>
      <w:r>
        <w:rPr>
          <w:rFonts w:ascii="Tahoma" w:eastAsia="Tahoma" w:hAnsi="Tahoma" w:cs="Tahoma"/>
          <w:sz w:val="21"/>
          <w:szCs w:val="21"/>
          <w:lang w:eastAsia="hu-HU"/>
        </w:rPr>
        <w:t xml:space="preserve"> </w:t>
      </w:r>
      <w:r>
        <w:rPr>
          <w:rFonts w:ascii="Tahoma" w:hAnsi="Tahoma" w:cs="Tahoma"/>
          <w:sz w:val="21"/>
          <w:szCs w:val="21"/>
          <w:lang w:eastAsia="hu-HU"/>
        </w:rPr>
        <w:t>1</w:t>
      </w:r>
      <w:r>
        <w:rPr>
          <w:rFonts w:ascii="Tahoma" w:eastAsia="Tahoma" w:hAnsi="Tahoma" w:cs="Tahoma"/>
          <w:sz w:val="21"/>
          <w:szCs w:val="21"/>
          <w:lang w:eastAsia="hu-HU"/>
        </w:rPr>
        <w:t xml:space="preserve"> </w:t>
      </w:r>
      <w:r>
        <w:rPr>
          <w:rFonts w:ascii="Tahoma" w:hAnsi="Tahoma" w:cs="Tahoma"/>
          <w:sz w:val="21"/>
          <w:szCs w:val="21"/>
          <w:lang w:eastAsia="hu-HU"/>
        </w:rPr>
        <w:t>346</w:t>
      </w:r>
      <w:r>
        <w:rPr>
          <w:rFonts w:ascii="Tahoma" w:eastAsia="Tahoma" w:hAnsi="Tahoma" w:cs="Tahoma"/>
          <w:sz w:val="21"/>
          <w:szCs w:val="21"/>
          <w:lang w:eastAsia="hu-HU"/>
        </w:rPr>
        <w:t xml:space="preserve"> </w:t>
      </w:r>
      <w:r>
        <w:rPr>
          <w:rFonts w:ascii="Tahoma" w:hAnsi="Tahoma" w:cs="Tahoma"/>
          <w:sz w:val="21"/>
          <w:szCs w:val="21"/>
          <w:lang w:eastAsia="hu-HU"/>
        </w:rPr>
        <w:t>9414,</w:t>
      </w:r>
      <w:r>
        <w:rPr>
          <w:rFonts w:ascii="Tahoma" w:eastAsia="Tahoma" w:hAnsi="Tahoma" w:cs="Tahoma"/>
          <w:sz w:val="21"/>
          <w:szCs w:val="21"/>
          <w:lang w:eastAsia="hu-HU"/>
        </w:rPr>
        <w:t xml:space="preserve"> </w:t>
      </w:r>
      <w:r>
        <w:rPr>
          <w:rFonts w:ascii="Tahoma" w:hAnsi="Tahoma" w:cs="Tahoma"/>
          <w:sz w:val="21"/>
          <w:szCs w:val="21"/>
          <w:lang w:eastAsia="hu-HU"/>
        </w:rPr>
        <w:t>06</w:t>
      </w:r>
      <w:r>
        <w:rPr>
          <w:rFonts w:ascii="Tahoma" w:eastAsia="Tahoma" w:hAnsi="Tahoma" w:cs="Tahoma"/>
          <w:sz w:val="21"/>
          <w:szCs w:val="21"/>
          <w:lang w:eastAsia="hu-HU"/>
        </w:rPr>
        <w:t xml:space="preserve"> </w:t>
      </w:r>
      <w:r>
        <w:rPr>
          <w:rFonts w:ascii="Tahoma" w:hAnsi="Tahoma" w:cs="Tahoma"/>
          <w:sz w:val="21"/>
          <w:szCs w:val="21"/>
          <w:lang w:eastAsia="hu-HU"/>
        </w:rPr>
        <w:t>1</w:t>
      </w:r>
      <w:r>
        <w:rPr>
          <w:rFonts w:ascii="Tahoma" w:eastAsia="Tahoma" w:hAnsi="Tahoma" w:cs="Tahoma"/>
          <w:sz w:val="21"/>
          <w:szCs w:val="21"/>
          <w:lang w:eastAsia="hu-HU"/>
        </w:rPr>
        <w:t xml:space="preserve"> </w:t>
      </w:r>
      <w:r>
        <w:rPr>
          <w:rFonts w:ascii="Tahoma" w:hAnsi="Tahoma" w:cs="Tahoma"/>
          <w:sz w:val="21"/>
          <w:szCs w:val="21"/>
          <w:lang w:eastAsia="hu-HU"/>
        </w:rPr>
        <w:t>346</w:t>
      </w:r>
      <w:r>
        <w:rPr>
          <w:rFonts w:ascii="Tahoma" w:eastAsia="Tahoma" w:hAnsi="Tahoma" w:cs="Tahoma"/>
          <w:sz w:val="21"/>
          <w:szCs w:val="21"/>
          <w:lang w:eastAsia="hu-HU"/>
        </w:rPr>
        <w:t xml:space="preserve"> </w:t>
      </w:r>
      <w:r>
        <w:rPr>
          <w:rFonts w:ascii="Tahoma" w:hAnsi="Tahoma" w:cs="Tahoma"/>
          <w:sz w:val="21"/>
          <w:szCs w:val="21"/>
          <w:lang w:eastAsia="hu-HU"/>
        </w:rPr>
        <w:t>9416</w:t>
      </w:r>
    </w:p>
    <w:p w14:paraId="6BF14E48"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Fax:</w:t>
      </w:r>
      <w:r>
        <w:rPr>
          <w:rFonts w:ascii="Tahoma" w:eastAsia="Tahoma" w:hAnsi="Tahoma" w:cs="Tahoma"/>
          <w:sz w:val="21"/>
          <w:szCs w:val="21"/>
          <w:lang w:eastAsia="hu-HU"/>
        </w:rPr>
        <w:t xml:space="preserve"> </w:t>
      </w:r>
      <w:r>
        <w:rPr>
          <w:rFonts w:ascii="Tahoma" w:hAnsi="Tahoma" w:cs="Tahoma"/>
          <w:sz w:val="21"/>
          <w:szCs w:val="21"/>
          <w:lang w:eastAsia="hu-HU"/>
        </w:rPr>
        <w:t>06</w:t>
      </w:r>
      <w:r>
        <w:rPr>
          <w:rFonts w:ascii="Tahoma" w:eastAsia="Tahoma" w:hAnsi="Tahoma" w:cs="Tahoma"/>
          <w:sz w:val="21"/>
          <w:szCs w:val="21"/>
          <w:lang w:eastAsia="hu-HU"/>
        </w:rPr>
        <w:t xml:space="preserve"> </w:t>
      </w:r>
      <w:r>
        <w:rPr>
          <w:rFonts w:ascii="Tahoma" w:hAnsi="Tahoma" w:cs="Tahoma"/>
          <w:sz w:val="21"/>
          <w:szCs w:val="21"/>
          <w:lang w:eastAsia="hu-HU"/>
        </w:rPr>
        <w:t>1</w:t>
      </w:r>
      <w:r>
        <w:rPr>
          <w:rFonts w:ascii="Tahoma" w:eastAsia="Tahoma" w:hAnsi="Tahoma" w:cs="Tahoma"/>
          <w:sz w:val="21"/>
          <w:szCs w:val="21"/>
          <w:lang w:eastAsia="hu-HU"/>
        </w:rPr>
        <w:t xml:space="preserve"> </w:t>
      </w:r>
      <w:r>
        <w:rPr>
          <w:rFonts w:ascii="Tahoma" w:hAnsi="Tahoma" w:cs="Tahoma"/>
          <w:sz w:val="21"/>
          <w:szCs w:val="21"/>
          <w:lang w:eastAsia="hu-HU"/>
        </w:rPr>
        <w:t>346</w:t>
      </w:r>
      <w:r>
        <w:rPr>
          <w:rFonts w:ascii="Tahoma" w:eastAsia="Tahoma" w:hAnsi="Tahoma" w:cs="Tahoma"/>
          <w:sz w:val="21"/>
          <w:szCs w:val="21"/>
          <w:lang w:eastAsia="hu-HU"/>
        </w:rPr>
        <w:t xml:space="preserve"> </w:t>
      </w:r>
      <w:r>
        <w:rPr>
          <w:rFonts w:ascii="Tahoma" w:hAnsi="Tahoma" w:cs="Tahoma"/>
          <w:sz w:val="21"/>
          <w:szCs w:val="21"/>
          <w:lang w:eastAsia="hu-HU"/>
        </w:rPr>
        <w:t>9417</w:t>
      </w:r>
    </w:p>
    <w:p w14:paraId="235521B6"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E-mail:</w:t>
      </w:r>
      <w:r>
        <w:rPr>
          <w:rFonts w:ascii="Tahoma" w:eastAsia="Tahoma" w:hAnsi="Tahoma" w:cs="Tahoma"/>
          <w:sz w:val="21"/>
          <w:szCs w:val="21"/>
          <w:lang w:eastAsia="hu-HU"/>
        </w:rPr>
        <w:t xml:space="preserve"> </w:t>
      </w:r>
      <w:r>
        <w:rPr>
          <w:rFonts w:ascii="Tahoma" w:hAnsi="Tahoma" w:cs="Tahoma"/>
          <w:sz w:val="21"/>
          <w:szCs w:val="21"/>
          <w:lang w:eastAsia="hu-HU"/>
        </w:rPr>
        <w:t>elnok@ommf.gov.hu</w:t>
      </w:r>
    </w:p>
    <w:p w14:paraId="13FAF8D8" w14:textId="12BB304F"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Honlap:</w:t>
      </w:r>
      <w:r>
        <w:rPr>
          <w:rFonts w:ascii="Tahoma" w:eastAsia="Tahoma" w:hAnsi="Tahoma" w:cs="Tahoma"/>
          <w:sz w:val="21"/>
          <w:szCs w:val="21"/>
          <w:lang w:eastAsia="hu-HU"/>
        </w:rPr>
        <w:t xml:space="preserve"> </w:t>
      </w:r>
      <w:hyperlink r:id="rId16" w:history="1">
        <w:r w:rsidR="00DF0BFE" w:rsidRPr="003E6052">
          <w:rPr>
            <w:rStyle w:val="Hiperhivatkozs"/>
            <w:rFonts w:ascii="Tahoma" w:hAnsi="Tahoma" w:cs="Tahoma"/>
            <w:sz w:val="21"/>
            <w:szCs w:val="21"/>
            <w:lang w:eastAsia="hu-HU"/>
          </w:rPr>
          <w:t>www.ommf.gov.hu</w:t>
        </w:r>
      </w:hyperlink>
      <w:r w:rsidR="00DF0BFE">
        <w:rPr>
          <w:rFonts w:ascii="Tahoma" w:hAnsi="Tahoma" w:cs="Tahoma"/>
          <w:sz w:val="21"/>
          <w:szCs w:val="21"/>
          <w:lang w:eastAsia="hu-HU"/>
        </w:rPr>
        <w:t xml:space="preserve"> </w:t>
      </w:r>
    </w:p>
    <w:p w14:paraId="1E293303" w14:textId="77777777" w:rsidR="000E550D" w:rsidRDefault="000E550D" w:rsidP="000E550D">
      <w:pPr>
        <w:spacing w:after="0" w:line="240" w:lineRule="auto"/>
        <w:ind w:left="567"/>
        <w:rPr>
          <w:rFonts w:ascii="Tahoma" w:hAnsi="Tahoma" w:cs="Tahoma"/>
          <w:sz w:val="21"/>
          <w:szCs w:val="21"/>
          <w:lang w:eastAsia="hu-HU"/>
        </w:rPr>
      </w:pPr>
    </w:p>
    <w:p w14:paraId="2D96CAF0" w14:textId="77777777" w:rsidR="000E550D" w:rsidRPr="003C1715" w:rsidRDefault="000E550D" w:rsidP="000E550D">
      <w:pPr>
        <w:spacing w:after="0" w:line="240" w:lineRule="auto"/>
        <w:ind w:left="567"/>
        <w:rPr>
          <w:rFonts w:ascii="Tahoma" w:hAnsi="Tahoma" w:cs="Tahoma"/>
          <w:sz w:val="21"/>
          <w:szCs w:val="21"/>
          <w:u w:val="single"/>
          <w:lang w:eastAsia="hu-HU"/>
        </w:rPr>
      </w:pPr>
      <w:r w:rsidRPr="003C1715">
        <w:rPr>
          <w:rFonts w:ascii="Tahoma" w:hAnsi="Tahoma" w:cs="Tahoma"/>
          <w:sz w:val="21"/>
          <w:szCs w:val="21"/>
          <w:u w:val="single"/>
          <w:lang w:eastAsia="hu-HU"/>
        </w:rPr>
        <w:t>Magyar</w:t>
      </w:r>
      <w:r w:rsidRPr="003C1715">
        <w:rPr>
          <w:rFonts w:ascii="Tahoma" w:eastAsia="Tahoma" w:hAnsi="Tahoma" w:cs="Tahoma"/>
          <w:sz w:val="21"/>
          <w:szCs w:val="21"/>
          <w:u w:val="single"/>
          <w:lang w:eastAsia="hu-HU"/>
        </w:rPr>
        <w:t xml:space="preserve"> </w:t>
      </w:r>
      <w:r w:rsidRPr="003C1715">
        <w:rPr>
          <w:rFonts w:ascii="Tahoma" w:hAnsi="Tahoma" w:cs="Tahoma"/>
          <w:sz w:val="21"/>
          <w:szCs w:val="21"/>
          <w:u w:val="single"/>
          <w:lang w:eastAsia="hu-HU"/>
        </w:rPr>
        <w:t>Bányászati</w:t>
      </w:r>
      <w:r w:rsidRPr="003C1715">
        <w:rPr>
          <w:rFonts w:ascii="Tahoma" w:eastAsia="Tahoma" w:hAnsi="Tahoma" w:cs="Tahoma"/>
          <w:sz w:val="21"/>
          <w:szCs w:val="21"/>
          <w:u w:val="single"/>
          <w:lang w:eastAsia="hu-HU"/>
        </w:rPr>
        <w:t xml:space="preserve"> </w:t>
      </w:r>
      <w:r w:rsidRPr="003C1715">
        <w:rPr>
          <w:rFonts w:ascii="Tahoma" w:hAnsi="Tahoma" w:cs="Tahoma"/>
          <w:sz w:val="21"/>
          <w:szCs w:val="21"/>
          <w:u w:val="single"/>
          <w:lang w:eastAsia="hu-HU"/>
        </w:rPr>
        <w:t>és</w:t>
      </w:r>
      <w:r w:rsidRPr="003C1715">
        <w:rPr>
          <w:rFonts w:ascii="Tahoma" w:eastAsia="Tahoma" w:hAnsi="Tahoma" w:cs="Tahoma"/>
          <w:sz w:val="21"/>
          <w:szCs w:val="21"/>
          <w:u w:val="single"/>
          <w:lang w:eastAsia="hu-HU"/>
        </w:rPr>
        <w:t xml:space="preserve"> </w:t>
      </w:r>
      <w:r w:rsidRPr="003C1715">
        <w:rPr>
          <w:rFonts w:ascii="Tahoma" w:hAnsi="Tahoma" w:cs="Tahoma"/>
          <w:sz w:val="21"/>
          <w:szCs w:val="21"/>
          <w:u w:val="single"/>
          <w:lang w:eastAsia="hu-HU"/>
        </w:rPr>
        <w:t>Földtani</w:t>
      </w:r>
      <w:r w:rsidRPr="003C1715">
        <w:rPr>
          <w:rFonts w:ascii="Tahoma" w:eastAsia="Tahoma" w:hAnsi="Tahoma" w:cs="Tahoma"/>
          <w:sz w:val="21"/>
          <w:szCs w:val="21"/>
          <w:u w:val="single"/>
          <w:lang w:eastAsia="hu-HU"/>
        </w:rPr>
        <w:t xml:space="preserve"> </w:t>
      </w:r>
      <w:r w:rsidRPr="003C1715">
        <w:rPr>
          <w:rFonts w:ascii="Tahoma" w:hAnsi="Tahoma" w:cs="Tahoma"/>
          <w:sz w:val="21"/>
          <w:szCs w:val="21"/>
          <w:u w:val="single"/>
          <w:lang w:eastAsia="hu-HU"/>
        </w:rPr>
        <w:t>Hivatal</w:t>
      </w:r>
    </w:p>
    <w:p w14:paraId="0CF432A8"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Székhely:</w:t>
      </w:r>
      <w:r>
        <w:rPr>
          <w:rFonts w:ascii="Tahoma" w:eastAsia="Tahoma" w:hAnsi="Tahoma" w:cs="Tahoma"/>
          <w:sz w:val="21"/>
          <w:szCs w:val="21"/>
          <w:lang w:eastAsia="hu-HU"/>
        </w:rPr>
        <w:t xml:space="preserve"> </w:t>
      </w:r>
      <w:r>
        <w:rPr>
          <w:rFonts w:ascii="Tahoma" w:hAnsi="Tahoma" w:cs="Tahoma"/>
          <w:sz w:val="21"/>
          <w:szCs w:val="21"/>
          <w:lang w:eastAsia="hu-HU"/>
        </w:rPr>
        <w:t>1145</w:t>
      </w:r>
      <w:r>
        <w:rPr>
          <w:rFonts w:ascii="Tahoma" w:eastAsia="Tahoma" w:hAnsi="Tahoma" w:cs="Tahoma"/>
          <w:sz w:val="21"/>
          <w:szCs w:val="21"/>
          <w:lang w:eastAsia="hu-HU"/>
        </w:rPr>
        <w:t xml:space="preserve"> </w:t>
      </w:r>
      <w:r>
        <w:rPr>
          <w:rFonts w:ascii="Tahoma" w:hAnsi="Tahoma" w:cs="Tahoma"/>
          <w:sz w:val="21"/>
          <w:szCs w:val="21"/>
          <w:lang w:eastAsia="hu-HU"/>
        </w:rPr>
        <w:t>Budapest,</w:t>
      </w:r>
      <w:r>
        <w:rPr>
          <w:rFonts w:ascii="Tahoma" w:eastAsia="Tahoma" w:hAnsi="Tahoma" w:cs="Tahoma"/>
          <w:sz w:val="21"/>
          <w:szCs w:val="21"/>
          <w:lang w:eastAsia="hu-HU"/>
        </w:rPr>
        <w:t xml:space="preserve"> </w:t>
      </w:r>
      <w:proofErr w:type="spellStart"/>
      <w:r>
        <w:rPr>
          <w:rFonts w:ascii="Tahoma" w:hAnsi="Tahoma" w:cs="Tahoma"/>
          <w:sz w:val="21"/>
          <w:szCs w:val="21"/>
          <w:lang w:eastAsia="hu-HU"/>
        </w:rPr>
        <w:t>Columbus</w:t>
      </w:r>
      <w:proofErr w:type="spellEnd"/>
      <w:r>
        <w:rPr>
          <w:rFonts w:ascii="Tahoma" w:eastAsia="Tahoma" w:hAnsi="Tahoma" w:cs="Tahoma"/>
          <w:sz w:val="21"/>
          <w:szCs w:val="21"/>
          <w:lang w:eastAsia="hu-HU"/>
        </w:rPr>
        <w:t xml:space="preserve"> </w:t>
      </w:r>
      <w:r>
        <w:rPr>
          <w:rFonts w:ascii="Tahoma" w:hAnsi="Tahoma" w:cs="Tahoma"/>
          <w:sz w:val="21"/>
          <w:szCs w:val="21"/>
          <w:lang w:eastAsia="hu-HU"/>
        </w:rPr>
        <w:t>u.</w:t>
      </w:r>
      <w:r>
        <w:rPr>
          <w:rFonts w:ascii="Tahoma" w:eastAsia="Tahoma" w:hAnsi="Tahoma" w:cs="Tahoma"/>
          <w:sz w:val="21"/>
          <w:szCs w:val="21"/>
          <w:lang w:eastAsia="hu-HU"/>
        </w:rPr>
        <w:t xml:space="preserve"> </w:t>
      </w:r>
      <w:r>
        <w:rPr>
          <w:rFonts w:ascii="Tahoma" w:hAnsi="Tahoma" w:cs="Tahoma"/>
          <w:sz w:val="21"/>
          <w:szCs w:val="21"/>
          <w:lang w:eastAsia="hu-HU"/>
        </w:rPr>
        <w:t>17-23</w:t>
      </w:r>
    </w:p>
    <w:p w14:paraId="0F4805DD"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Levelezési</w:t>
      </w:r>
      <w:r>
        <w:rPr>
          <w:rFonts w:ascii="Tahoma" w:eastAsia="Tahoma" w:hAnsi="Tahoma" w:cs="Tahoma"/>
          <w:sz w:val="21"/>
          <w:szCs w:val="21"/>
          <w:lang w:eastAsia="hu-HU"/>
        </w:rPr>
        <w:t xml:space="preserve"> </w:t>
      </w:r>
      <w:r>
        <w:rPr>
          <w:rFonts w:ascii="Tahoma" w:hAnsi="Tahoma" w:cs="Tahoma"/>
          <w:sz w:val="21"/>
          <w:szCs w:val="21"/>
          <w:lang w:eastAsia="hu-HU"/>
        </w:rPr>
        <w:t>cím:</w:t>
      </w:r>
      <w:r>
        <w:rPr>
          <w:rFonts w:ascii="Tahoma" w:eastAsia="Tahoma" w:hAnsi="Tahoma" w:cs="Tahoma"/>
          <w:sz w:val="21"/>
          <w:szCs w:val="21"/>
          <w:lang w:eastAsia="hu-HU"/>
        </w:rPr>
        <w:t xml:space="preserve"> </w:t>
      </w:r>
      <w:r>
        <w:rPr>
          <w:rFonts w:ascii="Tahoma" w:hAnsi="Tahoma" w:cs="Tahoma"/>
          <w:sz w:val="21"/>
          <w:szCs w:val="21"/>
          <w:lang w:eastAsia="hu-HU"/>
        </w:rPr>
        <w:t>1590</w:t>
      </w:r>
      <w:r>
        <w:rPr>
          <w:rFonts w:ascii="Tahoma" w:eastAsia="Tahoma" w:hAnsi="Tahoma" w:cs="Tahoma"/>
          <w:sz w:val="21"/>
          <w:szCs w:val="21"/>
          <w:lang w:eastAsia="hu-HU"/>
        </w:rPr>
        <w:t xml:space="preserve"> </w:t>
      </w:r>
      <w:r>
        <w:rPr>
          <w:rFonts w:ascii="Tahoma" w:hAnsi="Tahoma" w:cs="Tahoma"/>
          <w:sz w:val="21"/>
          <w:szCs w:val="21"/>
          <w:lang w:eastAsia="hu-HU"/>
        </w:rPr>
        <w:t>Budapest,</w:t>
      </w:r>
      <w:r>
        <w:rPr>
          <w:rFonts w:ascii="Tahoma" w:eastAsia="Tahoma" w:hAnsi="Tahoma" w:cs="Tahoma"/>
          <w:sz w:val="21"/>
          <w:szCs w:val="21"/>
          <w:lang w:eastAsia="hu-HU"/>
        </w:rPr>
        <w:t xml:space="preserve"> </w:t>
      </w:r>
      <w:r>
        <w:rPr>
          <w:rFonts w:ascii="Tahoma" w:hAnsi="Tahoma" w:cs="Tahoma"/>
          <w:sz w:val="21"/>
          <w:szCs w:val="21"/>
          <w:lang w:eastAsia="hu-HU"/>
        </w:rPr>
        <w:t>Pf.</w:t>
      </w:r>
      <w:r>
        <w:rPr>
          <w:rFonts w:ascii="Tahoma" w:eastAsia="Tahoma" w:hAnsi="Tahoma" w:cs="Tahoma"/>
          <w:sz w:val="21"/>
          <w:szCs w:val="21"/>
          <w:lang w:eastAsia="hu-HU"/>
        </w:rPr>
        <w:t xml:space="preserve"> </w:t>
      </w:r>
      <w:r>
        <w:rPr>
          <w:rFonts w:ascii="Tahoma" w:hAnsi="Tahoma" w:cs="Tahoma"/>
          <w:sz w:val="21"/>
          <w:szCs w:val="21"/>
          <w:lang w:eastAsia="hu-HU"/>
        </w:rPr>
        <w:t>95</w:t>
      </w:r>
    </w:p>
    <w:p w14:paraId="5915B6EA"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Tel.:</w:t>
      </w:r>
      <w:r>
        <w:rPr>
          <w:rFonts w:ascii="Tahoma" w:eastAsia="Tahoma" w:hAnsi="Tahoma" w:cs="Tahoma"/>
          <w:sz w:val="21"/>
          <w:szCs w:val="21"/>
          <w:lang w:eastAsia="hu-HU"/>
        </w:rPr>
        <w:t xml:space="preserve"> </w:t>
      </w:r>
      <w:r>
        <w:rPr>
          <w:rFonts w:ascii="Tahoma" w:hAnsi="Tahoma" w:cs="Tahoma"/>
          <w:sz w:val="21"/>
          <w:szCs w:val="21"/>
          <w:lang w:eastAsia="hu-HU"/>
        </w:rPr>
        <w:t>+36-1-301-2900</w:t>
      </w:r>
    </w:p>
    <w:p w14:paraId="311721B9"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Fax:</w:t>
      </w:r>
      <w:r>
        <w:rPr>
          <w:rFonts w:ascii="Tahoma" w:eastAsia="Tahoma" w:hAnsi="Tahoma" w:cs="Tahoma"/>
          <w:sz w:val="21"/>
          <w:szCs w:val="21"/>
          <w:lang w:eastAsia="hu-HU"/>
        </w:rPr>
        <w:t xml:space="preserve"> </w:t>
      </w:r>
      <w:r>
        <w:rPr>
          <w:rFonts w:ascii="Tahoma" w:hAnsi="Tahoma" w:cs="Tahoma"/>
          <w:sz w:val="21"/>
          <w:szCs w:val="21"/>
          <w:lang w:eastAsia="hu-HU"/>
        </w:rPr>
        <w:t>+36-1-301-2903</w:t>
      </w:r>
    </w:p>
    <w:p w14:paraId="5F759391" w14:textId="29FF290E"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Honlap:</w:t>
      </w:r>
      <w:r>
        <w:rPr>
          <w:rFonts w:ascii="Tahoma" w:eastAsia="Tahoma" w:hAnsi="Tahoma" w:cs="Tahoma"/>
          <w:sz w:val="21"/>
          <w:szCs w:val="21"/>
          <w:lang w:eastAsia="hu-HU"/>
        </w:rPr>
        <w:t xml:space="preserve"> </w:t>
      </w:r>
      <w:hyperlink r:id="rId17" w:history="1">
        <w:r w:rsidR="00DF0BFE" w:rsidRPr="003E6052">
          <w:rPr>
            <w:rStyle w:val="Hiperhivatkozs"/>
            <w:rFonts w:ascii="Tahoma" w:hAnsi="Tahoma" w:cs="Tahoma"/>
            <w:sz w:val="21"/>
            <w:szCs w:val="21"/>
            <w:lang w:eastAsia="hu-HU"/>
          </w:rPr>
          <w:t>www.mbfh.hu</w:t>
        </w:r>
      </w:hyperlink>
      <w:r w:rsidR="00DF0BFE">
        <w:rPr>
          <w:rFonts w:ascii="Tahoma" w:hAnsi="Tahoma" w:cs="Tahoma"/>
          <w:sz w:val="21"/>
          <w:szCs w:val="21"/>
          <w:lang w:eastAsia="hu-HU"/>
        </w:rPr>
        <w:t xml:space="preserve"> </w:t>
      </w:r>
    </w:p>
    <w:p w14:paraId="3CAB07F4" w14:textId="77777777" w:rsidR="000E550D" w:rsidRDefault="000E550D" w:rsidP="000E550D">
      <w:pPr>
        <w:spacing w:after="0" w:line="240" w:lineRule="auto"/>
        <w:ind w:left="567"/>
        <w:rPr>
          <w:rFonts w:ascii="Tahoma" w:hAnsi="Tahoma" w:cs="Tahoma"/>
          <w:sz w:val="21"/>
          <w:szCs w:val="21"/>
          <w:lang w:eastAsia="hu-HU"/>
        </w:rPr>
      </w:pPr>
    </w:p>
    <w:p w14:paraId="085CF329" w14:textId="77777777" w:rsidR="000E550D" w:rsidRPr="0071476F" w:rsidRDefault="000E550D" w:rsidP="000E550D">
      <w:pPr>
        <w:spacing w:after="0" w:line="240" w:lineRule="auto"/>
        <w:ind w:left="567"/>
        <w:rPr>
          <w:rFonts w:ascii="Tahoma" w:eastAsia="Tahoma" w:hAnsi="Tahoma" w:cs="Tahoma"/>
          <w:sz w:val="21"/>
          <w:szCs w:val="21"/>
          <w:lang w:eastAsia="hu-HU"/>
        </w:rPr>
      </w:pPr>
      <w:r w:rsidRPr="0071476F">
        <w:rPr>
          <w:rFonts w:ascii="Tahoma" w:hAnsi="Tahoma" w:cs="Tahoma"/>
          <w:sz w:val="21"/>
          <w:szCs w:val="21"/>
          <w:lang w:eastAsia="hu-HU"/>
        </w:rPr>
        <w:t>Adózás</w:t>
      </w:r>
      <w:r w:rsidRPr="0071476F">
        <w:rPr>
          <w:rFonts w:ascii="Tahoma" w:eastAsia="Tahoma" w:hAnsi="Tahoma" w:cs="Tahoma"/>
          <w:sz w:val="21"/>
          <w:szCs w:val="21"/>
          <w:lang w:eastAsia="hu-HU"/>
        </w:rPr>
        <w:t xml:space="preserve"> </w:t>
      </w:r>
      <w:r w:rsidRPr="0071476F">
        <w:rPr>
          <w:rFonts w:ascii="Tahoma" w:hAnsi="Tahoma" w:cs="Tahoma"/>
          <w:sz w:val="21"/>
          <w:szCs w:val="21"/>
          <w:lang w:eastAsia="hu-HU"/>
        </w:rPr>
        <w:t>tekintetében:</w:t>
      </w:r>
      <w:r w:rsidRPr="0071476F">
        <w:rPr>
          <w:rFonts w:ascii="Tahoma" w:eastAsia="Tahoma" w:hAnsi="Tahoma" w:cs="Tahoma"/>
          <w:sz w:val="21"/>
          <w:szCs w:val="21"/>
          <w:lang w:eastAsia="hu-HU"/>
        </w:rPr>
        <w:t xml:space="preserve"> </w:t>
      </w:r>
    </w:p>
    <w:p w14:paraId="5915156E" w14:textId="001BEC9C" w:rsidR="005A2513" w:rsidRDefault="005A2513" w:rsidP="000E550D">
      <w:pPr>
        <w:spacing w:after="0" w:line="240" w:lineRule="auto"/>
        <w:ind w:left="567"/>
        <w:rPr>
          <w:rFonts w:ascii="Tahoma" w:hAnsi="Tahoma" w:cs="Tahoma"/>
          <w:sz w:val="21"/>
          <w:szCs w:val="21"/>
          <w:u w:val="single"/>
          <w:lang w:eastAsia="hu-HU"/>
        </w:rPr>
      </w:pPr>
      <w:r w:rsidRPr="005A2513">
        <w:rPr>
          <w:rFonts w:ascii="Tahoma" w:hAnsi="Tahoma" w:cs="Tahoma"/>
          <w:sz w:val="21"/>
          <w:szCs w:val="21"/>
          <w:u w:val="single"/>
          <w:lang w:eastAsia="hu-HU"/>
        </w:rPr>
        <w:t>NAV Győr-Moson-Sopron Megyei Adó- és Vámigazgatósága - Győri központi ügyfélszolgálat</w:t>
      </w:r>
    </w:p>
    <w:p w14:paraId="3B4B46D7" w14:textId="331CB9C2" w:rsidR="000E550D" w:rsidRPr="0071476F" w:rsidRDefault="000E550D" w:rsidP="000E550D">
      <w:pPr>
        <w:spacing w:after="0" w:line="240" w:lineRule="auto"/>
        <w:ind w:left="567"/>
        <w:rPr>
          <w:rFonts w:ascii="Tahoma" w:eastAsia="Tahoma" w:hAnsi="Tahoma" w:cs="Tahoma"/>
          <w:sz w:val="21"/>
          <w:szCs w:val="21"/>
          <w:lang w:eastAsia="hu-HU"/>
        </w:rPr>
      </w:pPr>
      <w:r w:rsidRPr="0071476F">
        <w:rPr>
          <w:rFonts w:ascii="Tahoma" w:hAnsi="Tahoma" w:cs="Tahoma"/>
          <w:sz w:val="21"/>
          <w:szCs w:val="21"/>
          <w:lang w:eastAsia="hu-HU"/>
        </w:rPr>
        <w:t>Székhely:</w:t>
      </w:r>
      <w:r w:rsidRPr="0071476F">
        <w:rPr>
          <w:rFonts w:ascii="Tahoma" w:eastAsia="Tahoma" w:hAnsi="Tahoma" w:cs="Tahoma"/>
          <w:sz w:val="21"/>
          <w:szCs w:val="21"/>
          <w:lang w:eastAsia="hu-HU"/>
        </w:rPr>
        <w:t xml:space="preserve"> </w:t>
      </w:r>
      <w:r w:rsidR="005A2513" w:rsidRPr="005A2513">
        <w:rPr>
          <w:rFonts w:ascii="Tahoma" w:eastAsia="Tahoma" w:hAnsi="Tahoma" w:cs="Tahoma"/>
          <w:sz w:val="21"/>
          <w:szCs w:val="21"/>
          <w:lang w:eastAsia="hu-HU"/>
        </w:rPr>
        <w:t>9021 Győr, Szent István út 15-17.</w:t>
      </w:r>
    </w:p>
    <w:p w14:paraId="51E968DE" w14:textId="60975D8B" w:rsidR="000E550D" w:rsidRPr="0071476F" w:rsidRDefault="000E550D" w:rsidP="000E550D">
      <w:pPr>
        <w:spacing w:after="0" w:line="240" w:lineRule="auto"/>
        <w:ind w:left="567"/>
        <w:rPr>
          <w:rFonts w:ascii="Tahoma" w:hAnsi="Tahoma" w:cs="Tahoma"/>
          <w:sz w:val="21"/>
          <w:szCs w:val="21"/>
          <w:lang w:eastAsia="hu-HU"/>
        </w:rPr>
      </w:pPr>
      <w:r w:rsidRPr="0071476F">
        <w:rPr>
          <w:rFonts w:ascii="Tahoma" w:hAnsi="Tahoma" w:cs="Tahoma"/>
          <w:sz w:val="21"/>
          <w:szCs w:val="21"/>
          <w:lang w:eastAsia="hu-HU"/>
        </w:rPr>
        <w:t>Tel.:</w:t>
      </w:r>
      <w:r w:rsidRPr="0071476F">
        <w:rPr>
          <w:rFonts w:ascii="Tahoma" w:eastAsia="Tahoma" w:hAnsi="Tahoma" w:cs="Tahoma"/>
          <w:sz w:val="21"/>
          <w:szCs w:val="21"/>
          <w:lang w:eastAsia="hu-HU"/>
        </w:rPr>
        <w:t xml:space="preserve"> </w:t>
      </w:r>
      <w:r w:rsidR="005A2513" w:rsidRPr="005A2513">
        <w:rPr>
          <w:rFonts w:ascii="Tahoma" w:eastAsia="Tahoma" w:hAnsi="Tahoma" w:cs="Tahoma"/>
          <w:sz w:val="21"/>
          <w:szCs w:val="21"/>
          <w:lang w:eastAsia="hu-HU"/>
        </w:rPr>
        <w:t>+36 (96) 616-000</w:t>
      </w:r>
    </w:p>
    <w:p w14:paraId="0268E06C" w14:textId="233E85F6" w:rsidR="000E550D" w:rsidRPr="0071476F" w:rsidRDefault="000E550D" w:rsidP="000E550D">
      <w:pPr>
        <w:spacing w:after="0" w:line="240" w:lineRule="auto"/>
        <w:ind w:left="567"/>
        <w:rPr>
          <w:rFonts w:ascii="Tahoma" w:eastAsia="Tahoma" w:hAnsi="Tahoma" w:cs="Tahoma"/>
          <w:sz w:val="21"/>
          <w:szCs w:val="21"/>
          <w:lang w:eastAsia="hu-HU"/>
        </w:rPr>
      </w:pPr>
      <w:r w:rsidRPr="0071476F">
        <w:rPr>
          <w:rFonts w:ascii="Tahoma" w:hAnsi="Tahoma" w:cs="Tahoma"/>
          <w:sz w:val="21"/>
          <w:szCs w:val="21"/>
          <w:lang w:eastAsia="hu-HU"/>
        </w:rPr>
        <w:t>Fax:</w:t>
      </w:r>
      <w:r w:rsidRPr="0071476F">
        <w:rPr>
          <w:rFonts w:ascii="Tahoma" w:eastAsia="Tahoma" w:hAnsi="Tahoma" w:cs="Tahoma"/>
          <w:sz w:val="21"/>
          <w:szCs w:val="21"/>
          <w:lang w:eastAsia="hu-HU"/>
        </w:rPr>
        <w:t xml:space="preserve"> </w:t>
      </w:r>
      <w:r w:rsidR="005A2513" w:rsidRPr="005A2513">
        <w:rPr>
          <w:rFonts w:ascii="Tahoma" w:eastAsia="Tahoma" w:hAnsi="Tahoma" w:cs="Tahoma"/>
          <w:sz w:val="21"/>
          <w:szCs w:val="21"/>
          <w:lang w:eastAsia="hu-HU"/>
        </w:rPr>
        <w:t>+36 (96) 616-033</w:t>
      </w:r>
    </w:p>
    <w:p w14:paraId="0C764590" w14:textId="434DA758" w:rsidR="000E550D" w:rsidRDefault="000E550D" w:rsidP="000E550D">
      <w:pPr>
        <w:spacing w:after="0" w:line="240" w:lineRule="auto"/>
        <w:ind w:left="567"/>
        <w:rPr>
          <w:rFonts w:ascii="Tahoma" w:hAnsi="Tahoma" w:cs="Tahoma"/>
          <w:sz w:val="21"/>
          <w:szCs w:val="21"/>
          <w:lang w:eastAsia="hu-HU"/>
        </w:rPr>
      </w:pPr>
      <w:r w:rsidRPr="0071476F">
        <w:rPr>
          <w:rFonts w:ascii="Tahoma" w:hAnsi="Tahoma" w:cs="Tahoma"/>
          <w:sz w:val="21"/>
          <w:szCs w:val="21"/>
          <w:lang w:eastAsia="hu-HU"/>
        </w:rPr>
        <w:t>Honlap:</w:t>
      </w:r>
      <w:r w:rsidRPr="0071476F">
        <w:rPr>
          <w:rFonts w:ascii="Tahoma" w:eastAsia="Tahoma" w:hAnsi="Tahoma" w:cs="Tahoma"/>
          <w:sz w:val="21"/>
          <w:szCs w:val="21"/>
          <w:lang w:eastAsia="hu-HU"/>
        </w:rPr>
        <w:t xml:space="preserve"> </w:t>
      </w:r>
      <w:hyperlink r:id="rId18" w:history="1">
        <w:r w:rsidR="00DF0BFE" w:rsidRPr="003E6052">
          <w:rPr>
            <w:rStyle w:val="Hiperhivatkozs"/>
            <w:rFonts w:ascii="Tahoma" w:hAnsi="Tahoma" w:cs="Tahoma"/>
            <w:sz w:val="21"/>
            <w:szCs w:val="21"/>
            <w:lang w:eastAsia="hu-HU"/>
          </w:rPr>
          <w:t>www.apeh.hu</w:t>
        </w:r>
      </w:hyperlink>
      <w:r w:rsidR="00DF0BFE">
        <w:rPr>
          <w:rFonts w:ascii="Tahoma" w:hAnsi="Tahoma" w:cs="Tahoma"/>
          <w:sz w:val="21"/>
          <w:szCs w:val="21"/>
          <w:lang w:eastAsia="hu-HU"/>
        </w:rPr>
        <w:t xml:space="preserve"> </w:t>
      </w:r>
    </w:p>
    <w:p w14:paraId="30574CE1" w14:textId="77777777" w:rsidR="000E550D" w:rsidRDefault="000E550D" w:rsidP="000E550D">
      <w:pPr>
        <w:spacing w:after="0" w:line="240" w:lineRule="auto"/>
        <w:ind w:left="567"/>
        <w:rPr>
          <w:rFonts w:ascii="Tahoma" w:hAnsi="Tahoma" w:cs="Tahoma"/>
          <w:sz w:val="21"/>
          <w:szCs w:val="21"/>
          <w:lang w:eastAsia="hu-HU"/>
        </w:rPr>
      </w:pPr>
    </w:p>
    <w:p w14:paraId="202D1A9D" w14:textId="77777777" w:rsidR="000E550D" w:rsidRPr="003C1715" w:rsidRDefault="000E550D" w:rsidP="000E550D">
      <w:pPr>
        <w:spacing w:after="0" w:line="240" w:lineRule="auto"/>
        <w:ind w:left="567"/>
        <w:rPr>
          <w:rFonts w:ascii="Tahoma" w:hAnsi="Tahoma" w:cs="Tahoma"/>
          <w:sz w:val="21"/>
          <w:szCs w:val="21"/>
          <w:u w:val="single"/>
          <w:lang w:eastAsia="hu-HU"/>
        </w:rPr>
      </w:pPr>
      <w:r w:rsidRPr="003C1715">
        <w:rPr>
          <w:rFonts w:ascii="Tahoma" w:hAnsi="Tahoma" w:cs="Tahoma"/>
          <w:sz w:val="21"/>
          <w:szCs w:val="21"/>
          <w:u w:val="single"/>
          <w:lang w:eastAsia="hu-HU"/>
        </w:rPr>
        <w:t>Nemzetgazdasági</w:t>
      </w:r>
      <w:r w:rsidRPr="003C1715">
        <w:rPr>
          <w:rFonts w:ascii="Tahoma" w:eastAsia="Tahoma" w:hAnsi="Tahoma" w:cs="Tahoma"/>
          <w:sz w:val="21"/>
          <w:szCs w:val="21"/>
          <w:u w:val="single"/>
          <w:lang w:eastAsia="hu-HU"/>
        </w:rPr>
        <w:t xml:space="preserve"> </w:t>
      </w:r>
      <w:r w:rsidRPr="003C1715">
        <w:rPr>
          <w:rFonts w:ascii="Tahoma" w:hAnsi="Tahoma" w:cs="Tahoma"/>
          <w:sz w:val="21"/>
          <w:szCs w:val="21"/>
          <w:u w:val="single"/>
          <w:lang w:eastAsia="hu-HU"/>
        </w:rPr>
        <w:t>Minisztérium</w:t>
      </w:r>
    </w:p>
    <w:p w14:paraId="7D62BD2E" w14:textId="77777777" w:rsidR="000E550D" w:rsidRDefault="000E550D" w:rsidP="000E550D">
      <w:pPr>
        <w:spacing w:after="0" w:line="240" w:lineRule="auto"/>
        <w:ind w:left="567"/>
        <w:rPr>
          <w:rFonts w:ascii="Tahoma" w:eastAsia="Tahoma" w:hAnsi="Tahoma" w:cs="Tahoma"/>
          <w:sz w:val="21"/>
          <w:szCs w:val="21"/>
          <w:lang w:eastAsia="hu-HU"/>
        </w:rPr>
      </w:pPr>
      <w:r>
        <w:rPr>
          <w:rFonts w:ascii="Tahoma" w:hAnsi="Tahoma" w:cs="Tahoma"/>
          <w:sz w:val="21"/>
          <w:szCs w:val="21"/>
          <w:lang w:eastAsia="hu-HU"/>
        </w:rPr>
        <w:t>H-1051</w:t>
      </w:r>
      <w:r>
        <w:rPr>
          <w:rFonts w:ascii="Tahoma" w:eastAsia="Tahoma" w:hAnsi="Tahoma" w:cs="Tahoma"/>
          <w:sz w:val="21"/>
          <w:szCs w:val="21"/>
          <w:lang w:eastAsia="hu-HU"/>
        </w:rPr>
        <w:t xml:space="preserve"> </w:t>
      </w:r>
      <w:r>
        <w:rPr>
          <w:rFonts w:ascii="Tahoma" w:hAnsi="Tahoma" w:cs="Tahoma"/>
          <w:sz w:val="21"/>
          <w:szCs w:val="21"/>
          <w:lang w:eastAsia="hu-HU"/>
        </w:rPr>
        <w:t>Budapest,</w:t>
      </w:r>
      <w:r>
        <w:rPr>
          <w:rFonts w:ascii="Tahoma" w:eastAsia="Tahoma" w:hAnsi="Tahoma" w:cs="Tahoma"/>
          <w:sz w:val="21"/>
          <w:szCs w:val="21"/>
          <w:lang w:eastAsia="hu-HU"/>
        </w:rPr>
        <w:t xml:space="preserve"> </w:t>
      </w:r>
      <w:r>
        <w:rPr>
          <w:rFonts w:ascii="Tahoma" w:hAnsi="Tahoma" w:cs="Tahoma"/>
          <w:sz w:val="21"/>
          <w:szCs w:val="21"/>
          <w:lang w:eastAsia="hu-HU"/>
        </w:rPr>
        <w:t>József</w:t>
      </w:r>
      <w:r>
        <w:rPr>
          <w:rFonts w:ascii="Tahoma" w:eastAsia="Tahoma" w:hAnsi="Tahoma" w:cs="Tahoma"/>
          <w:sz w:val="21"/>
          <w:szCs w:val="21"/>
          <w:lang w:eastAsia="hu-HU"/>
        </w:rPr>
        <w:t xml:space="preserve"> </w:t>
      </w:r>
      <w:r>
        <w:rPr>
          <w:rFonts w:ascii="Tahoma" w:hAnsi="Tahoma" w:cs="Tahoma"/>
          <w:sz w:val="21"/>
          <w:szCs w:val="21"/>
          <w:lang w:eastAsia="hu-HU"/>
        </w:rPr>
        <w:t>nádor</w:t>
      </w:r>
      <w:r>
        <w:rPr>
          <w:rFonts w:ascii="Tahoma" w:eastAsia="Tahoma" w:hAnsi="Tahoma" w:cs="Tahoma"/>
          <w:sz w:val="21"/>
          <w:szCs w:val="21"/>
          <w:lang w:eastAsia="hu-HU"/>
        </w:rPr>
        <w:t xml:space="preserve"> </w:t>
      </w:r>
      <w:r>
        <w:rPr>
          <w:rFonts w:ascii="Tahoma" w:hAnsi="Tahoma" w:cs="Tahoma"/>
          <w:sz w:val="21"/>
          <w:szCs w:val="21"/>
          <w:lang w:eastAsia="hu-HU"/>
        </w:rPr>
        <w:t>tér</w:t>
      </w:r>
      <w:r>
        <w:rPr>
          <w:rFonts w:ascii="Tahoma" w:eastAsia="Tahoma" w:hAnsi="Tahoma" w:cs="Tahoma"/>
          <w:sz w:val="21"/>
          <w:szCs w:val="21"/>
          <w:lang w:eastAsia="hu-HU"/>
        </w:rPr>
        <w:t xml:space="preserve"> </w:t>
      </w:r>
      <w:r>
        <w:rPr>
          <w:rFonts w:ascii="Tahoma" w:hAnsi="Tahoma" w:cs="Tahoma"/>
          <w:sz w:val="21"/>
          <w:szCs w:val="21"/>
          <w:lang w:eastAsia="hu-HU"/>
        </w:rPr>
        <w:t>4.</w:t>
      </w:r>
      <w:r>
        <w:rPr>
          <w:rFonts w:ascii="Tahoma" w:eastAsia="Tahoma" w:hAnsi="Tahoma" w:cs="Tahoma"/>
          <w:sz w:val="21"/>
          <w:szCs w:val="21"/>
          <w:lang w:eastAsia="hu-HU"/>
        </w:rPr>
        <w:t xml:space="preserve"> </w:t>
      </w:r>
    </w:p>
    <w:p w14:paraId="5000827C" w14:textId="77777777" w:rsidR="000E550D" w:rsidRDefault="000E550D" w:rsidP="000E550D">
      <w:pPr>
        <w:spacing w:after="0" w:line="240" w:lineRule="auto"/>
        <w:ind w:left="567"/>
        <w:rPr>
          <w:rFonts w:ascii="Tahoma" w:eastAsia="Tahoma" w:hAnsi="Tahoma" w:cs="Tahoma"/>
          <w:sz w:val="21"/>
          <w:szCs w:val="21"/>
          <w:lang w:eastAsia="hu-HU"/>
        </w:rPr>
      </w:pPr>
      <w:r>
        <w:rPr>
          <w:rFonts w:ascii="Tahoma" w:hAnsi="Tahoma" w:cs="Tahoma"/>
          <w:sz w:val="21"/>
          <w:szCs w:val="21"/>
          <w:lang w:eastAsia="hu-HU"/>
        </w:rPr>
        <w:t>Levelezési</w:t>
      </w:r>
      <w:r>
        <w:rPr>
          <w:rFonts w:ascii="Tahoma" w:eastAsia="Tahoma" w:hAnsi="Tahoma" w:cs="Tahoma"/>
          <w:sz w:val="21"/>
          <w:szCs w:val="21"/>
          <w:lang w:eastAsia="hu-HU"/>
        </w:rPr>
        <w:t xml:space="preserve"> </w:t>
      </w:r>
      <w:r>
        <w:rPr>
          <w:rFonts w:ascii="Tahoma" w:hAnsi="Tahoma" w:cs="Tahoma"/>
          <w:sz w:val="21"/>
          <w:szCs w:val="21"/>
          <w:lang w:eastAsia="hu-HU"/>
        </w:rPr>
        <w:t>cím:</w:t>
      </w:r>
      <w:r>
        <w:rPr>
          <w:rFonts w:ascii="Tahoma" w:eastAsia="Tahoma" w:hAnsi="Tahoma" w:cs="Tahoma"/>
          <w:sz w:val="21"/>
          <w:szCs w:val="21"/>
          <w:lang w:eastAsia="hu-HU"/>
        </w:rPr>
        <w:t xml:space="preserve"> </w:t>
      </w:r>
      <w:r>
        <w:rPr>
          <w:rFonts w:ascii="Tahoma" w:hAnsi="Tahoma" w:cs="Tahoma"/>
          <w:sz w:val="21"/>
          <w:szCs w:val="21"/>
          <w:lang w:eastAsia="hu-HU"/>
        </w:rPr>
        <w:t>1055</w:t>
      </w:r>
      <w:r>
        <w:rPr>
          <w:rFonts w:ascii="Tahoma" w:eastAsia="Tahoma" w:hAnsi="Tahoma" w:cs="Tahoma"/>
          <w:sz w:val="21"/>
          <w:szCs w:val="21"/>
          <w:lang w:eastAsia="hu-HU"/>
        </w:rPr>
        <w:t xml:space="preserve"> </w:t>
      </w:r>
      <w:r>
        <w:rPr>
          <w:rFonts w:ascii="Tahoma" w:hAnsi="Tahoma" w:cs="Tahoma"/>
          <w:sz w:val="21"/>
          <w:szCs w:val="21"/>
          <w:lang w:eastAsia="hu-HU"/>
        </w:rPr>
        <w:t>Budapest,</w:t>
      </w:r>
      <w:r>
        <w:rPr>
          <w:rFonts w:ascii="Tahoma" w:eastAsia="Tahoma" w:hAnsi="Tahoma" w:cs="Tahoma"/>
          <w:sz w:val="21"/>
          <w:szCs w:val="21"/>
          <w:lang w:eastAsia="hu-HU"/>
        </w:rPr>
        <w:t xml:space="preserve"> </w:t>
      </w:r>
      <w:r>
        <w:rPr>
          <w:rFonts w:ascii="Tahoma" w:hAnsi="Tahoma" w:cs="Tahoma"/>
          <w:sz w:val="21"/>
          <w:szCs w:val="21"/>
          <w:lang w:eastAsia="hu-HU"/>
        </w:rPr>
        <w:t>Honvéd</w:t>
      </w:r>
      <w:r>
        <w:rPr>
          <w:rFonts w:ascii="Tahoma" w:eastAsia="Tahoma" w:hAnsi="Tahoma" w:cs="Tahoma"/>
          <w:sz w:val="21"/>
          <w:szCs w:val="21"/>
          <w:lang w:eastAsia="hu-HU"/>
        </w:rPr>
        <w:t xml:space="preserve"> </w:t>
      </w:r>
      <w:r>
        <w:rPr>
          <w:rFonts w:ascii="Tahoma" w:hAnsi="Tahoma" w:cs="Tahoma"/>
          <w:sz w:val="21"/>
          <w:szCs w:val="21"/>
          <w:lang w:eastAsia="hu-HU"/>
        </w:rPr>
        <w:t>utca</w:t>
      </w:r>
      <w:r>
        <w:rPr>
          <w:rFonts w:ascii="Tahoma" w:eastAsia="Tahoma" w:hAnsi="Tahoma" w:cs="Tahoma"/>
          <w:sz w:val="21"/>
          <w:szCs w:val="21"/>
          <w:lang w:eastAsia="hu-HU"/>
        </w:rPr>
        <w:t xml:space="preserve"> </w:t>
      </w:r>
      <w:r>
        <w:rPr>
          <w:rFonts w:ascii="Tahoma" w:hAnsi="Tahoma" w:cs="Tahoma"/>
          <w:sz w:val="21"/>
          <w:szCs w:val="21"/>
          <w:lang w:eastAsia="hu-HU"/>
        </w:rPr>
        <w:t>13-15.</w:t>
      </w:r>
      <w:r>
        <w:rPr>
          <w:rFonts w:ascii="Tahoma" w:eastAsia="Tahoma" w:hAnsi="Tahoma" w:cs="Tahoma"/>
          <w:sz w:val="21"/>
          <w:szCs w:val="21"/>
          <w:lang w:eastAsia="hu-HU"/>
        </w:rPr>
        <w:t xml:space="preserve"> </w:t>
      </w:r>
    </w:p>
    <w:p w14:paraId="3E9ABF84"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Telefon:</w:t>
      </w:r>
      <w:r>
        <w:rPr>
          <w:rFonts w:ascii="Tahoma" w:eastAsia="Tahoma" w:hAnsi="Tahoma" w:cs="Tahoma"/>
          <w:sz w:val="21"/>
          <w:szCs w:val="21"/>
          <w:lang w:eastAsia="hu-HU"/>
        </w:rPr>
        <w:t xml:space="preserve"> </w:t>
      </w:r>
      <w:r>
        <w:rPr>
          <w:rFonts w:ascii="Tahoma" w:hAnsi="Tahoma" w:cs="Tahoma"/>
          <w:sz w:val="21"/>
          <w:szCs w:val="21"/>
          <w:lang w:eastAsia="hu-HU"/>
        </w:rPr>
        <w:t>+36-06-1-374-2700</w:t>
      </w:r>
    </w:p>
    <w:p w14:paraId="51B1F714" w14:textId="77777777" w:rsidR="000E550D" w:rsidRDefault="000E550D" w:rsidP="000E550D">
      <w:pPr>
        <w:spacing w:after="0" w:line="240" w:lineRule="auto"/>
        <w:ind w:left="567"/>
        <w:rPr>
          <w:rFonts w:ascii="Tahoma" w:eastAsia="Tahoma" w:hAnsi="Tahoma" w:cs="Tahoma"/>
          <w:sz w:val="21"/>
          <w:szCs w:val="21"/>
          <w:lang w:eastAsia="hu-HU"/>
        </w:rPr>
      </w:pPr>
      <w:r>
        <w:rPr>
          <w:rFonts w:ascii="Tahoma" w:hAnsi="Tahoma" w:cs="Tahoma"/>
          <w:sz w:val="21"/>
          <w:szCs w:val="21"/>
          <w:lang w:eastAsia="hu-HU"/>
        </w:rPr>
        <w:t>Fax:</w:t>
      </w:r>
      <w:r>
        <w:rPr>
          <w:rFonts w:ascii="Tahoma" w:eastAsia="Tahoma" w:hAnsi="Tahoma" w:cs="Tahoma"/>
          <w:sz w:val="21"/>
          <w:szCs w:val="21"/>
          <w:lang w:eastAsia="hu-HU"/>
        </w:rPr>
        <w:t xml:space="preserve"> </w:t>
      </w:r>
      <w:r>
        <w:rPr>
          <w:rFonts w:ascii="Tahoma" w:hAnsi="Tahoma" w:cs="Tahoma"/>
          <w:sz w:val="21"/>
          <w:szCs w:val="21"/>
          <w:lang w:eastAsia="hu-HU"/>
        </w:rPr>
        <w:t>+36-06-1-374-2925</w:t>
      </w:r>
      <w:r>
        <w:rPr>
          <w:rFonts w:ascii="Tahoma" w:eastAsia="Tahoma" w:hAnsi="Tahoma" w:cs="Tahoma"/>
          <w:sz w:val="21"/>
          <w:szCs w:val="21"/>
          <w:lang w:eastAsia="hu-HU"/>
        </w:rPr>
        <w:t xml:space="preserve"> </w:t>
      </w:r>
    </w:p>
    <w:p w14:paraId="3360A916"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E-mail:</w:t>
      </w:r>
      <w:r>
        <w:rPr>
          <w:rFonts w:ascii="Tahoma" w:hAnsi="Tahoma" w:cs="Tahoma"/>
          <w:sz w:val="21"/>
          <w:szCs w:val="21"/>
          <w:lang w:eastAsia="hu-HU"/>
        </w:rPr>
        <w:tab/>
        <w:t>ugyfelszolgalat@ngm.gov.hu</w:t>
      </w:r>
    </w:p>
    <w:p w14:paraId="1E437D46" w14:textId="6E3C0F6F"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 xml:space="preserve">Honlap: </w:t>
      </w:r>
      <w:hyperlink r:id="rId19" w:history="1">
        <w:r w:rsidR="00DF0BFE" w:rsidRPr="003E6052">
          <w:rPr>
            <w:rStyle w:val="Hiperhivatkozs"/>
            <w:rFonts w:ascii="Tahoma" w:hAnsi="Tahoma" w:cs="Tahoma"/>
            <w:sz w:val="21"/>
            <w:szCs w:val="21"/>
            <w:lang w:eastAsia="hu-HU"/>
          </w:rPr>
          <w:t>http://www.kormany.hu/hu/nemzetgazdasagi-miniszterium/elerhetosegek</w:t>
        </w:r>
      </w:hyperlink>
      <w:r w:rsidR="00DF0BFE">
        <w:rPr>
          <w:rFonts w:ascii="Tahoma" w:hAnsi="Tahoma" w:cs="Tahoma"/>
          <w:sz w:val="21"/>
          <w:szCs w:val="21"/>
          <w:lang w:eastAsia="hu-HU"/>
        </w:rPr>
        <w:t xml:space="preserve"> </w:t>
      </w:r>
    </w:p>
    <w:p w14:paraId="1E299676" w14:textId="77777777" w:rsidR="000E550D" w:rsidRDefault="000E550D" w:rsidP="000E550D">
      <w:pPr>
        <w:spacing w:after="0" w:line="240" w:lineRule="auto"/>
        <w:ind w:left="567"/>
        <w:rPr>
          <w:rFonts w:ascii="Tahoma" w:hAnsi="Tahoma" w:cs="Tahoma"/>
          <w:sz w:val="21"/>
          <w:szCs w:val="21"/>
          <w:lang w:eastAsia="hu-HU"/>
        </w:rPr>
      </w:pPr>
    </w:p>
    <w:p w14:paraId="3C7DF0E7"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Környezetvédelem</w:t>
      </w:r>
      <w:r>
        <w:rPr>
          <w:rFonts w:ascii="Tahoma" w:eastAsia="Tahoma" w:hAnsi="Tahoma" w:cs="Tahoma"/>
          <w:sz w:val="21"/>
          <w:szCs w:val="21"/>
          <w:lang w:eastAsia="hu-HU"/>
        </w:rPr>
        <w:t xml:space="preserve"> </w:t>
      </w:r>
      <w:r>
        <w:rPr>
          <w:rFonts w:ascii="Tahoma" w:hAnsi="Tahoma" w:cs="Tahoma"/>
          <w:sz w:val="21"/>
          <w:szCs w:val="21"/>
          <w:lang w:eastAsia="hu-HU"/>
        </w:rPr>
        <w:t>tekintetében:</w:t>
      </w:r>
    </w:p>
    <w:p w14:paraId="468FA50F" w14:textId="77777777" w:rsidR="000E550D" w:rsidRPr="003C1715" w:rsidRDefault="000E550D" w:rsidP="000E550D">
      <w:pPr>
        <w:spacing w:after="0" w:line="240" w:lineRule="auto"/>
        <w:ind w:left="567"/>
        <w:rPr>
          <w:rFonts w:ascii="Tahoma" w:eastAsia="Tahoma" w:hAnsi="Tahoma" w:cs="Tahoma"/>
          <w:sz w:val="21"/>
          <w:szCs w:val="21"/>
          <w:u w:val="single"/>
          <w:lang w:eastAsia="hu-HU"/>
        </w:rPr>
      </w:pPr>
      <w:r w:rsidRPr="003C1715">
        <w:rPr>
          <w:rFonts w:ascii="Tahoma" w:hAnsi="Tahoma" w:cs="Tahoma"/>
          <w:sz w:val="21"/>
          <w:szCs w:val="21"/>
          <w:u w:val="single"/>
          <w:lang w:eastAsia="hu-HU"/>
        </w:rPr>
        <w:t>Vidékfejlesztési</w:t>
      </w:r>
      <w:r w:rsidRPr="003C1715">
        <w:rPr>
          <w:rFonts w:ascii="Tahoma" w:eastAsia="Tahoma" w:hAnsi="Tahoma" w:cs="Tahoma"/>
          <w:sz w:val="21"/>
          <w:szCs w:val="21"/>
          <w:u w:val="single"/>
          <w:lang w:eastAsia="hu-HU"/>
        </w:rPr>
        <w:t xml:space="preserve"> </w:t>
      </w:r>
      <w:r w:rsidRPr="003C1715">
        <w:rPr>
          <w:rFonts w:ascii="Tahoma" w:hAnsi="Tahoma" w:cs="Tahoma"/>
          <w:sz w:val="21"/>
          <w:szCs w:val="21"/>
          <w:u w:val="single"/>
          <w:lang w:eastAsia="hu-HU"/>
        </w:rPr>
        <w:t>Minisztérium</w:t>
      </w:r>
      <w:r w:rsidRPr="003C1715">
        <w:rPr>
          <w:rFonts w:ascii="Tahoma" w:eastAsia="Tahoma" w:hAnsi="Tahoma" w:cs="Tahoma"/>
          <w:sz w:val="21"/>
          <w:szCs w:val="21"/>
          <w:u w:val="single"/>
          <w:lang w:eastAsia="hu-HU"/>
        </w:rPr>
        <w:t xml:space="preserve"> </w:t>
      </w:r>
    </w:p>
    <w:p w14:paraId="0FBC13CF"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Székhely:</w:t>
      </w:r>
      <w:r>
        <w:rPr>
          <w:rFonts w:ascii="Tahoma" w:eastAsia="Tahoma" w:hAnsi="Tahoma" w:cs="Tahoma"/>
          <w:sz w:val="21"/>
          <w:szCs w:val="21"/>
          <w:lang w:eastAsia="hu-HU"/>
        </w:rPr>
        <w:t xml:space="preserve"> </w:t>
      </w:r>
      <w:r>
        <w:rPr>
          <w:rFonts w:ascii="Tahoma" w:hAnsi="Tahoma" w:cs="Tahoma"/>
          <w:sz w:val="21"/>
          <w:szCs w:val="21"/>
          <w:lang w:eastAsia="hu-HU"/>
        </w:rPr>
        <w:t>1055</w:t>
      </w:r>
      <w:r>
        <w:rPr>
          <w:rFonts w:ascii="Tahoma" w:eastAsia="Tahoma" w:hAnsi="Tahoma" w:cs="Tahoma"/>
          <w:sz w:val="21"/>
          <w:szCs w:val="21"/>
          <w:lang w:eastAsia="hu-HU"/>
        </w:rPr>
        <w:t xml:space="preserve"> </w:t>
      </w:r>
      <w:r>
        <w:rPr>
          <w:rFonts w:ascii="Tahoma" w:hAnsi="Tahoma" w:cs="Tahoma"/>
          <w:sz w:val="21"/>
          <w:szCs w:val="21"/>
          <w:lang w:eastAsia="hu-HU"/>
        </w:rPr>
        <w:t>Budapest,</w:t>
      </w:r>
      <w:r>
        <w:rPr>
          <w:rFonts w:ascii="Tahoma" w:eastAsia="Tahoma" w:hAnsi="Tahoma" w:cs="Tahoma"/>
          <w:sz w:val="21"/>
          <w:szCs w:val="21"/>
          <w:lang w:eastAsia="hu-HU"/>
        </w:rPr>
        <w:t xml:space="preserve"> </w:t>
      </w:r>
      <w:r>
        <w:rPr>
          <w:rFonts w:ascii="Tahoma" w:hAnsi="Tahoma" w:cs="Tahoma"/>
          <w:sz w:val="21"/>
          <w:szCs w:val="21"/>
          <w:lang w:eastAsia="hu-HU"/>
        </w:rPr>
        <w:t>Kossuth</w:t>
      </w:r>
      <w:r>
        <w:rPr>
          <w:rFonts w:ascii="Tahoma" w:eastAsia="Tahoma" w:hAnsi="Tahoma" w:cs="Tahoma"/>
          <w:sz w:val="21"/>
          <w:szCs w:val="21"/>
          <w:lang w:eastAsia="hu-HU"/>
        </w:rPr>
        <w:t xml:space="preserve"> </w:t>
      </w:r>
      <w:r>
        <w:rPr>
          <w:rFonts w:ascii="Tahoma" w:hAnsi="Tahoma" w:cs="Tahoma"/>
          <w:sz w:val="21"/>
          <w:szCs w:val="21"/>
          <w:lang w:eastAsia="hu-HU"/>
        </w:rPr>
        <w:t>Lajos</w:t>
      </w:r>
      <w:r>
        <w:rPr>
          <w:rFonts w:ascii="Tahoma" w:eastAsia="Tahoma" w:hAnsi="Tahoma" w:cs="Tahoma"/>
          <w:sz w:val="21"/>
          <w:szCs w:val="21"/>
          <w:lang w:eastAsia="hu-HU"/>
        </w:rPr>
        <w:t xml:space="preserve"> </w:t>
      </w:r>
      <w:r>
        <w:rPr>
          <w:rFonts w:ascii="Tahoma" w:hAnsi="Tahoma" w:cs="Tahoma"/>
          <w:sz w:val="21"/>
          <w:szCs w:val="21"/>
          <w:lang w:eastAsia="hu-HU"/>
        </w:rPr>
        <w:t>tér</w:t>
      </w:r>
      <w:r>
        <w:rPr>
          <w:rFonts w:ascii="Tahoma" w:eastAsia="Tahoma" w:hAnsi="Tahoma" w:cs="Tahoma"/>
          <w:sz w:val="21"/>
          <w:szCs w:val="21"/>
          <w:lang w:eastAsia="hu-HU"/>
        </w:rPr>
        <w:t xml:space="preserve"> </w:t>
      </w:r>
      <w:r>
        <w:rPr>
          <w:rFonts w:ascii="Tahoma" w:hAnsi="Tahoma" w:cs="Tahoma"/>
          <w:sz w:val="21"/>
          <w:szCs w:val="21"/>
          <w:lang w:eastAsia="hu-HU"/>
        </w:rPr>
        <w:t>11.</w:t>
      </w:r>
    </w:p>
    <w:p w14:paraId="3D509A21"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Postai</w:t>
      </w:r>
      <w:r>
        <w:rPr>
          <w:rFonts w:ascii="Tahoma" w:eastAsia="Tahoma" w:hAnsi="Tahoma" w:cs="Tahoma"/>
          <w:sz w:val="21"/>
          <w:szCs w:val="21"/>
          <w:lang w:eastAsia="hu-HU"/>
        </w:rPr>
        <w:t xml:space="preserve"> </w:t>
      </w:r>
      <w:r>
        <w:rPr>
          <w:rFonts w:ascii="Tahoma" w:hAnsi="Tahoma" w:cs="Tahoma"/>
          <w:sz w:val="21"/>
          <w:szCs w:val="21"/>
          <w:lang w:eastAsia="hu-HU"/>
        </w:rPr>
        <w:t>cím:</w:t>
      </w:r>
      <w:r>
        <w:rPr>
          <w:rFonts w:ascii="Tahoma" w:eastAsia="Tahoma" w:hAnsi="Tahoma" w:cs="Tahoma"/>
          <w:sz w:val="21"/>
          <w:szCs w:val="21"/>
          <w:lang w:eastAsia="hu-HU"/>
        </w:rPr>
        <w:t xml:space="preserve"> </w:t>
      </w:r>
      <w:r>
        <w:rPr>
          <w:rFonts w:ascii="Tahoma" w:hAnsi="Tahoma" w:cs="Tahoma"/>
          <w:sz w:val="21"/>
          <w:szCs w:val="21"/>
          <w:lang w:eastAsia="hu-HU"/>
        </w:rPr>
        <w:t>1860</w:t>
      </w:r>
      <w:r>
        <w:rPr>
          <w:rFonts w:ascii="Tahoma" w:eastAsia="Tahoma" w:hAnsi="Tahoma" w:cs="Tahoma"/>
          <w:sz w:val="21"/>
          <w:szCs w:val="21"/>
          <w:lang w:eastAsia="hu-HU"/>
        </w:rPr>
        <w:t xml:space="preserve"> </w:t>
      </w:r>
      <w:r>
        <w:rPr>
          <w:rFonts w:ascii="Tahoma" w:hAnsi="Tahoma" w:cs="Tahoma"/>
          <w:sz w:val="21"/>
          <w:szCs w:val="21"/>
          <w:lang w:eastAsia="hu-HU"/>
        </w:rPr>
        <w:t>Budapest</w:t>
      </w:r>
    </w:p>
    <w:p w14:paraId="5835CB17"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Telefon:</w:t>
      </w:r>
      <w:r>
        <w:rPr>
          <w:rFonts w:ascii="Tahoma" w:eastAsia="Tahoma" w:hAnsi="Tahoma" w:cs="Tahoma"/>
          <w:sz w:val="21"/>
          <w:szCs w:val="21"/>
          <w:lang w:eastAsia="hu-HU"/>
        </w:rPr>
        <w:t xml:space="preserve"> </w:t>
      </w:r>
      <w:r>
        <w:rPr>
          <w:rFonts w:ascii="Tahoma" w:hAnsi="Tahoma" w:cs="Tahoma"/>
          <w:sz w:val="21"/>
          <w:szCs w:val="21"/>
          <w:lang w:eastAsia="hu-HU"/>
        </w:rPr>
        <w:t>06-1-795-2000</w:t>
      </w:r>
    </w:p>
    <w:p w14:paraId="22BD08CD" w14:textId="77777777" w:rsidR="000E550D" w:rsidRDefault="000E550D" w:rsidP="000E550D">
      <w:pPr>
        <w:spacing w:after="0" w:line="240" w:lineRule="auto"/>
        <w:ind w:left="567"/>
        <w:rPr>
          <w:rFonts w:ascii="Tahoma" w:eastAsia="Tahoma" w:hAnsi="Tahoma" w:cs="Tahoma"/>
          <w:sz w:val="21"/>
          <w:szCs w:val="21"/>
          <w:lang w:eastAsia="hu-HU"/>
        </w:rPr>
      </w:pPr>
      <w:r>
        <w:rPr>
          <w:rFonts w:ascii="Tahoma" w:hAnsi="Tahoma" w:cs="Tahoma"/>
          <w:sz w:val="21"/>
          <w:szCs w:val="21"/>
          <w:lang w:eastAsia="hu-HU"/>
        </w:rPr>
        <w:t>Telefax:</w:t>
      </w:r>
      <w:r>
        <w:rPr>
          <w:rFonts w:ascii="Tahoma" w:eastAsia="Tahoma" w:hAnsi="Tahoma" w:cs="Tahoma"/>
          <w:sz w:val="21"/>
          <w:szCs w:val="21"/>
          <w:lang w:eastAsia="hu-HU"/>
        </w:rPr>
        <w:t xml:space="preserve"> </w:t>
      </w:r>
      <w:r>
        <w:rPr>
          <w:rFonts w:ascii="Tahoma" w:hAnsi="Tahoma" w:cs="Tahoma"/>
          <w:sz w:val="21"/>
          <w:szCs w:val="21"/>
          <w:lang w:eastAsia="hu-HU"/>
        </w:rPr>
        <w:t>06-1-795-0200</w:t>
      </w:r>
      <w:r>
        <w:rPr>
          <w:rFonts w:ascii="Tahoma" w:eastAsia="Tahoma" w:hAnsi="Tahoma" w:cs="Tahoma"/>
          <w:sz w:val="21"/>
          <w:szCs w:val="21"/>
          <w:lang w:eastAsia="hu-HU"/>
        </w:rPr>
        <w:t xml:space="preserve"> </w:t>
      </w:r>
    </w:p>
    <w:p w14:paraId="490752F9" w14:textId="40CDDF66"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lastRenderedPageBreak/>
        <w:t>Honlap:</w:t>
      </w:r>
      <w:r>
        <w:rPr>
          <w:rFonts w:ascii="Tahoma" w:eastAsia="Tahoma" w:hAnsi="Tahoma" w:cs="Tahoma"/>
          <w:sz w:val="21"/>
          <w:szCs w:val="21"/>
          <w:lang w:eastAsia="hu-HU"/>
        </w:rPr>
        <w:t xml:space="preserve"> </w:t>
      </w:r>
      <w:hyperlink r:id="rId20" w:history="1">
        <w:r w:rsidR="00DF0BFE" w:rsidRPr="003E6052">
          <w:rPr>
            <w:rStyle w:val="Hiperhivatkozs"/>
            <w:rFonts w:ascii="Tahoma" w:hAnsi="Tahoma" w:cs="Tahoma"/>
            <w:sz w:val="21"/>
            <w:szCs w:val="21"/>
            <w:lang w:eastAsia="hu-HU"/>
          </w:rPr>
          <w:t>http://www.kormany.hu/hu/videkfejlesztesi-miniszterium/elerhetosegek</w:t>
        </w:r>
      </w:hyperlink>
      <w:r w:rsidR="00DF0BFE">
        <w:rPr>
          <w:rFonts w:ascii="Tahoma" w:hAnsi="Tahoma" w:cs="Tahoma"/>
          <w:sz w:val="21"/>
          <w:szCs w:val="21"/>
          <w:lang w:eastAsia="hu-HU"/>
        </w:rPr>
        <w:t xml:space="preserve"> </w:t>
      </w:r>
    </w:p>
    <w:p w14:paraId="5C50182C" w14:textId="136C3019" w:rsidR="000E550D" w:rsidRPr="00FC1C5B" w:rsidRDefault="000E550D" w:rsidP="000E550D">
      <w:pPr>
        <w:pStyle w:val="ListParagraph1"/>
        <w:spacing w:before="0" w:after="0"/>
        <w:ind w:left="0"/>
        <w:rPr>
          <w:rFonts w:ascii="Tahoma" w:hAnsi="Tahoma" w:cs="Tahoma"/>
          <w:sz w:val="21"/>
          <w:szCs w:val="21"/>
        </w:rPr>
      </w:pPr>
    </w:p>
    <w:p w14:paraId="159BEBAC" w14:textId="77777777" w:rsidR="00083BE0" w:rsidRPr="00C01286" w:rsidRDefault="00FC1C5B" w:rsidP="00DA0C7D">
      <w:pPr>
        <w:tabs>
          <w:tab w:val="left" w:pos="567"/>
        </w:tabs>
        <w:spacing w:before="60" w:after="60" w:line="240" w:lineRule="auto"/>
        <w:ind w:left="567"/>
        <w:rPr>
          <w:rFonts w:ascii="Tahoma" w:hAnsi="Tahoma" w:cs="Tahoma"/>
          <w:sz w:val="21"/>
          <w:szCs w:val="21"/>
        </w:rPr>
      </w:pPr>
      <w:r w:rsidRPr="00FC1C5B">
        <w:rPr>
          <w:rFonts w:ascii="Tahoma" w:hAnsi="Tahoma" w:cs="Tahoma"/>
          <w:sz w:val="21"/>
          <w:szCs w:val="21"/>
        </w:rPr>
        <w:t>A területileg illetékes bányakapitányságok elérhetősége a www.mbfh.hu internet-címen található.</w:t>
      </w:r>
    </w:p>
    <w:p w14:paraId="19ACDB10" w14:textId="77777777" w:rsidR="00D2506A" w:rsidRPr="00C01286" w:rsidRDefault="006504EA" w:rsidP="00C01286">
      <w:pPr>
        <w:pStyle w:val="Listaszerbekezds"/>
        <w:spacing w:before="60" w:after="60"/>
        <w:ind w:left="0"/>
        <w:contextualSpacing w:val="0"/>
        <w:rPr>
          <w:rStyle w:val="Kiemels21"/>
          <w:rFonts w:ascii="Tahoma" w:hAnsi="Tahoma" w:cs="Tahoma"/>
          <w:b w:val="0"/>
          <w:sz w:val="21"/>
          <w:szCs w:val="21"/>
          <w:highlight w:val="yellow"/>
          <w:shd w:val="clear" w:color="auto" w:fill="FFFFFF"/>
        </w:rPr>
      </w:pPr>
      <w:r w:rsidRPr="00C01286">
        <w:rPr>
          <w:rStyle w:val="Kiemels21"/>
          <w:rFonts w:ascii="Tahoma" w:hAnsi="Tahoma" w:cs="Tahoma"/>
          <w:sz w:val="21"/>
          <w:szCs w:val="21"/>
          <w:highlight w:val="yellow"/>
          <w:shd w:val="clear" w:color="auto" w:fill="FFFFFF"/>
        </w:rPr>
        <w:br w:type="page"/>
      </w:r>
    </w:p>
    <w:p w14:paraId="175CA36C" w14:textId="77777777" w:rsidR="004471B9" w:rsidRPr="00C01286" w:rsidRDefault="004471B9" w:rsidP="004471B9">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1"/>
          <w:szCs w:val="21"/>
        </w:rPr>
      </w:pPr>
      <w:r w:rsidRPr="00C01286">
        <w:rPr>
          <w:rFonts w:ascii="Tahoma" w:hAnsi="Tahoma" w:cs="Tahoma"/>
          <w:b/>
          <w:caps/>
          <w:sz w:val="21"/>
          <w:szCs w:val="21"/>
        </w:rPr>
        <w:lastRenderedPageBreak/>
        <w:t xml:space="preserve">3. </w:t>
      </w:r>
      <w:r w:rsidRPr="00C01286">
        <w:rPr>
          <w:rFonts w:ascii="Tahoma" w:hAnsi="Tahoma" w:cs="Tahoma"/>
          <w:b/>
          <w:sz w:val="21"/>
          <w:szCs w:val="21"/>
        </w:rPr>
        <w:t>KÖTET</w:t>
      </w:r>
    </w:p>
    <w:p w14:paraId="57F618F6" w14:textId="77777777" w:rsidR="004471B9" w:rsidRPr="00C01286" w:rsidRDefault="004471B9" w:rsidP="004471B9">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caps/>
          <w:sz w:val="21"/>
          <w:szCs w:val="21"/>
        </w:rPr>
      </w:pPr>
      <w:r w:rsidRPr="00C01286">
        <w:rPr>
          <w:rFonts w:ascii="Tahoma" w:hAnsi="Tahoma" w:cs="Tahoma"/>
          <w:b/>
          <w:sz w:val="21"/>
          <w:szCs w:val="21"/>
        </w:rPr>
        <w:t>SZERZŐDÉSTERVEZET</w:t>
      </w:r>
    </w:p>
    <w:p w14:paraId="4A7E6264" w14:textId="77777777" w:rsidR="00664CA7" w:rsidRDefault="00664CA7" w:rsidP="00664CA7">
      <w:pPr>
        <w:spacing w:line="360" w:lineRule="auto"/>
        <w:jc w:val="center"/>
        <w:rPr>
          <w:rFonts w:ascii="Tahoma" w:hAnsi="Tahoma" w:cs="Tahoma"/>
          <w:b/>
          <w:smallCaps/>
          <w:sz w:val="21"/>
          <w:szCs w:val="21"/>
        </w:rPr>
      </w:pPr>
      <w:r>
        <w:rPr>
          <w:rFonts w:ascii="Tahoma" w:hAnsi="Tahoma" w:cs="Tahoma"/>
          <w:b/>
          <w:smallCaps/>
          <w:sz w:val="21"/>
          <w:szCs w:val="21"/>
        </w:rPr>
        <w:t>Vállalkozási szerződés</w:t>
      </w:r>
    </w:p>
    <w:p w14:paraId="6D91630D" w14:textId="77777777" w:rsidR="00664CA7" w:rsidRDefault="00664CA7" w:rsidP="00664CA7">
      <w:pPr>
        <w:spacing w:line="360" w:lineRule="auto"/>
        <w:jc w:val="center"/>
        <w:rPr>
          <w:rFonts w:ascii="Tahoma" w:hAnsi="Tahoma" w:cs="Tahoma"/>
          <w:b/>
          <w:smallCaps/>
          <w:sz w:val="21"/>
          <w:szCs w:val="21"/>
        </w:rPr>
      </w:pPr>
      <w:r>
        <w:rPr>
          <w:rFonts w:ascii="Tahoma" w:hAnsi="Tahoma" w:cs="Tahoma"/>
          <w:b/>
          <w:smallCaps/>
          <w:sz w:val="21"/>
          <w:szCs w:val="21"/>
        </w:rPr>
        <w:t>(tervezet)</w:t>
      </w:r>
    </w:p>
    <w:p w14:paraId="7D91E9EC" w14:textId="77777777" w:rsidR="00664CA7" w:rsidRDefault="00664CA7" w:rsidP="00664CA7">
      <w:pPr>
        <w:spacing w:line="360" w:lineRule="auto"/>
        <w:jc w:val="center"/>
        <w:rPr>
          <w:rFonts w:ascii="Tahoma" w:hAnsi="Tahoma" w:cs="Tahoma"/>
          <w:b/>
          <w:smallCaps/>
          <w:sz w:val="21"/>
          <w:szCs w:val="21"/>
        </w:rPr>
      </w:pPr>
    </w:p>
    <w:p w14:paraId="61C7FAD8" w14:textId="77777777" w:rsidR="00664CA7" w:rsidRDefault="00664CA7" w:rsidP="00664CA7">
      <w:pPr>
        <w:spacing w:after="0" w:line="240" w:lineRule="auto"/>
        <w:jc w:val="both"/>
        <w:rPr>
          <w:rFonts w:ascii="Tahoma" w:hAnsi="Tahoma" w:cs="Tahoma"/>
          <w:sz w:val="21"/>
          <w:szCs w:val="21"/>
        </w:rPr>
      </w:pPr>
    </w:p>
    <w:p w14:paraId="4FEF10E7" w14:textId="301A6045" w:rsidR="00664CA7" w:rsidRDefault="00664CA7" w:rsidP="00664CA7">
      <w:pPr>
        <w:spacing w:after="0"/>
        <w:jc w:val="both"/>
        <w:rPr>
          <w:rFonts w:ascii="Tahoma" w:hAnsi="Tahoma" w:cs="Tahoma"/>
          <w:b/>
          <w:sz w:val="21"/>
          <w:szCs w:val="21"/>
        </w:rPr>
      </w:pPr>
      <w:r>
        <w:rPr>
          <w:rFonts w:ascii="Tahoma" w:hAnsi="Tahoma" w:cs="Tahoma"/>
          <w:sz w:val="21"/>
          <w:szCs w:val="21"/>
        </w:rPr>
        <w:t xml:space="preserve">mely létrejött egyrészről </w:t>
      </w:r>
      <w:r w:rsidR="00FE4DA1">
        <w:rPr>
          <w:rFonts w:ascii="Tahoma" w:hAnsi="Tahoma" w:cs="Tahoma"/>
          <w:sz w:val="21"/>
          <w:szCs w:val="21"/>
        </w:rPr>
        <w:t>a Győri Evangélikus Egyházközség</w:t>
      </w:r>
      <w:r>
        <w:rPr>
          <w:rFonts w:ascii="Tahoma" w:hAnsi="Tahoma" w:cs="Tahoma"/>
          <w:sz w:val="21"/>
          <w:szCs w:val="21"/>
        </w:rPr>
        <w:t xml:space="preserve"> (székhely:</w:t>
      </w:r>
      <w:r w:rsidR="00FE4DA1">
        <w:rPr>
          <w:rFonts w:ascii="Tahoma" w:hAnsi="Tahoma" w:cs="Tahoma"/>
          <w:sz w:val="21"/>
          <w:szCs w:val="21"/>
        </w:rPr>
        <w:t xml:space="preserve"> 9025 Győr 11., Petőfi tér 2.</w:t>
      </w:r>
      <w:r>
        <w:rPr>
          <w:rFonts w:ascii="Tahoma" w:hAnsi="Tahoma" w:cs="Tahoma"/>
          <w:sz w:val="21"/>
          <w:szCs w:val="21"/>
        </w:rPr>
        <w:t>, képviseli: …………………………</w:t>
      </w:r>
      <w:proofErr w:type="gramStart"/>
      <w:r>
        <w:rPr>
          <w:rFonts w:ascii="Tahoma" w:hAnsi="Tahoma" w:cs="Tahoma"/>
          <w:sz w:val="21"/>
          <w:szCs w:val="21"/>
        </w:rPr>
        <w:t>…….</w:t>
      </w:r>
      <w:proofErr w:type="gramEnd"/>
      <w:r>
        <w:rPr>
          <w:rFonts w:ascii="Tahoma" w:hAnsi="Tahoma" w:cs="Tahoma"/>
          <w:sz w:val="21"/>
          <w:szCs w:val="21"/>
        </w:rPr>
        <w:t>, adószám:</w:t>
      </w:r>
      <w:r w:rsidR="00FE4DA1">
        <w:rPr>
          <w:rFonts w:ascii="Tahoma" w:hAnsi="Tahoma" w:cs="Tahoma"/>
          <w:sz w:val="21"/>
          <w:szCs w:val="21"/>
        </w:rPr>
        <w:t xml:space="preserve"> 19884684-1-08</w:t>
      </w:r>
      <w:r>
        <w:rPr>
          <w:rFonts w:ascii="Tahoma" w:hAnsi="Tahoma" w:cs="Tahoma"/>
          <w:sz w:val="21"/>
          <w:szCs w:val="21"/>
        </w:rPr>
        <w:t xml:space="preserve">; bankszámlaszám: ……………………………………………. mint Megrendelő (a továbbiakban </w:t>
      </w:r>
      <w:r>
        <w:rPr>
          <w:rFonts w:ascii="Tahoma" w:hAnsi="Tahoma" w:cs="Tahoma"/>
          <w:b/>
          <w:sz w:val="21"/>
          <w:szCs w:val="21"/>
        </w:rPr>
        <w:t>Megrendelő)</w:t>
      </w:r>
    </w:p>
    <w:p w14:paraId="21683EFE" w14:textId="77777777" w:rsidR="00664CA7" w:rsidRDefault="00664CA7" w:rsidP="00664CA7">
      <w:pPr>
        <w:spacing w:after="0"/>
        <w:jc w:val="both"/>
        <w:rPr>
          <w:rFonts w:ascii="Tahoma" w:hAnsi="Tahoma" w:cs="Tahoma"/>
          <w:b/>
          <w:sz w:val="21"/>
          <w:szCs w:val="21"/>
        </w:rPr>
      </w:pPr>
    </w:p>
    <w:p w14:paraId="37455E48" w14:textId="77777777" w:rsidR="00664CA7" w:rsidRDefault="00664CA7" w:rsidP="00664CA7">
      <w:pPr>
        <w:spacing w:after="0"/>
        <w:jc w:val="both"/>
        <w:rPr>
          <w:rFonts w:ascii="Tahoma" w:hAnsi="Tahoma" w:cs="Tahoma"/>
          <w:sz w:val="21"/>
          <w:szCs w:val="21"/>
        </w:rPr>
      </w:pPr>
      <w:r>
        <w:rPr>
          <w:rFonts w:ascii="Tahoma" w:hAnsi="Tahoma" w:cs="Tahoma"/>
          <w:sz w:val="21"/>
          <w:szCs w:val="21"/>
        </w:rPr>
        <w:t>másrészről a ………………………………………………………………</w:t>
      </w:r>
      <w:proofErr w:type="gramStart"/>
      <w:r>
        <w:rPr>
          <w:rFonts w:ascii="Tahoma" w:hAnsi="Tahoma" w:cs="Tahoma"/>
          <w:sz w:val="21"/>
          <w:szCs w:val="21"/>
        </w:rPr>
        <w:t>…….</w:t>
      </w:r>
      <w:proofErr w:type="gramEnd"/>
      <w:r>
        <w:rPr>
          <w:rFonts w:ascii="Tahoma" w:hAnsi="Tahoma" w:cs="Tahoma"/>
          <w:sz w:val="21"/>
          <w:szCs w:val="21"/>
        </w:rPr>
        <w:t xml:space="preserve">. (székhely: …………………………………, </w:t>
      </w:r>
      <w:proofErr w:type="spellStart"/>
      <w:r>
        <w:rPr>
          <w:rFonts w:ascii="Tahoma" w:hAnsi="Tahoma" w:cs="Tahoma"/>
          <w:sz w:val="21"/>
          <w:szCs w:val="21"/>
        </w:rPr>
        <w:t>cgj</w:t>
      </w:r>
      <w:proofErr w:type="spellEnd"/>
      <w:r>
        <w:rPr>
          <w:rFonts w:ascii="Tahoma" w:hAnsi="Tahoma" w:cs="Tahoma"/>
          <w:sz w:val="21"/>
          <w:szCs w:val="21"/>
        </w:rPr>
        <w:t>: ………………………………………………, bankszámlaszám: ……………………………</w:t>
      </w:r>
      <w:proofErr w:type="gramStart"/>
      <w:r>
        <w:rPr>
          <w:rFonts w:ascii="Tahoma" w:hAnsi="Tahoma" w:cs="Tahoma"/>
          <w:sz w:val="21"/>
          <w:szCs w:val="21"/>
        </w:rPr>
        <w:t>…….</w:t>
      </w:r>
      <w:proofErr w:type="gramEnd"/>
      <w:r>
        <w:rPr>
          <w:rFonts w:ascii="Tahoma" w:hAnsi="Tahoma" w:cs="Tahoma"/>
          <w:sz w:val="21"/>
          <w:szCs w:val="21"/>
        </w:rPr>
        <w:t xml:space="preserve">, képviseli: …………………………………….., kivitelezői nyilvántartási azon.: ………………………………………….), mint Vállalkozó (továbbiakban: </w:t>
      </w:r>
      <w:r>
        <w:rPr>
          <w:rFonts w:ascii="Tahoma" w:hAnsi="Tahoma" w:cs="Tahoma"/>
          <w:b/>
          <w:sz w:val="21"/>
          <w:szCs w:val="21"/>
        </w:rPr>
        <w:t>Vállalkozó</w:t>
      </w:r>
      <w:r>
        <w:rPr>
          <w:rFonts w:ascii="Tahoma" w:hAnsi="Tahoma" w:cs="Tahoma"/>
          <w:sz w:val="21"/>
          <w:szCs w:val="21"/>
        </w:rPr>
        <w:t>) között az alulírott napon és feltételek mellett.</w:t>
      </w:r>
    </w:p>
    <w:p w14:paraId="7B3EB8FC" w14:textId="77777777" w:rsidR="00664CA7" w:rsidRDefault="00664CA7" w:rsidP="00664CA7">
      <w:pPr>
        <w:spacing w:after="0" w:line="360" w:lineRule="auto"/>
        <w:rPr>
          <w:rFonts w:ascii="Tahoma" w:hAnsi="Tahoma" w:cs="Tahoma"/>
          <w:sz w:val="21"/>
          <w:szCs w:val="21"/>
        </w:rPr>
      </w:pPr>
    </w:p>
    <w:p w14:paraId="304B8AAB" w14:textId="77777777" w:rsidR="00664CA7" w:rsidRDefault="00664CA7" w:rsidP="00664CA7">
      <w:pPr>
        <w:spacing w:after="0" w:line="360" w:lineRule="auto"/>
        <w:jc w:val="center"/>
        <w:rPr>
          <w:rFonts w:ascii="Tahoma" w:hAnsi="Tahoma" w:cs="Tahoma"/>
          <w:b/>
          <w:sz w:val="21"/>
          <w:szCs w:val="21"/>
        </w:rPr>
      </w:pPr>
      <w:r>
        <w:rPr>
          <w:rFonts w:ascii="Tahoma" w:hAnsi="Tahoma" w:cs="Tahoma"/>
          <w:b/>
          <w:sz w:val="21"/>
          <w:szCs w:val="21"/>
        </w:rPr>
        <w:t>Előzmények</w:t>
      </w:r>
    </w:p>
    <w:p w14:paraId="5D1383FB" w14:textId="77777777" w:rsidR="00664CA7" w:rsidRDefault="00664CA7" w:rsidP="00664CA7">
      <w:pPr>
        <w:spacing w:after="0" w:line="360" w:lineRule="auto"/>
        <w:jc w:val="center"/>
        <w:rPr>
          <w:rFonts w:ascii="Tahoma" w:hAnsi="Tahoma" w:cs="Tahoma"/>
          <w:b/>
          <w:sz w:val="21"/>
          <w:szCs w:val="21"/>
        </w:rPr>
      </w:pPr>
    </w:p>
    <w:p w14:paraId="50BB276C" w14:textId="77777777" w:rsidR="00664CA7" w:rsidRDefault="00664CA7" w:rsidP="00664CA7">
      <w:pPr>
        <w:spacing w:line="360" w:lineRule="auto"/>
        <w:jc w:val="both"/>
        <w:rPr>
          <w:rFonts w:ascii="Tahoma" w:hAnsi="Tahoma" w:cs="Tahoma"/>
          <w:b/>
          <w:bCs/>
          <w:sz w:val="21"/>
          <w:szCs w:val="21"/>
        </w:rPr>
      </w:pPr>
      <w:r>
        <w:rPr>
          <w:rFonts w:ascii="Tahoma" w:hAnsi="Tahoma" w:cs="Tahoma"/>
          <w:sz w:val="21"/>
          <w:szCs w:val="21"/>
        </w:rPr>
        <w:t xml:space="preserve">Megrendelő a közbeszerzésekről szóló 2015. évi CXLIII. tv. (továbbiakban: Kbt.) III. része alapján nemzeti eljárásrend szerinti hirdetmény nélküli nyílt közbeszerzési eljárást (Kbt. 115. § (1) bekezdés szerinti eljárás) folytatott le </w:t>
      </w:r>
      <w:r>
        <w:rPr>
          <w:rFonts w:ascii="Tahoma" w:hAnsi="Tahoma" w:cs="Tahoma"/>
          <w:b/>
          <w:sz w:val="21"/>
          <w:szCs w:val="21"/>
        </w:rPr>
        <w:t>„</w:t>
      </w:r>
      <w:proofErr w:type="spellStart"/>
      <w:r>
        <w:rPr>
          <w:rFonts w:ascii="Tahoma" w:hAnsi="Tahoma" w:cs="Tahoma"/>
          <w:b/>
          <w:sz w:val="21"/>
          <w:szCs w:val="21"/>
        </w:rPr>
        <w:t>Insula</w:t>
      </w:r>
      <w:proofErr w:type="spellEnd"/>
      <w:r>
        <w:rPr>
          <w:rFonts w:ascii="Tahoma" w:hAnsi="Tahoma" w:cs="Tahoma"/>
          <w:b/>
          <w:sz w:val="21"/>
          <w:szCs w:val="21"/>
        </w:rPr>
        <w:t xml:space="preserve"> </w:t>
      </w:r>
      <w:proofErr w:type="spellStart"/>
      <w:r>
        <w:rPr>
          <w:rFonts w:ascii="Tahoma" w:hAnsi="Tahoma" w:cs="Tahoma"/>
          <w:b/>
          <w:sz w:val="21"/>
          <w:szCs w:val="21"/>
        </w:rPr>
        <w:t>Lutherana</w:t>
      </w:r>
      <w:proofErr w:type="spellEnd"/>
      <w:r>
        <w:rPr>
          <w:rFonts w:ascii="Tahoma" w:hAnsi="Tahoma" w:cs="Tahoma"/>
          <w:b/>
          <w:sz w:val="21"/>
          <w:szCs w:val="21"/>
        </w:rPr>
        <w:t xml:space="preserve"> épületegyüttes Szeretetház épület felújítása- II. ütem” </w:t>
      </w:r>
      <w:r>
        <w:rPr>
          <w:rFonts w:ascii="Tahoma" w:hAnsi="Tahoma" w:cs="Tahoma"/>
          <w:sz w:val="21"/>
          <w:szCs w:val="21"/>
        </w:rPr>
        <w:t xml:space="preserve">elnevezéssel. </w:t>
      </w:r>
    </w:p>
    <w:p w14:paraId="36E44203" w14:textId="77777777" w:rsidR="00664CA7" w:rsidRDefault="00664CA7" w:rsidP="00664CA7">
      <w:pPr>
        <w:spacing w:after="0" w:line="360" w:lineRule="auto"/>
        <w:jc w:val="both"/>
        <w:rPr>
          <w:rFonts w:ascii="Tahoma" w:hAnsi="Tahoma" w:cs="Tahoma"/>
          <w:sz w:val="21"/>
          <w:szCs w:val="21"/>
        </w:rPr>
      </w:pPr>
      <w:r>
        <w:rPr>
          <w:rFonts w:ascii="Tahoma" w:hAnsi="Tahoma" w:cs="Tahoma"/>
          <w:sz w:val="21"/>
          <w:szCs w:val="21"/>
        </w:rPr>
        <w:t>Az eljárás során nem lehetett részajánlatot tenni, jelen szerződés a felhívásban meghatározott teljes tárgyra és mennyiségre vonatkozik.</w:t>
      </w:r>
    </w:p>
    <w:p w14:paraId="6DC53684" w14:textId="77777777" w:rsidR="00664CA7" w:rsidRDefault="00664CA7" w:rsidP="00664CA7">
      <w:pPr>
        <w:spacing w:after="0" w:line="360" w:lineRule="auto"/>
        <w:jc w:val="both"/>
        <w:rPr>
          <w:rFonts w:ascii="Tahoma" w:hAnsi="Tahoma" w:cs="Tahoma"/>
          <w:sz w:val="21"/>
          <w:szCs w:val="21"/>
        </w:rPr>
      </w:pPr>
      <w:r>
        <w:rPr>
          <w:rFonts w:ascii="Tahoma" w:hAnsi="Tahoma" w:cs="Tahoma"/>
          <w:sz w:val="21"/>
          <w:szCs w:val="21"/>
        </w:rPr>
        <w:t>Az eljárás nyertese a fenti Vállalkozó lett, akivel Megrendelő – a Kbt. rendelkezéseinek megfelelően - az alábbi szerződést köti.</w:t>
      </w:r>
    </w:p>
    <w:p w14:paraId="41C96675" w14:textId="77777777" w:rsidR="00664CA7" w:rsidRDefault="00664CA7" w:rsidP="00664CA7">
      <w:pPr>
        <w:spacing w:after="0" w:line="360" w:lineRule="auto"/>
        <w:jc w:val="both"/>
        <w:rPr>
          <w:rFonts w:ascii="Tahoma" w:hAnsi="Tahoma" w:cs="Tahoma"/>
          <w:sz w:val="21"/>
          <w:szCs w:val="21"/>
        </w:rPr>
      </w:pPr>
      <w:r>
        <w:rPr>
          <w:rFonts w:ascii="Tahoma" w:hAnsi="Tahoma" w:cs="Tahoma"/>
          <w:sz w:val="21"/>
          <w:szCs w:val="21"/>
        </w:rPr>
        <w:t>Felek rögzítik, hogy a Megrendelő a Polgári Törvénykönyvről szóló 2013. évi V. törvény (továbbiakban: Ptk.) 8:1. § (1) bekezdés 7.) pontja alapján szerződő hatóságnak minősül.</w:t>
      </w:r>
    </w:p>
    <w:p w14:paraId="666C5DC2" w14:textId="77777777" w:rsidR="00664CA7" w:rsidRDefault="00664CA7" w:rsidP="00664CA7">
      <w:pPr>
        <w:spacing w:after="0" w:line="360" w:lineRule="auto"/>
        <w:ind w:left="360"/>
        <w:jc w:val="center"/>
        <w:rPr>
          <w:rFonts w:ascii="Tahoma" w:hAnsi="Tahoma" w:cs="Tahoma"/>
          <w:b/>
          <w:sz w:val="21"/>
          <w:szCs w:val="21"/>
        </w:rPr>
      </w:pPr>
    </w:p>
    <w:p w14:paraId="6655D1B6" w14:textId="77777777" w:rsidR="00664CA7" w:rsidRDefault="00664CA7" w:rsidP="00664CA7">
      <w:pPr>
        <w:spacing w:after="0" w:line="360" w:lineRule="auto"/>
        <w:ind w:left="360"/>
        <w:jc w:val="center"/>
        <w:rPr>
          <w:rFonts w:ascii="Tahoma" w:hAnsi="Tahoma" w:cs="Tahoma"/>
          <w:b/>
          <w:sz w:val="21"/>
          <w:szCs w:val="21"/>
        </w:rPr>
      </w:pPr>
    </w:p>
    <w:p w14:paraId="055B2516" w14:textId="77777777" w:rsidR="00664CA7" w:rsidRDefault="00664CA7" w:rsidP="00664CA7">
      <w:pPr>
        <w:spacing w:after="0" w:line="360" w:lineRule="auto"/>
        <w:ind w:left="360"/>
        <w:jc w:val="center"/>
        <w:rPr>
          <w:rFonts w:ascii="Tahoma" w:hAnsi="Tahoma" w:cs="Tahoma"/>
          <w:b/>
          <w:sz w:val="21"/>
          <w:szCs w:val="21"/>
        </w:rPr>
      </w:pPr>
      <w:r>
        <w:rPr>
          <w:rFonts w:ascii="Tahoma" w:hAnsi="Tahoma" w:cs="Tahoma"/>
          <w:b/>
          <w:sz w:val="21"/>
          <w:szCs w:val="21"/>
        </w:rPr>
        <w:t>1. A szerződés tárgya</w:t>
      </w:r>
    </w:p>
    <w:p w14:paraId="14AA7B09" w14:textId="77777777" w:rsidR="00664CA7" w:rsidRDefault="00664CA7" w:rsidP="00664CA7">
      <w:pPr>
        <w:spacing w:after="0" w:line="360" w:lineRule="auto"/>
        <w:ind w:left="360"/>
        <w:jc w:val="center"/>
        <w:rPr>
          <w:rFonts w:ascii="Tahoma" w:hAnsi="Tahoma" w:cs="Tahoma"/>
          <w:b/>
          <w:sz w:val="21"/>
          <w:szCs w:val="21"/>
        </w:rPr>
      </w:pPr>
    </w:p>
    <w:p w14:paraId="6B3ECB07" w14:textId="77777777" w:rsidR="00664CA7" w:rsidRDefault="00664CA7" w:rsidP="00664CA7">
      <w:pPr>
        <w:numPr>
          <w:ilvl w:val="0"/>
          <w:numId w:val="24"/>
        </w:numPr>
        <w:spacing w:after="0" w:line="360" w:lineRule="auto"/>
        <w:ind w:left="0"/>
        <w:jc w:val="both"/>
        <w:rPr>
          <w:rFonts w:ascii="Tahoma" w:hAnsi="Tahoma" w:cs="Tahoma"/>
          <w:sz w:val="21"/>
          <w:szCs w:val="21"/>
        </w:rPr>
      </w:pPr>
      <w:r>
        <w:rPr>
          <w:rFonts w:ascii="Tahoma" w:hAnsi="Tahoma" w:cs="Tahoma"/>
          <w:sz w:val="21"/>
          <w:szCs w:val="21"/>
        </w:rPr>
        <w:t xml:space="preserve">Megrendelő megrendeli, Vállalkozó pedig elvállalja a fent megjelölt közbeszerzési eljárás </w:t>
      </w:r>
      <w:proofErr w:type="spellStart"/>
      <w:r>
        <w:rPr>
          <w:rFonts w:ascii="Tahoma" w:hAnsi="Tahoma" w:cs="Tahoma"/>
          <w:sz w:val="21"/>
          <w:szCs w:val="21"/>
        </w:rPr>
        <w:t>iratanyagában</w:t>
      </w:r>
      <w:proofErr w:type="spellEnd"/>
      <w:r>
        <w:rPr>
          <w:rFonts w:ascii="Tahoma" w:hAnsi="Tahoma" w:cs="Tahoma"/>
          <w:sz w:val="21"/>
          <w:szCs w:val="21"/>
        </w:rPr>
        <w:t xml:space="preserve"> (különösen közbeszerzési műszaki leírásban és tervekben) meghatározott kivitelezési feladatok ellátását eredményfelelősséggel a kapcsolódó, a műszaki leírásban meghatározott egyéb feladatokkal együtt. </w:t>
      </w:r>
    </w:p>
    <w:p w14:paraId="62FFC5AD" w14:textId="77777777" w:rsidR="00664CA7" w:rsidRDefault="00664CA7" w:rsidP="00664CA7">
      <w:pPr>
        <w:spacing w:after="0" w:line="360" w:lineRule="auto"/>
        <w:ind w:hanging="284"/>
        <w:jc w:val="both"/>
        <w:rPr>
          <w:rFonts w:ascii="Tahoma" w:hAnsi="Tahoma" w:cs="Tahoma"/>
          <w:sz w:val="21"/>
          <w:szCs w:val="21"/>
        </w:rPr>
      </w:pPr>
      <w:r>
        <w:rPr>
          <w:rFonts w:ascii="Tahoma" w:hAnsi="Tahoma" w:cs="Tahoma"/>
          <w:sz w:val="21"/>
          <w:szCs w:val="21"/>
        </w:rPr>
        <w:lastRenderedPageBreak/>
        <w:t>2. A teljesítés helye és hrsz-a:</w:t>
      </w:r>
      <w:r>
        <w:rPr>
          <w:rFonts w:ascii="Tahoma" w:hAnsi="Tahoma" w:cs="Tahoma"/>
          <w:bCs/>
          <w:sz w:val="21"/>
          <w:szCs w:val="21"/>
        </w:rPr>
        <w:t xml:space="preserve"> Győr, Petőfi tér - </w:t>
      </w:r>
      <w:proofErr w:type="spellStart"/>
      <w:r>
        <w:rPr>
          <w:rFonts w:ascii="Tahoma" w:hAnsi="Tahoma" w:cs="Tahoma"/>
          <w:bCs/>
          <w:sz w:val="21"/>
          <w:szCs w:val="21"/>
        </w:rPr>
        <w:t>Rát</w:t>
      </w:r>
      <w:proofErr w:type="spellEnd"/>
      <w:r>
        <w:rPr>
          <w:rFonts w:ascii="Tahoma" w:hAnsi="Tahoma" w:cs="Tahoma"/>
          <w:bCs/>
          <w:sz w:val="21"/>
          <w:szCs w:val="21"/>
        </w:rPr>
        <w:t xml:space="preserve"> M. tér - Péterfy S. u., az ún. </w:t>
      </w:r>
      <w:proofErr w:type="spellStart"/>
      <w:r>
        <w:rPr>
          <w:rFonts w:ascii="Tahoma" w:hAnsi="Tahoma" w:cs="Tahoma"/>
          <w:bCs/>
          <w:sz w:val="21"/>
          <w:szCs w:val="21"/>
        </w:rPr>
        <w:t>Insula</w:t>
      </w:r>
      <w:proofErr w:type="spellEnd"/>
      <w:r>
        <w:rPr>
          <w:rFonts w:ascii="Tahoma" w:hAnsi="Tahoma" w:cs="Tahoma"/>
          <w:bCs/>
          <w:sz w:val="21"/>
          <w:szCs w:val="21"/>
        </w:rPr>
        <w:t xml:space="preserve"> </w:t>
      </w:r>
      <w:proofErr w:type="spellStart"/>
      <w:r>
        <w:rPr>
          <w:rFonts w:ascii="Tahoma" w:hAnsi="Tahoma" w:cs="Tahoma"/>
          <w:bCs/>
          <w:sz w:val="21"/>
          <w:szCs w:val="21"/>
        </w:rPr>
        <w:t>Lutherana</w:t>
      </w:r>
      <w:proofErr w:type="spellEnd"/>
      <w:r>
        <w:rPr>
          <w:rFonts w:ascii="Tahoma" w:hAnsi="Tahoma" w:cs="Tahoma"/>
          <w:bCs/>
          <w:sz w:val="21"/>
          <w:szCs w:val="21"/>
        </w:rPr>
        <w:t xml:space="preserve"> épületegyüttes</w:t>
      </w:r>
      <w:r>
        <w:rPr>
          <w:rFonts w:ascii="Tahoma" w:hAnsi="Tahoma" w:cs="Tahoma"/>
          <w:sz w:val="21"/>
          <w:szCs w:val="21"/>
        </w:rPr>
        <w:t>, helyrajzi szám: 7499</w:t>
      </w:r>
    </w:p>
    <w:p w14:paraId="094F5AB0" w14:textId="77777777" w:rsidR="00664CA7" w:rsidRDefault="00664CA7" w:rsidP="00664CA7">
      <w:pPr>
        <w:spacing w:after="0" w:line="360" w:lineRule="auto"/>
        <w:jc w:val="both"/>
        <w:rPr>
          <w:rFonts w:ascii="Tahoma" w:hAnsi="Tahoma" w:cs="Tahoma"/>
          <w:sz w:val="21"/>
          <w:szCs w:val="21"/>
        </w:rPr>
      </w:pPr>
      <w:r>
        <w:rPr>
          <w:rFonts w:ascii="Tahoma" w:hAnsi="Tahoma" w:cs="Tahoma"/>
          <w:sz w:val="21"/>
          <w:szCs w:val="21"/>
        </w:rPr>
        <w:t>Megrendelő rögzíti, hogy a tárgyi épületet érintő munka a vonatkozó helyi (települési) önkormányzati rendelet értelmében településképi bejelentés köteles, melyet Megrendelő teljesített.</w:t>
      </w:r>
    </w:p>
    <w:p w14:paraId="4456C770" w14:textId="77777777" w:rsidR="00664CA7" w:rsidRDefault="00664CA7" w:rsidP="00664CA7">
      <w:pPr>
        <w:pStyle w:val="NormlWeb"/>
        <w:numPr>
          <w:ilvl w:val="0"/>
          <w:numId w:val="25"/>
        </w:numPr>
        <w:spacing w:before="0" w:beforeAutospacing="0" w:after="0" w:afterAutospacing="0" w:line="360" w:lineRule="auto"/>
        <w:ind w:left="0" w:hanging="284"/>
        <w:jc w:val="both"/>
        <w:rPr>
          <w:rFonts w:ascii="Tahoma" w:eastAsia="Calibri" w:hAnsi="Tahoma" w:cs="Tahoma"/>
          <w:sz w:val="21"/>
          <w:szCs w:val="21"/>
        </w:rPr>
      </w:pPr>
      <w:r>
        <w:rPr>
          <w:rFonts w:ascii="Tahoma" w:eastAsia="Calibri" w:hAnsi="Tahoma" w:cs="Tahoma"/>
          <w:sz w:val="21"/>
          <w:szCs w:val="21"/>
        </w:rPr>
        <w:t>Az ellátandó feladatok leírását a közbeszerzési műszaki leírás tartalmazza.</w:t>
      </w:r>
    </w:p>
    <w:p w14:paraId="502DE1B0" w14:textId="77777777" w:rsidR="00664CA7" w:rsidRDefault="00664CA7" w:rsidP="00664CA7">
      <w:pPr>
        <w:pStyle w:val="NormlWeb"/>
        <w:spacing w:before="0" w:beforeAutospacing="0" w:after="0" w:afterAutospacing="0" w:line="360" w:lineRule="auto"/>
        <w:ind w:hanging="284"/>
        <w:jc w:val="both"/>
        <w:rPr>
          <w:rFonts w:ascii="Tahoma" w:eastAsia="Calibri" w:hAnsi="Tahoma" w:cs="Tahoma"/>
          <w:sz w:val="21"/>
          <w:szCs w:val="21"/>
        </w:rPr>
      </w:pPr>
      <w:r>
        <w:rPr>
          <w:rFonts w:ascii="Tahoma" w:eastAsia="Calibri" w:hAnsi="Tahoma" w:cs="Tahoma"/>
          <w:sz w:val="21"/>
          <w:szCs w:val="21"/>
        </w:rPr>
        <w:t xml:space="preserve">4. Vállalkozó feladata a kivitelezés körében a közbeszerzési műszaki leírás, az </w:t>
      </w:r>
      <w:proofErr w:type="spellStart"/>
      <w:r>
        <w:rPr>
          <w:rFonts w:ascii="Tahoma" w:eastAsia="Calibri" w:hAnsi="Tahoma" w:cs="Tahoma"/>
          <w:sz w:val="21"/>
          <w:szCs w:val="21"/>
        </w:rPr>
        <w:t>árazatlan</w:t>
      </w:r>
      <w:proofErr w:type="spellEnd"/>
      <w:r>
        <w:rPr>
          <w:rFonts w:ascii="Tahoma" w:eastAsia="Calibri" w:hAnsi="Tahoma" w:cs="Tahoma"/>
          <w:sz w:val="21"/>
          <w:szCs w:val="21"/>
        </w:rPr>
        <w:t xml:space="preserve"> költségvetés, a hatályos jogszabályok alapján, a szabványoknak és szakmai szokványoknak megfelelően a munkálatok teljes körű megvalósítása annak érdekében, hogy tárgyi munka alapján létrejövő eredmény (épület felújítás) rendeltetésszerű használatra alkalmas, továbbá a műszaki leírásban meghatározottak szerinti műszaki adatoknak megfelelő legyen. </w:t>
      </w:r>
      <w:r w:rsidRPr="00D22978">
        <w:rPr>
          <w:rFonts w:ascii="Tahoma" w:eastAsia="Calibri" w:hAnsi="Tahoma" w:cs="Tahoma"/>
          <w:sz w:val="21"/>
          <w:szCs w:val="21"/>
        </w:rPr>
        <w:t>A vállalkozó feladata a használatba vételi engedélyezési eljáráshoz szükséges dokumentumok hiba és hiánymentes átadása megrendelő részére. Az eljárást a megrendelő indítja ezen papírok alapján.</w:t>
      </w:r>
    </w:p>
    <w:p w14:paraId="0B37FA27" w14:textId="77777777" w:rsidR="00664CA7" w:rsidRDefault="00664CA7" w:rsidP="00664CA7">
      <w:pPr>
        <w:pStyle w:val="NormlWeb"/>
        <w:spacing w:before="0" w:beforeAutospacing="0" w:after="0" w:afterAutospacing="0" w:line="360" w:lineRule="auto"/>
        <w:ind w:hanging="284"/>
        <w:jc w:val="both"/>
        <w:rPr>
          <w:rFonts w:ascii="Tahoma" w:eastAsia="Calibri" w:hAnsi="Tahoma" w:cs="Tahoma"/>
          <w:sz w:val="21"/>
          <w:szCs w:val="21"/>
        </w:rPr>
      </w:pPr>
      <w:r>
        <w:rPr>
          <w:rFonts w:ascii="Tahoma" w:eastAsia="Calibri" w:hAnsi="Tahoma" w:cs="Tahoma"/>
          <w:sz w:val="21"/>
          <w:szCs w:val="21"/>
        </w:rPr>
        <w:t>5. Vállalkozó a munkát hiány- és hibamentesen, határidőre köteles elvégezni. Vállalkozó a munkavégzés során csak a vonatkozó jogszabályoknak megfelelő teljesítménynyilatkozatokkal rendelkező, hiány- és hibamentes, a jogszabályoknak, szabványoknak mindenben megfelelő anyagokat, berendezéseket, szerkezeteket használhat fel. A hiány- és hibamentes munkálatokon Megrendelő a jogszabályoknak, szakmai szokásoknak, szabványoknak is megfelelő, hiány- és hibamentességet érti. A beépített anyagok hiány- és hibamentessége alatt az adott hibamentes termékre vonatkozó gyártói előírásnak való megfelelőséget értik a felek.</w:t>
      </w:r>
    </w:p>
    <w:p w14:paraId="7D845C24" w14:textId="77777777" w:rsidR="00664CA7" w:rsidRDefault="00664CA7" w:rsidP="00664CA7">
      <w:pPr>
        <w:pStyle w:val="NormlWeb"/>
        <w:spacing w:before="0" w:beforeAutospacing="0" w:after="0" w:afterAutospacing="0" w:line="360" w:lineRule="auto"/>
        <w:ind w:hanging="284"/>
        <w:jc w:val="both"/>
        <w:rPr>
          <w:rFonts w:ascii="Tahoma" w:eastAsia="Calibri" w:hAnsi="Tahoma" w:cs="Tahoma"/>
          <w:sz w:val="21"/>
          <w:szCs w:val="21"/>
        </w:rPr>
      </w:pPr>
      <w:r>
        <w:rPr>
          <w:rFonts w:ascii="Tahoma" w:eastAsia="Calibri" w:hAnsi="Tahoma" w:cs="Tahoma"/>
          <w:sz w:val="21"/>
          <w:szCs w:val="21"/>
        </w:rPr>
        <w:t>6. A beépített anyagok, berendezések, szerkezetek minőségét igazoló dokumentumokat (különösen: teljesítménynyilatkozatok) a Vállalkozó az építési tevékenység során a Megrendelő képviselőjének köteles bemutatni és az átadás-átvételi eljárás során átadni.</w:t>
      </w:r>
    </w:p>
    <w:p w14:paraId="59CFD733" w14:textId="77777777" w:rsidR="00664CA7" w:rsidRDefault="00664CA7" w:rsidP="00664CA7">
      <w:pPr>
        <w:pStyle w:val="NormlWeb"/>
        <w:numPr>
          <w:ilvl w:val="0"/>
          <w:numId w:val="26"/>
        </w:numPr>
        <w:spacing w:before="0" w:beforeAutospacing="0" w:after="0" w:afterAutospacing="0" w:line="360" w:lineRule="auto"/>
        <w:ind w:left="0" w:hanging="284"/>
        <w:jc w:val="both"/>
        <w:rPr>
          <w:rFonts w:ascii="Tahoma" w:eastAsia="Calibri" w:hAnsi="Tahoma" w:cs="Tahoma"/>
          <w:sz w:val="21"/>
          <w:szCs w:val="21"/>
        </w:rPr>
      </w:pPr>
      <w:r>
        <w:rPr>
          <w:rFonts w:ascii="Tahoma" w:eastAsia="Calibri" w:hAnsi="Tahoma" w:cs="Tahoma"/>
          <w:sz w:val="21"/>
          <w:szCs w:val="21"/>
        </w:rPr>
        <w:t xml:space="preserve">Vállalkozó jogosult alvállalkozó(k) (Ptk. szerint: közreműködő(k)) igénybevételére. Az alvállalkozó igénybevételénél a Kbt. és a jelen szerződés megkötéséhez vezető közbeszerzési eljárás rendelkezései </w:t>
      </w:r>
      <w:proofErr w:type="spellStart"/>
      <w:r>
        <w:rPr>
          <w:rFonts w:ascii="Tahoma" w:eastAsia="Calibri" w:hAnsi="Tahoma" w:cs="Tahoma"/>
          <w:sz w:val="21"/>
          <w:szCs w:val="21"/>
        </w:rPr>
        <w:t>irányadóak</w:t>
      </w:r>
      <w:proofErr w:type="spellEnd"/>
      <w:r>
        <w:rPr>
          <w:rFonts w:ascii="Tahoma" w:eastAsia="Calibri" w:hAnsi="Tahoma" w:cs="Tahoma"/>
          <w:sz w:val="21"/>
          <w:szCs w:val="21"/>
        </w:rPr>
        <w:t xml:space="preserve">. Az alvállalkozókkal kötött szerződésekre a Kbt. továbbá </w:t>
      </w:r>
      <w:r>
        <w:rPr>
          <w:rFonts w:ascii="Tahoma" w:hAnsi="Tahoma" w:cs="Tahoma"/>
          <w:sz w:val="21"/>
          <w:szCs w:val="21"/>
        </w:rPr>
        <w:t>az építési beruházások, valamint az építési beruházásokhoz kapcsolódó tervezői és mérnöki szolgáltatások közbeszerzésének részletes szabályairól szóló 322/2015. (X.30.) Korm. rendelet</w:t>
      </w:r>
      <w:r>
        <w:rPr>
          <w:rFonts w:ascii="Tahoma" w:eastAsia="Calibri" w:hAnsi="Tahoma" w:cs="Tahoma"/>
          <w:sz w:val="21"/>
          <w:szCs w:val="21"/>
        </w:rPr>
        <w:t xml:space="preserve"> (továbbiakban: Korm. rendelet) szabályai értelemszerűen </w:t>
      </w:r>
      <w:proofErr w:type="spellStart"/>
      <w:r>
        <w:rPr>
          <w:rFonts w:ascii="Tahoma" w:eastAsia="Calibri" w:hAnsi="Tahoma" w:cs="Tahoma"/>
          <w:sz w:val="21"/>
          <w:szCs w:val="21"/>
        </w:rPr>
        <w:t>irányadóak</w:t>
      </w:r>
      <w:proofErr w:type="spellEnd"/>
      <w:r>
        <w:rPr>
          <w:rFonts w:ascii="Tahoma" w:eastAsia="Calibri" w:hAnsi="Tahoma" w:cs="Tahoma"/>
          <w:sz w:val="21"/>
          <w:szCs w:val="21"/>
        </w:rPr>
        <w:t xml:space="preserve">. </w:t>
      </w:r>
    </w:p>
    <w:p w14:paraId="157F9EC4" w14:textId="77777777" w:rsidR="00664CA7" w:rsidRDefault="00664CA7" w:rsidP="00664CA7">
      <w:pPr>
        <w:pStyle w:val="NormlWeb"/>
        <w:numPr>
          <w:ilvl w:val="0"/>
          <w:numId w:val="26"/>
        </w:numPr>
        <w:spacing w:before="0" w:beforeAutospacing="0" w:after="0" w:afterAutospacing="0" w:line="360" w:lineRule="auto"/>
        <w:ind w:left="0" w:hanging="284"/>
        <w:jc w:val="both"/>
        <w:rPr>
          <w:rFonts w:ascii="Tahoma" w:eastAsia="Calibri" w:hAnsi="Tahoma" w:cs="Tahoma"/>
          <w:sz w:val="21"/>
          <w:szCs w:val="21"/>
        </w:rPr>
      </w:pPr>
      <w:r>
        <w:rPr>
          <w:rFonts w:ascii="Tahoma" w:eastAsia="Calibri" w:hAnsi="Tahoma" w:cs="Tahoma"/>
          <w:sz w:val="21"/>
          <w:szCs w:val="21"/>
        </w:rPr>
        <w:t xml:space="preserve">A Vállalkozó az igénybe vett alvállalkozóért (közreműködőért) úgy felel, mintha az alvállalkozói (közreműködői) által végzett munkákat saját maga végezte volna el. A </w:t>
      </w:r>
      <w:proofErr w:type="spellStart"/>
      <w:r>
        <w:rPr>
          <w:rFonts w:ascii="Tahoma" w:eastAsia="Calibri" w:hAnsi="Tahoma" w:cs="Tahoma"/>
          <w:sz w:val="21"/>
          <w:szCs w:val="21"/>
        </w:rPr>
        <w:t>jogosulatlanul</w:t>
      </w:r>
      <w:proofErr w:type="spellEnd"/>
      <w:r>
        <w:rPr>
          <w:rFonts w:ascii="Tahoma" w:eastAsia="Calibri" w:hAnsi="Tahoma" w:cs="Tahoma"/>
          <w:sz w:val="21"/>
          <w:szCs w:val="21"/>
        </w:rPr>
        <w:t xml:space="preserve"> igénybe vett alvállalkozók vonatkozásában azon hátrányos következményekért is felel, ami ezen alvállalkozók (közreműködők) igénybevétele nélkül nem következtek volna be.</w:t>
      </w:r>
    </w:p>
    <w:p w14:paraId="5BFA7382" w14:textId="77777777" w:rsidR="00664CA7" w:rsidRDefault="00664CA7" w:rsidP="00664CA7">
      <w:pPr>
        <w:pStyle w:val="NormlWeb"/>
        <w:numPr>
          <w:ilvl w:val="0"/>
          <w:numId w:val="26"/>
        </w:numPr>
        <w:spacing w:before="0" w:beforeAutospacing="0" w:after="0" w:afterAutospacing="0" w:line="360" w:lineRule="auto"/>
        <w:ind w:left="0" w:hanging="284"/>
        <w:jc w:val="both"/>
        <w:rPr>
          <w:rFonts w:ascii="Tahoma" w:eastAsia="Calibri" w:hAnsi="Tahoma" w:cs="Tahoma"/>
          <w:sz w:val="21"/>
          <w:szCs w:val="21"/>
        </w:rPr>
      </w:pPr>
      <w:r>
        <w:rPr>
          <w:rFonts w:ascii="Tahoma" w:eastAsia="Calibri" w:hAnsi="Tahoma" w:cs="Tahoma"/>
          <w:sz w:val="21"/>
          <w:szCs w:val="21"/>
        </w:rPr>
        <w:t>Megrendelő az alvállalkozó igénybevétele körében kifejezetten felhívja a Vállalkozó figyelmét a Kbt. 138-139.§-</w:t>
      </w:r>
      <w:proofErr w:type="spellStart"/>
      <w:r>
        <w:rPr>
          <w:rFonts w:ascii="Tahoma" w:eastAsia="Calibri" w:hAnsi="Tahoma" w:cs="Tahoma"/>
          <w:sz w:val="21"/>
          <w:szCs w:val="21"/>
        </w:rPr>
        <w:t>aiban</w:t>
      </w:r>
      <w:proofErr w:type="spellEnd"/>
      <w:r>
        <w:rPr>
          <w:rFonts w:ascii="Tahoma" w:eastAsia="Calibri" w:hAnsi="Tahoma" w:cs="Tahoma"/>
          <w:sz w:val="21"/>
          <w:szCs w:val="21"/>
        </w:rPr>
        <w:t xml:space="preserve"> foglaltakra, különös tekintettel a Kbt. 138. § (1) bekezdés utolsó előtti mondatára, a 138. § (3) bekezdésre, valamint a 138. § (5) bekezdésére. E körben a Megrendelő előírja, hogy a teljesítésigazolás kiállításához csatoljon minden esetben olyan nyilatkozatot a Vállalkozó, amely </w:t>
      </w:r>
      <w:r>
        <w:rPr>
          <w:rFonts w:ascii="Tahoma" w:eastAsia="Calibri" w:hAnsi="Tahoma" w:cs="Tahoma"/>
          <w:sz w:val="21"/>
          <w:szCs w:val="21"/>
        </w:rPr>
        <w:lastRenderedPageBreak/>
        <w:t>a 138. § (1) bekezdés utolsó előtti mondata és a 138. § (5) bekezdésében foglaltak teljesülését igazolja.</w:t>
      </w:r>
    </w:p>
    <w:p w14:paraId="322E25CF" w14:textId="77777777" w:rsidR="00664CA7" w:rsidRDefault="00664CA7" w:rsidP="00664CA7">
      <w:pPr>
        <w:pStyle w:val="NormlWeb"/>
        <w:numPr>
          <w:ilvl w:val="0"/>
          <w:numId w:val="26"/>
        </w:numPr>
        <w:spacing w:before="0" w:beforeAutospacing="0" w:after="0" w:afterAutospacing="0" w:line="360" w:lineRule="auto"/>
        <w:ind w:left="0"/>
        <w:jc w:val="both"/>
        <w:rPr>
          <w:rFonts w:ascii="Tahoma" w:eastAsia="Calibri" w:hAnsi="Tahoma" w:cs="Tahoma"/>
          <w:sz w:val="21"/>
          <w:szCs w:val="21"/>
        </w:rPr>
      </w:pPr>
      <w:r>
        <w:rPr>
          <w:rFonts w:ascii="Tahoma" w:eastAsia="Calibri" w:hAnsi="Tahoma" w:cs="Tahoma"/>
          <w:sz w:val="21"/>
          <w:szCs w:val="21"/>
        </w:rPr>
        <w:t>Megrendelő rögzíti, hogy a Korm. rendelet 27. § (1) bekezdése alapján a műszaki ellenőr által vizsgálja az alvállalkozó szabályos alkalmazásának feltételeit. Az alvállalkozó bevonására vonatkozó szabályok megszegése súlyos szerződésszegésnek minősül.</w:t>
      </w:r>
    </w:p>
    <w:p w14:paraId="2F6D3909" w14:textId="77777777" w:rsidR="00664CA7" w:rsidRDefault="00664CA7" w:rsidP="00664CA7">
      <w:pPr>
        <w:pStyle w:val="NormlWeb"/>
        <w:numPr>
          <w:ilvl w:val="0"/>
          <w:numId w:val="26"/>
        </w:numPr>
        <w:spacing w:before="0" w:beforeAutospacing="0" w:after="0" w:afterAutospacing="0" w:line="360" w:lineRule="auto"/>
        <w:ind w:left="0"/>
        <w:jc w:val="both"/>
        <w:rPr>
          <w:rFonts w:ascii="Tahoma" w:eastAsia="Calibri" w:hAnsi="Tahoma" w:cs="Tahoma"/>
          <w:sz w:val="21"/>
          <w:szCs w:val="21"/>
        </w:rPr>
      </w:pPr>
      <w:r>
        <w:rPr>
          <w:rFonts w:ascii="Tahoma" w:eastAsia="Calibri" w:hAnsi="Tahoma" w:cs="Tahoma"/>
          <w:sz w:val="21"/>
          <w:szCs w:val="21"/>
        </w:rPr>
        <w:t>Felek rögzítik, hogy a szerződés tárgyát jogilag oszthatatlannak minősítik.</w:t>
      </w:r>
    </w:p>
    <w:p w14:paraId="0C31E903" w14:textId="77777777" w:rsidR="00664CA7" w:rsidRDefault="00664CA7" w:rsidP="00664CA7">
      <w:pPr>
        <w:pStyle w:val="NormlWeb"/>
        <w:numPr>
          <w:ilvl w:val="0"/>
          <w:numId w:val="26"/>
        </w:numPr>
        <w:spacing w:before="0" w:beforeAutospacing="0" w:after="0" w:afterAutospacing="0" w:line="360" w:lineRule="auto"/>
        <w:ind w:left="0"/>
        <w:jc w:val="both"/>
        <w:rPr>
          <w:rFonts w:ascii="Tahoma" w:eastAsia="Calibri" w:hAnsi="Tahoma" w:cs="Tahoma"/>
          <w:sz w:val="21"/>
          <w:szCs w:val="21"/>
        </w:rPr>
      </w:pPr>
      <w:r>
        <w:rPr>
          <w:rFonts w:ascii="Tahoma" w:eastAsia="Calibri" w:hAnsi="Tahoma" w:cs="Tahoma"/>
          <w:sz w:val="21"/>
          <w:szCs w:val="21"/>
        </w:rPr>
        <w:t xml:space="preserve">Vállalkozó kijelenti, hogy a közbeszerzési dokumentumok műszaki tartalmát, a kivitelezési technológiát ismeri.  </w:t>
      </w:r>
    </w:p>
    <w:p w14:paraId="71C4CA4A" w14:textId="77777777" w:rsidR="00664CA7" w:rsidRDefault="00664CA7" w:rsidP="00664CA7">
      <w:pPr>
        <w:spacing w:after="0" w:line="360" w:lineRule="auto"/>
        <w:rPr>
          <w:rFonts w:ascii="Tahoma" w:hAnsi="Tahoma" w:cs="Tahoma"/>
          <w:sz w:val="21"/>
          <w:szCs w:val="21"/>
        </w:rPr>
      </w:pPr>
    </w:p>
    <w:p w14:paraId="25916D8C" w14:textId="77777777" w:rsidR="00664CA7" w:rsidRDefault="00664CA7" w:rsidP="00664CA7">
      <w:pPr>
        <w:spacing w:after="0" w:line="360" w:lineRule="auto"/>
        <w:ind w:left="360"/>
        <w:jc w:val="center"/>
        <w:rPr>
          <w:rFonts w:ascii="Tahoma" w:hAnsi="Tahoma" w:cs="Tahoma"/>
          <w:b/>
          <w:sz w:val="21"/>
          <w:szCs w:val="21"/>
        </w:rPr>
      </w:pPr>
      <w:r>
        <w:rPr>
          <w:rFonts w:ascii="Tahoma" w:hAnsi="Tahoma" w:cs="Tahoma"/>
          <w:b/>
          <w:sz w:val="21"/>
          <w:szCs w:val="21"/>
        </w:rPr>
        <w:t>2. Vállalkozói díj és annak megfizetése</w:t>
      </w:r>
    </w:p>
    <w:p w14:paraId="572466A7" w14:textId="77777777" w:rsidR="00664CA7" w:rsidRDefault="00664CA7" w:rsidP="00664CA7">
      <w:pPr>
        <w:spacing w:before="120" w:after="0" w:line="360" w:lineRule="auto"/>
        <w:ind w:left="720"/>
        <w:contextualSpacing/>
        <w:jc w:val="both"/>
        <w:rPr>
          <w:rFonts w:ascii="Tahoma" w:hAnsi="Tahoma" w:cs="Tahoma"/>
          <w:b/>
          <w:sz w:val="21"/>
          <w:szCs w:val="21"/>
        </w:rPr>
      </w:pPr>
    </w:p>
    <w:p w14:paraId="2A8309DC" w14:textId="77777777" w:rsidR="00664CA7" w:rsidRDefault="00664CA7" w:rsidP="00664CA7">
      <w:pPr>
        <w:numPr>
          <w:ilvl w:val="0"/>
          <w:numId w:val="27"/>
        </w:numPr>
        <w:spacing w:after="0" w:line="360" w:lineRule="auto"/>
        <w:ind w:left="0"/>
        <w:jc w:val="both"/>
        <w:rPr>
          <w:rFonts w:ascii="Tahoma" w:hAnsi="Tahoma" w:cs="Tahoma"/>
          <w:sz w:val="21"/>
          <w:szCs w:val="21"/>
        </w:rPr>
      </w:pPr>
      <w:r>
        <w:rPr>
          <w:rFonts w:ascii="Tahoma" w:hAnsi="Tahoma" w:cs="Tahoma"/>
          <w:sz w:val="21"/>
          <w:szCs w:val="21"/>
        </w:rPr>
        <w:t>Vállalkozó a szerződés teljesítésért vállalkozói díjra jogosult.</w:t>
      </w:r>
    </w:p>
    <w:p w14:paraId="001DF3B3" w14:textId="77777777" w:rsidR="00664CA7" w:rsidRPr="00FA63CA" w:rsidRDefault="00664CA7" w:rsidP="00664CA7">
      <w:pPr>
        <w:numPr>
          <w:ilvl w:val="0"/>
          <w:numId w:val="27"/>
        </w:numPr>
        <w:spacing w:after="0" w:line="360" w:lineRule="auto"/>
        <w:ind w:left="0"/>
        <w:jc w:val="both"/>
        <w:rPr>
          <w:rFonts w:ascii="Tahoma" w:hAnsi="Tahoma" w:cs="Tahoma"/>
          <w:b/>
          <w:sz w:val="21"/>
          <w:szCs w:val="21"/>
        </w:rPr>
      </w:pPr>
      <w:r w:rsidRPr="00FA63CA">
        <w:rPr>
          <w:rFonts w:ascii="Tahoma" w:hAnsi="Tahoma" w:cs="Tahoma"/>
          <w:b/>
          <w:sz w:val="21"/>
          <w:szCs w:val="21"/>
        </w:rPr>
        <w:t xml:space="preserve">A vállalkozó díj mértéke </w:t>
      </w:r>
      <w:r w:rsidRPr="00FA63CA">
        <w:rPr>
          <w:rFonts w:ascii="Tahoma" w:eastAsia="Times New Roman" w:hAnsi="Tahoma" w:cs="Tahoma"/>
          <w:b/>
          <w:sz w:val="21"/>
          <w:szCs w:val="21"/>
        </w:rPr>
        <w:t>nettó ……………… HUF + ÁFA, azaz nettó …………………………………. forint + ÁFA.</w:t>
      </w:r>
    </w:p>
    <w:p w14:paraId="181AC50A" w14:textId="77777777" w:rsidR="00664CA7" w:rsidRDefault="00664CA7" w:rsidP="00664CA7">
      <w:pPr>
        <w:numPr>
          <w:ilvl w:val="0"/>
          <w:numId w:val="27"/>
        </w:numPr>
        <w:spacing w:after="0" w:line="360" w:lineRule="auto"/>
        <w:ind w:left="0"/>
        <w:jc w:val="both"/>
        <w:rPr>
          <w:rFonts w:ascii="Tahoma" w:hAnsi="Tahoma" w:cs="Tahoma"/>
          <w:sz w:val="21"/>
          <w:szCs w:val="21"/>
        </w:rPr>
      </w:pPr>
      <w:r>
        <w:rPr>
          <w:rFonts w:ascii="Tahoma" w:hAnsi="Tahoma" w:cs="Tahoma"/>
          <w:sz w:val="21"/>
          <w:szCs w:val="21"/>
        </w:rPr>
        <w:t>Felek rögzítik, hogy a szerződés tartalékkeretet nem tartalmaz, tehát a felek a tartalékkeret jogintézményét nem alkalmazzák.</w:t>
      </w:r>
    </w:p>
    <w:p w14:paraId="5605CE26" w14:textId="77777777" w:rsidR="00664CA7" w:rsidRDefault="00664CA7" w:rsidP="00664CA7">
      <w:pPr>
        <w:numPr>
          <w:ilvl w:val="0"/>
          <w:numId w:val="27"/>
        </w:numPr>
        <w:spacing w:after="0" w:line="360" w:lineRule="auto"/>
        <w:ind w:left="0"/>
        <w:jc w:val="both"/>
        <w:rPr>
          <w:rFonts w:ascii="Tahoma" w:hAnsi="Tahoma" w:cs="Tahoma"/>
          <w:sz w:val="21"/>
          <w:szCs w:val="21"/>
        </w:rPr>
      </w:pPr>
      <w:r>
        <w:rPr>
          <w:rFonts w:ascii="Tahoma" w:hAnsi="Tahoma" w:cs="Tahoma"/>
          <w:sz w:val="21"/>
          <w:szCs w:val="21"/>
        </w:rPr>
        <w:t xml:space="preserve">Felek megállapodnak abban, hogy a fenti díj átalánydíj (mely a kapcsolódó szolgáltatások, </w:t>
      </w:r>
      <w:proofErr w:type="gramStart"/>
      <w:r>
        <w:rPr>
          <w:rFonts w:ascii="Tahoma" w:hAnsi="Tahoma" w:cs="Tahoma"/>
          <w:sz w:val="21"/>
          <w:szCs w:val="21"/>
        </w:rPr>
        <w:t>költségek,</w:t>
      </w:r>
      <w:proofErr w:type="gramEnd"/>
      <w:r>
        <w:rPr>
          <w:rFonts w:ascii="Tahoma" w:hAnsi="Tahoma" w:cs="Tahoma"/>
          <w:sz w:val="21"/>
          <w:szCs w:val="21"/>
        </w:rPr>
        <w:t xml:space="preserve"> stb. egészét is tartalmazza), amelynek jogi természetével tisztában vannak. Vállalkozó ez alapján további ellenszolgáltatás-fizetési igényt Megrendelővel szemben semmiféle jogcímen nem támaszthat, kivéve, ha jelen szerződés másként rendelkezik.</w:t>
      </w:r>
    </w:p>
    <w:p w14:paraId="37C274E2" w14:textId="77777777" w:rsidR="00664CA7" w:rsidRDefault="00664CA7" w:rsidP="00664CA7">
      <w:pPr>
        <w:numPr>
          <w:ilvl w:val="0"/>
          <w:numId w:val="27"/>
        </w:numPr>
        <w:spacing w:after="0" w:line="360" w:lineRule="auto"/>
        <w:ind w:left="0"/>
        <w:jc w:val="both"/>
        <w:rPr>
          <w:rFonts w:ascii="Tahoma" w:hAnsi="Tahoma" w:cs="Tahoma"/>
          <w:sz w:val="21"/>
          <w:szCs w:val="21"/>
        </w:rPr>
      </w:pPr>
      <w:r>
        <w:rPr>
          <w:rFonts w:ascii="Tahoma" w:hAnsi="Tahoma" w:cs="Tahoma"/>
          <w:sz w:val="21"/>
          <w:szCs w:val="21"/>
        </w:rPr>
        <w:t>Az ajánlattétel, a szerződés, a számlázás és a kifizetések pénzneme magyar forint (HUF).</w:t>
      </w:r>
    </w:p>
    <w:p w14:paraId="3A0ACF6E" w14:textId="77777777" w:rsidR="00664CA7" w:rsidRDefault="00664CA7" w:rsidP="00664CA7">
      <w:pPr>
        <w:numPr>
          <w:ilvl w:val="0"/>
          <w:numId w:val="27"/>
        </w:numPr>
        <w:spacing w:after="0" w:line="360" w:lineRule="auto"/>
        <w:ind w:left="0"/>
        <w:jc w:val="both"/>
        <w:rPr>
          <w:rFonts w:ascii="Tahoma" w:hAnsi="Tahoma" w:cs="Tahoma"/>
          <w:sz w:val="21"/>
          <w:szCs w:val="21"/>
        </w:rPr>
      </w:pPr>
      <w:r>
        <w:rPr>
          <w:rFonts w:ascii="Tahoma" w:hAnsi="Tahoma" w:cs="Tahoma"/>
          <w:sz w:val="21"/>
          <w:szCs w:val="21"/>
        </w:rPr>
        <w:t>Felek a Korm. rendelet alapján rögzítik, hogy a szerződés megkötését követően az árazott költségvetés tételei tekintetében egyeztetést folytathatnak, amely során a beépítésre kerülő egyes tételeket véglegesíthetik. A felek az egyeztetésen csak Vállalkozó által az ajánlatában megjelölt építőanyagokkal, termékekkel műszakilag egyenértékű, vagy magasabb minőségű helyettesítő termékben egyezhetnek meg. Ezen feltételt a Vállalkozó köteles valamennyi vonatkozó irat (különösen az eredetileg megajánlott anyag és a változtatásra irányadó anyag gyártmánylapja, vagy műszaki leírása) benyújtásával a Megrendelő felé igazolni. Amennyiben ez nem történik meg, akkor Megrendelő nem hagyja jóvá a változtatást.  Amennyiben a Felek a fentiek szerinti helyettesítő termék beépítéséről állapodnak meg, azt Felek a Kbt. 141. § (4) bekezdés a) pontja szerinti körülményként értékelik.</w:t>
      </w:r>
    </w:p>
    <w:p w14:paraId="4BC473D2" w14:textId="77777777" w:rsidR="00664CA7" w:rsidRDefault="00664CA7" w:rsidP="00664CA7">
      <w:pPr>
        <w:numPr>
          <w:ilvl w:val="0"/>
          <w:numId w:val="27"/>
        </w:numPr>
        <w:spacing w:after="0" w:line="360" w:lineRule="auto"/>
        <w:ind w:left="0"/>
        <w:contextualSpacing/>
        <w:jc w:val="both"/>
        <w:rPr>
          <w:rFonts w:ascii="Tahoma" w:hAnsi="Tahoma" w:cs="Tahoma"/>
          <w:sz w:val="21"/>
          <w:szCs w:val="21"/>
        </w:rPr>
      </w:pPr>
      <w:r>
        <w:rPr>
          <w:rFonts w:ascii="Tahoma" w:hAnsi="Tahoma" w:cs="Tahoma"/>
          <w:sz w:val="21"/>
          <w:szCs w:val="21"/>
        </w:rPr>
        <w:t xml:space="preserve">Az Áfa mértékére, elszámolására a mindenkor hatályos Áfa törvény rendelkezései az </w:t>
      </w:r>
      <w:proofErr w:type="spellStart"/>
      <w:r>
        <w:rPr>
          <w:rFonts w:ascii="Tahoma" w:hAnsi="Tahoma" w:cs="Tahoma"/>
          <w:sz w:val="21"/>
          <w:szCs w:val="21"/>
        </w:rPr>
        <w:t>irányadóak</w:t>
      </w:r>
      <w:proofErr w:type="spellEnd"/>
      <w:r>
        <w:rPr>
          <w:rFonts w:ascii="Tahoma" w:hAnsi="Tahoma" w:cs="Tahoma"/>
          <w:sz w:val="21"/>
          <w:szCs w:val="21"/>
        </w:rPr>
        <w:t>. Megrendelő tájékoztatja a Vállalkozót, hogy jelen szerződés vonatkozásában alkalmazni kell az általános forgalmi adóról szóló 2007. évi CXXVII. törvény 142. §-ban rögzített, ún. fordított adózásra vonatkozó rendelkezéseket, ugyanis jelen beruházás engedélyköteles beruházás.</w:t>
      </w:r>
    </w:p>
    <w:p w14:paraId="4A9C165B" w14:textId="77777777" w:rsidR="00664CA7" w:rsidRDefault="00664CA7" w:rsidP="00664CA7">
      <w:pPr>
        <w:numPr>
          <w:ilvl w:val="0"/>
          <w:numId w:val="27"/>
        </w:numPr>
        <w:spacing w:after="0" w:line="360" w:lineRule="auto"/>
        <w:ind w:left="0"/>
        <w:jc w:val="both"/>
        <w:rPr>
          <w:rFonts w:ascii="Tahoma" w:hAnsi="Tahoma" w:cs="Tahoma"/>
          <w:sz w:val="21"/>
          <w:szCs w:val="21"/>
        </w:rPr>
      </w:pPr>
      <w:r>
        <w:rPr>
          <w:rFonts w:ascii="Tahoma" w:hAnsi="Tahoma" w:cs="Tahoma"/>
          <w:sz w:val="21"/>
          <w:szCs w:val="21"/>
        </w:rPr>
        <w:lastRenderedPageBreak/>
        <w:t xml:space="preserve">Az átalánydíj a Megrendelő által szolgáltatott </w:t>
      </w:r>
      <w:proofErr w:type="spellStart"/>
      <w:r>
        <w:rPr>
          <w:rFonts w:ascii="Tahoma" w:hAnsi="Tahoma" w:cs="Tahoma"/>
          <w:sz w:val="21"/>
          <w:szCs w:val="21"/>
        </w:rPr>
        <w:t>árazatlan</w:t>
      </w:r>
      <w:proofErr w:type="spellEnd"/>
      <w:r>
        <w:rPr>
          <w:rFonts w:ascii="Tahoma" w:hAnsi="Tahoma" w:cs="Tahoma"/>
          <w:sz w:val="21"/>
          <w:szCs w:val="21"/>
        </w:rPr>
        <w:t xml:space="preserve"> költségvetés, továbbá az alapján a Vállalkozó árazott költségvetés alapján került meghatározásra.</w:t>
      </w:r>
    </w:p>
    <w:p w14:paraId="61127D72" w14:textId="77777777" w:rsidR="00664CA7" w:rsidRDefault="00664CA7" w:rsidP="00664CA7">
      <w:pPr>
        <w:numPr>
          <w:ilvl w:val="0"/>
          <w:numId w:val="27"/>
        </w:numPr>
        <w:spacing w:after="0" w:line="360" w:lineRule="auto"/>
        <w:ind w:left="0"/>
        <w:jc w:val="both"/>
        <w:rPr>
          <w:rFonts w:ascii="Tahoma" w:eastAsia="Times New Roman" w:hAnsi="Tahoma" w:cs="Tahoma"/>
          <w:sz w:val="21"/>
          <w:szCs w:val="21"/>
        </w:rPr>
      </w:pPr>
      <w:r>
        <w:rPr>
          <w:rFonts w:ascii="Tahoma" w:eastAsia="Times New Roman" w:hAnsi="Tahoma" w:cs="Tahoma"/>
          <w:sz w:val="21"/>
          <w:szCs w:val="21"/>
        </w:rPr>
        <w:t xml:space="preserve">Megrendelő többletmunkaellenérték-fizetési igényt nem fogad el. Ezzel kapcsolatban Vállalkozó – mint a szerződés tárgyával kapcsolatban kellő szakértelemmel rendelkező jogi személy – jelen szerződés aláírásával kijelenti, hogy a közbeszerzési eljárás alatt teljes mértékben megismerte az elvégzendő feladatot és annak körülményeit, így kijelenti, hogy az általa megajánlott  vállalkozói díj valamennyi feltétel kielégítéséhez szükséges munkára (anyagra, berendezési és felszerelési tárgyra, kockázatra, stb.) fedezetet nyújt, így többletmunkaellenérték-fizetési igényéről jelen szerződéssel feltétel nélkül és visszavonhatatlanul lemond. Ez kiterjed a Ptk. 6:245. § (1) bekezdés második mondatában foglalt költségekre is. Vállalkozó kijelenti, hogy az ár-, árfolyamváltozásokkal, továbbá banki, adózási kondíciók változásával kapcsolatos kockázatokat felmérte, és arra a vállalkozói díj teljes mértékben fedezetet nyújt. </w:t>
      </w:r>
    </w:p>
    <w:p w14:paraId="1D6356D5" w14:textId="77777777" w:rsidR="00664CA7" w:rsidRDefault="00664CA7" w:rsidP="00664CA7">
      <w:pPr>
        <w:numPr>
          <w:ilvl w:val="0"/>
          <w:numId w:val="27"/>
        </w:numPr>
        <w:spacing w:after="0" w:line="360" w:lineRule="auto"/>
        <w:ind w:left="0"/>
        <w:jc w:val="both"/>
        <w:rPr>
          <w:rFonts w:ascii="Tahoma" w:eastAsia="Times New Roman" w:hAnsi="Tahoma" w:cs="Tahoma"/>
          <w:sz w:val="21"/>
          <w:szCs w:val="21"/>
        </w:rPr>
      </w:pPr>
      <w:r>
        <w:rPr>
          <w:rFonts w:ascii="Tahoma" w:eastAsia="Times New Roman" w:hAnsi="Tahoma" w:cs="Tahoma"/>
          <w:sz w:val="21"/>
          <w:szCs w:val="21"/>
        </w:rPr>
        <w:t xml:space="preserve">Pótmunka esetén a Kbt. rendelkezéseinek megfelelően járnak el a Felek. Ennek megfelelő megegyezés hiányában a pótmunka kivitelezése nem kezdhető meg. Pótmunka esetén, amennyiben az adott anyagra/munkára az alapköltségvetés árat/díjat határozott meg, akkor az alkalmazandó. Amennyiben az adott anyagra/munkára az alapköltségvetés árat/díjat nem határozott meg, akkor a Felek a TERC program hatályos adatbázisában foglalt díjat/árat alkalmazzák, ilyen hiányában a Vállalkozó által készített egységárelemzés adatai </w:t>
      </w:r>
      <w:proofErr w:type="spellStart"/>
      <w:r>
        <w:rPr>
          <w:rFonts w:ascii="Tahoma" w:eastAsia="Times New Roman" w:hAnsi="Tahoma" w:cs="Tahoma"/>
          <w:sz w:val="21"/>
          <w:szCs w:val="21"/>
        </w:rPr>
        <w:t>alkalmazandóak</w:t>
      </w:r>
      <w:proofErr w:type="spellEnd"/>
      <w:r>
        <w:rPr>
          <w:rFonts w:ascii="Tahoma" w:eastAsia="Times New Roman" w:hAnsi="Tahoma" w:cs="Tahoma"/>
          <w:sz w:val="21"/>
          <w:szCs w:val="21"/>
        </w:rPr>
        <w:t xml:space="preserve">, ha azt a műszaki ellenőr jóváhagyta. Jóváhagyás hiányában a műszaki ellenőr által meghatározott árak/díjak </w:t>
      </w:r>
      <w:proofErr w:type="spellStart"/>
      <w:r>
        <w:rPr>
          <w:rFonts w:ascii="Tahoma" w:eastAsia="Times New Roman" w:hAnsi="Tahoma" w:cs="Tahoma"/>
          <w:sz w:val="21"/>
          <w:szCs w:val="21"/>
        </w:rPr>
        <w:t>alkalmazandóak</w:t>
      </w:r>
      <w:proofErr w:type="spellEnd"/>
      <w:r>
        <w:rPr>
          <w:rFonts w:ascii="Tahoma" w:eastAsia="Times New Roman" w:hAnsi="Tahoma" w:cs="Tahoma"/>
          <w:sz w:val="21"/>
          <w:szCs w:val="21"/>
        </w:rPr>
        <w:t>.</w:t>
      </w:r>
    </w:p>
    <w:p w14:paraId="0706E9BF" w14:textId="77777777" w:rsidR="00664CA7" w:rsidRDefault="00664CA7" w:rsidP="00664CA7">
      <w:pPr>
        <w:pStyle w:val="Listaszerbekezds"/>
        <w:numPr>
          <w:ilvl w:val="0"/>
          <w:numId w:val="27"/>
        </w:numPr>
        <w:spacing w:before="60" w:after="60" w:line="360" w:lineRule="auto"/>
        <w:ind w:left="0"/>
        <w:rPr>
          <w:rFonts w:ascii="Tahoma" w:hAnsi="Tahoma" w:cs="Tahoma"/>
          <w:sz w:val="21"/>
          <w:szCs w:val="21"/>
        </w:rPr>
      </w:pPr>
      <w:r>
        <w:rPr>
          <w:rFonts w:ascii="Tahoma" w:hAnsi="Tahoma" w:cs="Tahoma"/>
          <w:sz w:val="21"/>
          <w:szCs w:val="21"/>
        </w:rPr>
        <w:t xml:space="preserve">Megrendelő az ellenszolgáltatás pénzügyi fedezetét hazai támogatásból finanszírozza </w:t>
      </w:r>
      <w:r w:rsidRPr="00232764">
        <w:rPr>
          <w:rFonts w:ascii="Tahoma" w:hAnsi="Tahoma" w:cs="Tahoma"/>
          <w:sz w:val="21"/>
          <w:szCs w:val="21"/>
        </w:rPr>
        <w:t xml:space="preserve">a 343806 azonosító számú „Győri Evangélikus </w:t>
      </w:r>
      <w:proofErr w:type="spellStart"/>
      <w:r w:rsidRPr="00232764">
        <w:rPr>
          <w:rFonts w:ascii="Tahoma" w:hAnsi="Tahoma" w:cs="Tahoma"/>
          <w:sz w:val="21"/>
          <w:szCs w:val="21"/>
        </w:rPr>
        <w:t>Egyházközság</w:t>
      </w:r>
      <w:proofErr w:type="spellEnd"/>
      <w:r w:rsidRPr="00232764">
        <w:rPr>
          <w:rFonts w:ascii="Tahoma" w:hAnsi="Tahoma" w:cs="Tahoma"/>
          <w:sz w:val="21"/>
          <w:szCs w:val="21"/>
        </w:rPr>
        <w:t xml:space="preserve"> </w:t>
      </w:r>
      <w:proofErr w:type="spellStart"/>
      <w:r w:rsidRPr="00232764">
        <w:rPr>
          <w:rFonts w:ascii="Tahoma" w:hAnsi="Tahoma" w:cs="Tahoma"/>
          <w:sz w:val="21"/>
          <w:szCs w:val="21"/>
        </w:rPr>
        <w:t>Insula</w:t>
      </w:r>
      <w:proofErr w:type="spellEnd"/>
      <w:r w:rsidRPr="00232764">
        <w:rPr>
          <w:rFonts w:ascii="Tahoma" w:hAnsi="Tahoma" w:cs="Tahoma"/>
          <w:sz w:val="21"/>
          <w:szCs w:val="21"/>
        </w:rPr>
        <w:t xml:space="preserve"> </w:t>
      </w:r>
      <w:proofErr w:type="spellStart"/>
      <w:r w:rsidRPr="00232764">
        <w:rPr>
          <w:rFonts w:ascii="Tahoma" w:hAnsi="Tahoma" w:cs="Tahoma"/>
          <w:sz w:val="21"/>
          <w:szCs w:val="21"/>
        </w:rPr>
        <w:t>Lutherana</w:t>
      </w:r>
      <w:proofErr w:type="spellEnd"/>
      <w:r w:rsidRPr="00232764">
        <w:rPr>
          <w:rFonts w:ascii="Tahoma" w:hAnsi="Tahoma" w:cs="Tahoma"/>
          <w:sz w:val="21"/>
          <w:szCs w:val="21"/>
        </w:rPr>
        <w:t xml:space="preserve"> fejlesztése” e</w:t>
      </w:r>
      <w:r>
        <w:rPr>
          <w:rFonts w:ascii="Tahoma" w:hAnsi="Tahoma" w:cs="Tahoma"/>
          <w:sz w:val="21"/>
          <w:szCs w:val="21"/>
        </w:rPr>
        <w:t>l</w:t>
      </w:r>
      <w:r w:rsidRPr="00232764">
        <w:rPr>
          <w:rFonts w:ascii="Tahoma" w:hAnsi="Tahoma" w:cs="Tahoma"/>
          <w:sz w:val="21"/>
          <w:szCs w:val="21"/>
        </w:rPr>
        <w:t xml:space="preserve">nevezésű </w:t>
      </w:r>
      <w:r>
        <w:rPr>
          <w:rFonts w:ascii="Tahoma" w:hAnsi="Tahoma" w:cs="Tahoma"/>
          <w:sz w:val="21"/>
          <w:szCs w:val="21"/>
        </w:rPr>
        <w:t>pályázat keretében. Finanszírozás mértéke 100%-os vissza nem térítendő támogatás. Megrendelő tájékoztatja a Vállalkozót, hogy a támogatás jellege utófinanszírozás, így a számlák kifizetése nem érintett szállítói finanszírozással.</w:t>
      </w:r>
    </w:p>
    <w:p w14:paraId="2F41F8FD" w14:textId="77777777" w:rsidR="00664CA7" w:rsidRDefault="00664CA7" w:rsidP="00664CA7">
      <w:pPr>
        <w:pStyle w:val="NormlWeb"/>
        <w:numPr>
          <w:ilvl w:val="0"/>
          <w:numId w:val="27"/>
        </w:numPr>
        <w:spacing w:before="0" w:beforeAutospacing="0" w:after="0" w:afterAutospacing="0" w:line="360" w:lineRule="auto"/>
        <w:ind w:left="0" w:hanging="426"/>
        <w:jc w:val="both"/>
        <w:rPr>
          <w:rFonts w:ascii="Tahoma" w:hAnsi="Tahoma" w:cs="Tahoma"/>
          <w:sz w:val="21"/>
          <w:szCs w:val="21"/>
        </w:rPr>
      </w:pPr>
      <w:r>
        <w:rPr>
          <w:rFonts w:ascii="Tahoma" w:hAnsi="Tahoma" w:cs="Tahoma"/>
          <w:sz w:val="21"/>
          <w:szCs w:val="21"/>
        </w:rPr>
        <w:t>Megrendelő a Kbt. 135. § (7) bekezdése alapján - a jelen szerződésben foglalt általános forgalmi adó nélkül számított teljes ellenszolgáltatás 5 %-</w:t>
      </w:r>
      <w:proofErr w:type="spellStart"/>
      <w:r>
        <w:rPr>
          <w:rFonts w:ascii="Tahoma" w:hAnsi="Tahoma" w:cs="Tahoma"/>
          <w:sz w:val="21"/>
          <w:szCs w:val="21"/>
        </w:rPr>
        <w:t>ának</w:t>
      </w:r>
      <w:proofErr w:type="spellEnd"/>
      <w:r>
        <w:rPr>
          <w:rFonts w:ascii="Tahoma" w:hAnsi="Tahoma" w:cs="Tahoma"/>
          <w:sz w:val="21"/>
          <w:szCs w:val="21"/>
        </w:rPr>
        <w:t xml:space="preserve"> megfelelő mértékében biztosítja az előleg igénybevételét, amelynek igénybevétele nem kötelező. </w:t>
      </w:r>
    </w:p>
    <w:p w14:paraId="10F9C905" w14:textId="77777777" w:rsidR="00664CA7" w:rsidRDefault="00664CA7" w:rsidP="00664CA7">
      <w:pPr>
        <w:pStyle w:val="NormlWeb"/>
        <w:numPr>
          <w:ilvl w:val="0"/>
          <w:numId w:val="27"/>
        </w:numPr>
        <w:spacing w:before="0" w:beforeAutospacing="0" w:after="0" w:afterAutospacing="0" w:line="360" w:lineRule="auto"/>
        <w:ind w:left="0" w:hanging="426"/>
        <w:jc w:val="both"/>
        <w:rPr>
          <w:rFonts w:ascii="Tahoma" w:hAnsi="Tahoma" w:cs="Tahoma"/>
          <w:sz w:val="21"/>
          <w:szCs w:val="21"/>
        </w:rPr>
      </w:pPr>
      <w:r>
        <w:rPr>
          <w:rFonts w:ascii="Tahoma" w:hAnsi="Tahoma" w:cs="Tahoma"/>
          <w:sz w:val="21"/>
          <w:szCs w:val="21"/>
        </w:rPr>
        <w:t xml:space="preserve">Megrendelő az előleg igénybevételét nem köti előleg-visszafizetési biztosíték nyújtásához. </w:t>
      </w:r>
    </w:p>
    <w:p w14:paraId="59A186C1" w14:textId="77777777" w:rsidR="00664CA7" w:rsidRDefault="00664CA7" w:rsidP="00664CA7">
      <w:pPr>
        <w:pStyle w:val="NormlWeb"/>
        <w:numPr>
          <w:ilvl w:val="0"/>
          <w:numId w:val="27"/>
        </w:numPr>
        <w:spacing w:before="0" w:beforeAutospacing="0" w:after="0" w:afterAutospacing="0" w:line="360" w:lineRule="auto"/>
        <w:ind w:left="0" w:hanging="426"/>
        <w:jc w:val="both"/>
        <w:rPr>
          <w:rFonts w:ascii="Tahoma" w:hAnsi="Tahoma" w:cs="Tahoma"/>
          <w:sz w:val="21"/>
          <w:szCs w:val="21"/>
        </w:rPr>
      </w:pPr>
      <w:r>
        <w:rPr>
          <w:rFonts w:ascii="Tahoma" w:hAnsi="Tahoma" w:cs="Tahoma"/>
          <w:sz w:val="21"/>
          <w:szCs w:val="21"/>
        </w:rPr>
        <w:t>Az előleg legkésőbb az építési munkaterület átadását követő 15 napon belül kerül kifizetésre. Vállalkozó az előleget előlegbekérőn jogosult kérni azzal, hogy annak – a fenti kifizetési határidő biztosításának okán – a munkaterület átadását követő 8. napig meg kell érkeznie a Megrendelőhöz.</w:t>
      </w:r>
    </w:p>
    <w:p w14:paraId="24BB6DF6" w14:textId="77777777" w:rsidR="00664CA7" w:rsidRDefault="00664CA7" w:rsidP="00664CA7">
      <w:pPr>
        <w:pStyle w:val="NormlWeb"/>
        <w:numPr>
          <w:ilvl w:val="0"/>
          <w:numId w:val="27"/>
        </w:numPr>
        <w:spacing w:before="0" w:beforeAutospacing="0" w:after="0" w:afterAutospacing="0" w:line="360" w:lineRule="auto"/>
        <w:ind w:left="0" w:hanging="426"/>
        <w:jc w:val="both"/>
        <w:rPr>
          <w:rFonts w:ascii="Tahoma" w:hAnsi="Tahoma" w:cs="Tahoma"/>
          <w:sz w:val="21"/>
          <w:szCs w:val="21"/>
        </w:rPr>
      </w:pPr>
      <w:r>
        <w:rPr>
          <w:rFonts w:ascii="Tahoma" w:hAnsi="Tahoma" w:cs="Tahoma"/>
          <w:sz w:val="21"/>
          <w:szCs w:val="21"/>
        </w:rPr>
        <w:t>Vállalkozó az előleget kizárólag a tárgyi beruházásra használhatja fel.</w:t>
      </w:r>
    </w:p>
    <w:p w14:paraId="457633A9" w14:textId="77777777" w:rsidR="00664CA7" w:rsidRDefault="00664CA7" w:rsidP="00664CA7">
      <w:pPr>
        <w:pStyle w:val="NormlWeb"/>
        <w:numPr>
          <w:ilvl w:val="0"/>
          <w:numId w:val="27"/>
        </w:numPr>
        <w:spacing w:before="0" w:beforeAutospacing="0" w:after="0" w:afterAutospacing="0" w:line="360" w:lineRule="auto"/>
        <w:ind w:left="0" w:hanging="426"/>
        <w:jc w:val="both"/>
        <w:rPr>
          <w:rFonts w:ascii="Tahoma" w:hAnsi="Tahoma" w:cs="Tahoma"/>
          <w:sz w:val="21"/>
          <w:szCs w:val="21"/>
        </w:rPr>
      </w:pPr>
      <w:r>
        <w:rPr>
          <w:rFonts w:ascii="Tahoma" w:hAnsi="Tahoma" w:cs="Tahoma"/>
          <w:sz w:val="21"/>
          <w:szCs w:val="21"/>
        </w:rPr>
        <w:t>Amennyiben a szerződés az előleggel való teljes elszámolás előtt megszűnne, a szerződés megszűnésének napját követő banki napon köteles a még el nem számolt előleget egyösszegben visszafizetni Vállalkozó a Megrendelőnek.</w:t>
      </w:r>
    </w:p>
    <w:p w14:paraId="62A8A432" w14:textId="77777777" w:rsidR="00664CA7" w:rsidRDefault="00664CA7" w:rsidP="00664CA7">
      <w:pPr>
        <w:pStyle w:val="NormlWeb"/>
        <w:numPr>
          <w:ilvl w:val="0"/>
          <w:numId w:val="27"/>
        </w:numPr>
        <w:spacing w:before="0" w:beforeAutospacing="0" w:after="0" w:afterAutospacing="0" w:line="360" w:lineRule="auto"/>
        <w:ind w:left="0" w:hanging="426"/>
        <w:jc w:val="both"/>
        <w:rPr>
          <w:rFonts w:ascii="Tahoma" w:hAnsi="Tahoma" w:cs="Tahoma"/>
          <w:sz w:val="21"/>
          <w:szCs w:val="21"/>
        </w:rPr>
      </w:pPr>
      <w:r>
        <w:rPr>
          <w:rFonts w:ascii="Tahoma" w:hAnsi="Tahoma" w:cs="Tahoma"/>
          <w:sz w:val="21"/>
          <w:szCs w:val="21"/>
        </w:rPr>
        <w:t>A teljesítés során a Vállalkozó 3 db számla benyújtására jogosult, az alábbiak szerint:</w:t>
      </w:r>
    </w:p>
    <w:p w14:paraId="7AB00F24" w14:textId="77777777" w:rsidR="00664CA7" w:rsidRDefault="00664CA7" w:rsidP="00664CA7">
      <w:pPr>
        <w:pStyle w:val="NormlWeb"/>
        <w:numPr>
          <w:ilvl w:val="0"/>
          <w:numId w:val="9"/>
        </w:numPr>
        <w:tabs>
          <w:tab w:val="left" w:pos="426"/>
        </w:tabs>
        <w:spacing w:before="0" w:beforeAutospacing="0" w:after="0" w:afterAutospacing="0" w:line="360" w:lineRule="auto"/>
        <w:ind w:left="142"/>
        <w:jc w:val="both"/>
        <w:rPr>
          <w:rFonts w:ascii="Tahoma" w:hAnsi="Tahoma" w:cs="Tahoma"/>
          <w:sz w:val="21"/>
          <w:szCs w:val="21"/>
        </w:rPr>
      </w:pPr>
      <w:r>
        <w:rPr>
          <w:rFonts w:ascii="Tahoma" w:hAnsi="Tahoma" w:cs="Tahoma"/>
          <w:sz w:val="21"/>
          <w:szCs w:val="21"/>
        </w:rPr>
        <w:lastRenderedPageBreak/>
        <w:t>Az 1. részszámla benyújtásának lehetősége: a teljesítés 33% -os készültségi fokának elérése esetén, nettó vállalkozói díj 33 %-</w:t>
      </w:r>
      <w:proofErr w:type="spellStart"/>
      <w:r>
        <w:rPr>
          <w:rFonts w:ascii="Tahoma" w:hAnsi="Tahoma" w:cs="Tahoma"/>
          <w:sz w:val="21"/>
          <w:szCs w:val="21"/>
        </w:rPr>
        <w:t>ának</w:t>
      </w:r>
      <w:proofErr w:type="spellEnd"/>
      <w:r>
        <w:rPr>
          <w:rFonts w:ascii="Tahoma" w:hAnsi="Tahoma" w:cs="Tahoma"/>
          <w:sz w:val="21"/>
          <w:szCs w:val="21"/>
        </w:rPr>
        <w:t xml:space="preserve"> megfelelő összegről;</w:t>
      </w:r>
    </w:p>
    <w:p w14:paraId="4F41D761" w14:textId="6CF4AA78" w:rsidR="00664CA7" w:rsidRDefault="00664CA7" w:rsidP="00664CA7">
      <w:pPr>
        <w:pStyle w:val="NormlWeb"/>
        <w:numPr>
          <w:ilvl w:val="0"/>
          <w:numId w:val="9"/>
        </w:numPr>
        <w:tabs>
          <w:tab w:val="left" w:pos="426"/>
        </w:tabs>
        <w:spacing w:before="0" w:beforeAutospacing="0" w:after="0" w:afterAutospacing="0" w:line="360" w:lineRule="auto"/>
        <w:ind w:left="142"/>
        <w:jc w:val="both"/>
        <w:rPr>
          <w:rFonts w:ascii="Tahoma" w:hAnsi="Tahoma" w:cs="Tahoma"/>
          <w:sz w:val="21"/>
          <w:szCs w:val="21"/>
        </w:rPr>
      </w:pPr>
      <w:r>
        <w:rPr>
          <w:rFonts w:ascii="Tahoma" w:hAnsi="Tahoma" w:cs="Tahoma"/>
          <w:sz w:val="21"/>
          <w:szCs w:val="21"/>
        </w:rPr>
        <w:t xml:space="preserve">A 2. részszámla benyújtásának lehetősége: a teljesítés </w:t>
      </w:r>
      <w:r w:rsidR="00BE7052">
        <w:rPr>
          <w:rFonts w:ascii="Tahoma" w:hAnsi="Tahoma" w:cs="Tahoma"/>
          <w:sz w:val="21"/>
          <w:szCs w:val="21"/>
        </w:rPr>
        <w:t>66</w:t>
      </w:r>
      <w:r>
        <w:rPr>
          <w:rFonts w:ascii="Tahoma" w:hAnsi="Tahoma" w:cs="Tahoma"/>
          <w:sz w:val="21"/>
          <w:szCs w:val="21"/>
        </w:rPr>
        <w:t>% -os készültségi fokának elérése esetén, nettó vállalkozói díj 33 %-</w:t>
      </w:r>
      <w:proofErr w:type="spellStart"/>
      <w:r>
        <w:rPr>
          <w:rFonts w:ascii="Tahoma" w:hAnsi="Tahoma" w:cs="Tahoma"/>
          <w:sz w:val="21"/>
          <w:szCs w:val="21"/>
        </w:rPr>
        <w:t>ának</w:t>
      </w:r>
      <w:proofErr w:type="spellEnd"/>
      <w:r>
        <w:rPr>
          <w:rFonts w:ascii="Tahoma" w:hAnsi="Tahoma" w:cs="Tahoma"/>
          <w:sz w:val="21"/>
          <w:szCs w:val="21"/>
        </w:rPr>
        <w:t xml:space="preserve"> megfelelő összegről;</w:t>
      </w:r>
    </w:p>
    <w:p w14:paraId="2BF09575" w14:textId="77777777" w:rsidR="00664CA7" w:rsidRDefault="00664CA7" w:rsidP="00664CA7">
      <w:pPr>
        <w:pStyle w:val="NormlWeb"/>
        <w:numPr>
          <w:ilvl w:val="0"/>
          <w:numId w:val="9"/>
        </w:numPr>
        <w:spacing w:before="0" w:beforeAutospacing="0" w:after="0" w:afterAutospacing="0" w:line="360" w:lineRule="auto"/>
        <w:ind w:left="142"/>
        <w:jc w:val="both"/>
        <w:rPr>
          <w:rFonts w:ascii="Tahoma" w:hAnsi="Tahoma" w:cs="Tahoma"/>
          <w:sz w:val="21"/>
          <w:szCs w:val="21"/>
        </w:rPr>
      </w:pPr>
      <w:r>
        <w:rPr>
          <w:rFonts w:ascii="Tahoma" w:hAnsi="Tahoma" w:cs="Tahoma"/>
          <w:sz w:val="21"/>
          <w:szCs w:val="21"/>
        </w:rPr>
        <w:t>Végszámla benyújtása: nettó vállalkozói díj fennmaradó 34 %-</w:t>
      </w:r>
      <w:proofErr w:type="spellStart"/>
      <w:r>
        <w:rPr>
          <w:rFonts w:ascii="Tahoma" w:hAnsi="Tahoma" w:cs="Tahoma"/>
          <w:sz w:val="21"/>
          <w:szCs w:val="21"/>
        </w:rPr>
        <w:t>ának</w:t>
      </w:r>
      <w:proofErr w:type="spellEnd"/>
      <w:r>
        <w:rPr>
          <w:rFonts w:ascii="Tahoma" w:hAnsi="Tahoma" w:cs="Tahoma"/>
          <w:sz w:val="21"/>
          <w:szCs w:val="21"/>
        </w:rPr>
        <w:t xml:space="preserve"> megfelelő összegről az áfa nélküli szerződéses érték 100 %-át elérő megvalósult teljesítés esetén, a sikeres műszaki átadás-átvétel, a megvalósulási és átadási dokumentáció és annak összes melléklete szolgáltatása, a munkaterület rendeltetés szerinti használatra alkalmas állapotban megrendelőnek történő birtokba adása, és ennek a teljesítésigazolásban való elismerése.</w:t>
      </w:r>
    </w:p>
    <w:p w14:paraId="47A26E96" w14:textId="6EEE811F" w:rsidR="00664CA7" w:rsidRDefault="000D406C" w:rsidP="000D406C">
      <w:pPr>
        <w:pStyle w:val="NormlWeb"/>
        <w:spacing w:before="0" w:beforeAutospacing="0" w:after="0" w:afterAutospacing="0" w:line="360" w:lineRule="auto"/>
        <w:ind w:firstLine="142"/>
        <w:jc w:val="both"/>
        <w:rPr>
          <w:rFonts w:ascii="Tahoma" w:hAnsi="Tahoma" w:cs="Tahoma"/>
          <w:sz w:val="21"/>
          <w:szCs w:val="21"/>
        </w:rPr>
      </w:pPr>
      <w:r w:rsidRPr="000D406C">
        <w:rPr>
          <w:rFonts w:ascii="Tahoma" w:hAnsi="Tahoma" w:cs="Tahoma"/>
          <w:sz w:val="21"/>
          <w:szCs w:val="21"/>
        </w:rPr>
        <w:t>Előleg igénylése esetén az előlegszámla összege a végszámlában számolható el.</w:t>
      </w:r>
    </w:p>
    <w:p w14:paraId="3D795C77" w14:textId="77777777" w:rsidR="00664CA7" w:rsidRDefault="00664CA7" w:rsidP="00664CA7">
      <w:pPr>
        <w:pStyle w:val="Listaszerbekezds"/>
        <w:numPr>
          <w:ilvl w:val="0"/>
          <w:numId w:val="27"/>
        </w:numPr>
        <w:spacing w:before="0" w:after="0" w:line="360" w:lineRule="auto"/>
        <w:ind w:left="142" w:hanging="426"/>
        <w:rPr>
          <w:rFonts w:ascii="Tahoma" w:hAnsi="Tahoma" w:cs="Tahoma"/>
          <w:sz w:val="21"/>
          <w:szCs w:val="21"/>
        </w:rPr>
      </w:pPr>
      <w:r>
        <w:rPr>
          <w:rFonts w:ascii="Tahoma" w:eastAsia="Times New Roman" w:hAnsi="Tahoma" w:cs="Tahoma"/>
          <w:sz w:val="21"/>
          <w:szCs w:val="21"/>
        </w:rPr>
        <w:t>Megrendelő</w:t>
      </w:r>
      <w:r>
        <w:rPr>
          <w:rFonts w:ascii="Tahoma" w:hAnsi="Tahoma" w:cs="Tahoma"/>
          <w:sz w:val="21"/>
          <w:szCs w:val="21"/>
        </w:rPr>
        <w:t xml:space="preserve"> a vállalkozói díjat az igazolt szerződésszerű teljesítést követően átutalással, forintban (HUF) teljesíti az alábbiak szerint:</w:t>
      </w:r>
    </w:p>
    <w:p w14:paraId="73DD1140" w14:textId="77777777" w:rsidR="00664CA7" w:rsidRDefault="00664CA7" w:rsidP="00664CA7">
      <w:pPr>
        <w:pStyle w:val="NormlWeb"/>
        <w:numPr>
          <w:ilvl w:val="2"/>
          <w:numId w:val="28"/>
        </w:numPr>
        <w:spacing w:before="0" w:beforeAutospacing="0" w:after="0" w:afterAutospacing="0" w:line="360" w:lineRule="auto"/>
        <w:ind w:left="567" w:hanging="283"/>
        <w:jc w:val="both"/>
        <w:rPr>
          <w:rFonts w:ascii="Tahoma" w:eastAsia="Calibri" w:hAnsi="Tahoma" w:cs="Tahoma"/>
          <w:sz w:val="21"/>
          <w:szCs w:val="21"/>
        </w:rPr>
      </w:pPr>
      <w:r>
        <w:rPr>
          <w:rFonts w:ascii="Tahoma" w:eastAsia="Calibri" w:hAnsi="Tahoma" w:cs="Tahoma"/>
          <w:sz w:val="21"/>
          <w:szCs w:val="21"/>
        </w:rPr>
        <w:t>alvállalkozó igénybevételének hiánya esetén a Kbt. 135. § (</w:t>
      </w:r>
      <w:proofErr w:type="gramStart"/>
      <w:r>
        <w:rPr>
          <w:rFonts w:ascii="Tahoma" w:eastAsia="Calibri" w:hAnsi="Tahoma" w:cs="Tahoma"/>
          <w:sz w:val="21"/>
          <w:szCs w:val="21"/>
        </w:rPr>
        <w:t>1)-(</w:t>
      </w:r>
      <w:proofErr w:type="gramEnd"/>
      <w:r>
        <w:rPr>
          <w:rFonts w:ascii="Tahoma" w:eastAsia="Calibri" w:hAnsi="Tahoma" w:cs="Tahoma"/>
          <w:sz w:val="21"/>
          <w:szCs w:val="21"/>
        </w:rPr>
        <w:t>2) és (5)-(6) bekezdései, továbbá a Ptk. 6:130. § (1) és (2) bekezdés szerint;</w:t>
      </w:r>
    </w:p>
    <w:p w14:paraId="02EBC428" w14:textId="77777777" w:rsidR="00664CA7" w:rsidRDefault="00664CA7" w:rsidP="00664CA7">
      <w:pPr>
        <w:pStyle w:val="NormlWeb"/>
        <w:numPr>
          <w:ilvl w:val="2"/>
          <w:numId w:val="28"/>
        </w:numPr>
        <w:spacing w:before="0" w:beforeAutospacing="0" w:after="0" w:afterAutospacing="0" w:line="360" w:lineRule="auto"/>
        <w:ind w:left="567" w:hanging="283"/>
        <w:jc w:val="both"/>
        <w:rPr>
          <w:rFonts w:ascii="Tahoma" w:eastAsia="Calibri" w:hAnsi="Tahoma" w:cs="Tahoma"/>
          <w:sz w:val="21"/>
          <w:szCs w:val="21"/>
        </w:rPr>
      </w:pPr>
      <w:r>
        <w:rPr>
          <w:rFonts w:ascii="Tahoma" w:eastAsia="Calibri" w:hAnsi="Tahoma" w:cs="Tahoma"/>
          <w:sz w:val="21"/>
          <w:szCs w:val="21"/>
        </w:rPr>
        <w:t>alvállalkozó igénybevétele esetén a fentiek figyelembevételével, de a Ptk. 6:130. § (</w:t>
      </w:r>
      <w:proofErr w:type="gramStart"/>
      <w:r>
        <w:rPr>
          <w:rFonts w:ascii="Tahoma" w:eastAsia="Calibri" w:hAnsi="Tahoma" w:cs="Tahoma"/>
          <w:sz w:val="21"/>
          <w:szCs w:val="21"/>
        </w:rPr>
        <w:t>1)-(</w:t>
      </w:r>
      <w:proofErr w:type="gramEnd"/>
      <w:r>
        <w:rPr>
          <w:rFonts w:ascii="Tahoma" w:eastAsia="Calibri" w:hAnsi="Tahoma" w:cs="Tahoma"/>
          <w:sz w:val="21"/>
          <w:szCs w:val="21"/>
        </w:rPr>
        <w:t xml:space="preserve">2) bekezdésétől eltérően a Kbt. 135. § (3) bekezdése </w:t>
      </w:r>
      <w:r>
        <w:rPr>
          <w:rFonts w:ascii="Tahoma" w:hAnsi="Tahoma" w:cs="Tahoma"/>
          <w:sz w:val="21"/>
          <w:szCs w:val="21"/>
        </w:rPr>
        <w:t xml:space="preserve">alapján, a Korm. rendelet 32/A. §-a </w:t>
      </w:r>
      <w:r>
        <w:rPr>
          <w:rFonts w:ascii="Tahoma" w:eastAsia="Calibri" w:hAnsi="Tahoma" w:cs="Tahoma"/>
          <w:sz w:val="21"/>
          <w:szCs w:val="21"/>
        </w:rPr>
        <w:t xml:space="preserve">szerint. </w:t>
      </w:r>
    </w:p>
    <w:p w14:paraId="29D0E868" w14:textId="77777777" w:rsidR="00664CA7" w:rsidRDefault="00664CA7" w:rsidP="00664CA7">
      <w:pPr>
        <w:pStyle w:val="Listaszerbekezds"/>
        <w:numPr>
          <w:ilvl w:val="0"/>
          <w:numId w:val="27"/>
        </w:numPr>
        <w:spacing w:before="0" w:after="0" w:line="360" w:lineRule="auto"/>
        <w:ind w:left="284" w:hanging="568"/>
        <w:rPr>
          <w:rFonts w:ascii="Tahoma" w:eastAsia="Times New Roman" w:hAnsi="Tahoma" w:cs="Tahoma"/>
          <w:sz w:val="21"/>
          <w:szCs w:val="21"/>
        </w:rPr>
      </w:pPr>
      <w:r>
        <w:rPr>
          <w:rFonts w:ascii="Tahoma" w:eastAsia="Times New Roman" w:hAnsi="Tahoma" w:cs="Tahoma"/>
          <w:sz w:val="21"/>
          <w:szCs w:val="21"/>
        </w:rPr>
        <w:t xml:space="preserve">Megrendelő a kifizetés során </w:t>
      </w:r>
      <w:r w:rsidRPr="002F0AA4">
        <w:rPr>
          <w:rFonts w:ascii="Tahoma" w:eastAsia="Times New Roman" w:hAnsi="Tahoma" w:cs="Tahoma"/>
          <w:sz w:val="21"/>
          <w:szCs w:val="21"/>
        </w:rPr>
        <w:t>322/2015. (X. 30.) Korm. rendelet 32/B. §-</w:t>
      </w:r>
      <w:proofErr w:type="spellStart"/>
      <w:r w:rsidRPr="002F0AA4">
        <w:rPr>
          <w:rFonts w:ascii="Tahoma" w:eastAsia="Times New Roman" w:hAnsi="Tahoma" w:cs="Tahoma"/>
          <w:sz w:val="21"/>
          <w:szCs w:val="21"/>
        </w:rPr>
        <w:t>ában</w:t>
      </w:r>
      <w:proofErr w:type="spellEnd"/>
      <w:r w:rsidRPr="002F0AA4">
        <w:rPr>
          <w:rFonts w:ascii="Tahoma" w:eastAsia="Times New Roman" w:hAnsi="Tahoma" w:cs="Tahoma"/>
          <w:sz w:val="21"/>
          <w:szCs w:val="21"/>
        </w:rPr>
        <w:t xml:space="preserve"> </w:t>
      </w:r>
      <w:r>
        <w:rPr>
          <w:rFonts w:ascii="Tahoma" w:eastAsia="Times New Roman" w:hAnsi="Tahoma" w:cs="Tahoma"/>
          <w:sz w:val="21"/>
          <w:szCs w:val="21"/>
        </w:rPr>
        <w:t>foglaltakat teljes körben alkalmazza.</w:t>
      </w:r>
    </w:p>
    <w:p w14:paraId="4E70A843" w14:textId="77777777" w:rsidR="00664CA7" w:rsidRDefault="00664CA7" w:rsidP="00664CA7">
      <w:pPr>
        <w:pStyle w:val="NormlWeb"/>
        <w:numPr>
          <w:ilvl w:val="0"/>
          <w:numId w:val="27"/>
        </w:numPr>
        <w:spacing w:before="0" w:beforeAutospacing="0" w:after="0" w:afterAutospacing="0" w:line="360" w:lineRule="auto"/>
        <w:ind w:left="142" w:hanging="426"/>
        <w:jc w:val="both"/>
        <w:rPr>
          <w:rFonts w:ascii="Tahoma" w:hAnsi="Tahoma" w:cs="Tahoma"/>
          <w:sz w:val="21"/>
          <w:szCs w:val="21"/>
        </w:rPr>
      </w:pPr>
      <w:r>
        <w:rPr>
          <w:rFonts w:ascii="Tahoma" w:hAnsi="Tahoma" w:cs="Tahoma"/>
          <w:sz w:val="21"/>
          <w:szCs w:val="21"/>
        </w:rPr>
        <w:t>Késedelmes fizetés esetén Megrendelő, mint szerződő hatóság a Ptk. 6:155. § szerinti mértékű, és a késedelem időtartamához igazodó késedelmi kamatot továbbá a külön jogszabályban megállapított behajtási költségátalányt fizet.</w:t>
      </w:r>
    </w:p>
    <w:p w14:paraId="52F3F1F3" w14:textId="77777777" w:rsidR="00664CA7" w:rsidRDefault="00664CA7" w:rsidP="00664CA7">
      <w:pPr>
        <w:pStyle w:val="NormlWeb"/>
        <w:numPr>
          <w:ilvl w:val="0"/>
          <w:numId w:val="27"/>
        </w:numPr>
        <w:spacing w:before="0" w:beforeAutospacing="0" w:after="0" w:afterAutospacing="0" w:line="360" w:lineRule="auto"/>
        <w:ind w:left="142" w:hanging="426"/>
        <w:jc w:val="both"/>
        <w:rPr>
          <w:rFonts w:ascii="Tahoma" w:hAnsi="Tahoma" w:cs="Tahoma"/>
          <w:sz w:val="21"/>
          <w:szCs w:val="21"/>
        </w:rPr>
      </w:pPr>
      <w:r>
        <w:rPr>
          <w:rFonts w:ascii="Tahoma" w:hAnsi="Tahoma" w:cs="Tahoma"/>
          <w:sz w:val="21"/>
          <w:szCs w:val="21"/>
        </w:rPr>
        <w:t>A teljesítésigazolás - mely a számla kötelező melléklete - aláírására a műszaki ellenőr jogosult.</w:t>
      </w:r>
    </w:p>
    <w:p w14:paraId="7395C86C" w14:textId="77777777" w:rsidR="00664CA7" w:rsidRDefault="00664CA7" w:rsidP="00664CA7">
      <w:pPr>
        <w:pStyle w:val="NormlWeb"/>
        <w:numPr>
          <w:ilvl w:val="0"/>
          <w:numId w:val="27"/>
        </w:numPr>
        <w:spacing w:before="0" w:beforeAutospacing="0" w:after="0" w:afterAutospacing="0" w:line="360" w:lineRule="auto"/>
        <w:ind w:left="142" w:hanging="426"/>
        <w:jc w:val="both"/>
        <w:rPr>
          <w:rFonts w:ascii="Tahoma" w:hAnsi="Tahoma" w:cs="Tahoma"/>
          <w:sz w:val="21"/>
          <w:szCs w:val="21"/>
        </w:rPr>
      </w:pPr>
      <w:r>
        <w:rPr>
          <w:rFonts w:ascii="Tahoma" w:hAnsi="Tahoma" w:cs="Tahoma"/>
          <w:sz w:val="21"/>
          <w:szCs w:val="21"/>
        </w:rPr>
        <w:t>Felek rögzítik, hogy fizetési kötelezettséget kizárólag a jogszabályoknak és jelen szerződésnek mindenben megfelelő számla és mellékleteinek Megrendelő általi kézhezvétele keletkeztet.</w:t>
      </w:r>
    </w:p>
    <w:p w14:paraId="5436CC92" w14:textId="77777777" w:rsidR="00664CA7" w:rsidRDefault="00664CA7" w:rsidP="00664CA7">
      <w:pPr>
        <w:pStyle w:val="NormlWeb"/>
        <w:numPr>
          <w:ilvl w:val="0"/>
          <w:numId w:val="27"/>
        </w:numPr>
        <w:spacing w:before="0" w:beforeAutospacing="0" w:after="0" w:afterAutospacing="0" w:line="360" w:lineRule="auto"/>
        <w:ind w:left="142"/>
        <w:jc w:val="both"/>
        <w:rPr>
          <w:rFonts w:ascii="Tahoma" w:hAnsi="Tahoma" w:cs="Tahoma"/>
          <w:sz w:val="21"/>
          <w:szCs w:val="21"/>
        </w:rPr>
      </w:pPr>
      <w:r>
        <w:rPr>
          <w:rFonts w:ascii="Tahoma" w:hAnsi="Tahoma" w:cs="Tahoma"/>
          <w:sz w:val="21"/>
          <w:szCs w:val="21"/>
        </w:rPr>
        <w:t xml:space="preserve">Vállalkozó </w:t>
      </w:r>
      <w:proofErr w:type="spellStart"/>
      <w:r>
        <w:rPr>
          <w:rFonts w:ascii="Tahoma" w:hAnsi="Tahoma" w:cs="Tahoma"/>
          <w:sz w:val="21"/>
          <w:szCs w:val="21"/>
        </w:rPr>
        <w:t>nyilatkoznik</w:t>
      </w:r>
      <w:proofErr w:type="spellEnd"/>
      <w:r>
        <w:rPr>
          <w:rFonts w:ascii="Tahoma" w:hAnsi="Tahoma" w:cs="Tahoma"/>
          <w:sz w:val="21"/>
          <w:szCs w:val="21"/>
        </w:rPr>
        <w:t xml:space="preserve"> arról, hogy az államháztartásról szóló 2011. évi CXCV. törvény szerint átlátható szervezetnek minősül. Az erre vonatkozó nyilatkozatot a Megrendelő bocsátja Vállalkozó részére.</w:t>
      </w:r>
    </w:p>
    <w:p w14:paraId="5552E843" w14:textId="77777777" w:rsidR="00664CA7" w:rsidRDefault="00664CA7" w:rsidP="00664CA7">
      <w:pPr>
        <w:spacing w:after="0" w:line="360" w:lineRule="auto"/>
        <w:jc w:val="both"/>
        <w:rPr>
          <w:rFonts w:ascii="Tahoma" w:eastAsia="Times New Roman" w:hAnsi="Tahoma" w:cs="Tahoma"/>
          <w:sz w:val="21"/>
          <w:szCs w:val="21"/>
        </w:rPr>
      </w:pPr>
    </w:p>
    <w:p w14:paraId="68A52968" w14:textId="77777777" w:rsidR="00664CA7" w:rsidRDefault="00664CA7" w:rsidP="00664CA7">
      <w:pPr>
        <w:spacing w:after="0" w:line="360" w:lineRule="auto"/>
        <w:ind w:left="360"/>
        <w:jc w:val="center"/>
        <w:rPr>
          <w:rFonts w:ascii="Tahoma" w:hAnsi="Tahoma" w:cs="Tahoma"/>
          <w:b/>
          <w:sz w:val="21"/>
          <w:szCs w:val="21"/>
        </w:rPr>
      </w:pPr>
      <w:r>
        <w:rPr>
          <w:rFonts w:ascii="Tahoma" w:hAnsi="Tahoma" w:cs="Tahoma"/>
          <w:b/>
          <w:sz w:val="21"/>
          <w:szCs w:val="21"/>
        </w:rPr>
        <w:t>3. Szerződési biztosítékok, a szerződés megerősítése</w:t>
      </w:r>
    </w:p>
    <w:p w14:paraId="2332572B" w14:textId="77777777" w:rsidR="00664CA7" w:rsidRDefault="00664CA7" w:rsidP="00664CA7">
      <w:pPr>
        <w:spacing w:before="120" w:after="0" w:line="360" w:lineRule="auto"/>
        <w:ind w:left="720"/>
        <w:contextualSpacing/>
        <w:jc w:val="both"/>
        <w:rPr>
          <w:rFonts w:ascii="Tahoma" w:hAnsi="Tahoma" w:cs="Tahoma"/>
          <w:b/>
          <w:sz w:val="21"/>
          <w:szCs w:val="21"/>
        </w:rPr>
      </w:pPr>
    </w:p>
    <w:p w14:paraId="5D46E509"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t>Amennyiben Vállalkozó olyan okból, amelyért felelős (Ptk. 6:186.§), a jelen szerződésben meghatározott teljesítési határidőt nem tartja be (késedelem), késedelmi kötbért fizet Megrendelőnek. A késedelmi kötbér mértéke a nettó vállalkozói díj 0,5 %-a naptári naponta, minden megkezdett naptári napra. A 20 napot meghaladó késedelem esetén Megrendelő jogosult a szerződést azonnali hatállyal felmondani/elállni, mely okán Vállalkozó meghiúsulási kötbérfizetésre lesz kötelezett.</w:t>
      </w:r>
    </w:p>
    <w:p w14:paraId="03CD7100"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lastRenderedPageBreak/>
        <w:t>Amennyiben olyan okból, amelyért Vállalkozó felelős (Ptk. 6:186.§) a szerződés teljesítése meghiúsul, köteles a Vállalkozó Megrendelő felé a nettó vállalkozói díj 15%-</w:t>
      </w:r>
      <w:proofErr w:type="spellStart"/>
      <w:r>
        <w:rPr>
          <w:rFonts w:ascii="Tahoma" w:hAnsi="Tahoma" w:cs="Tahoma"/>
          <w:sz w:val="21"/>
          <w:szCs w:val="21"/>
        </w:rPr>
        <w:t>nak</w:t>
      </w:r>
      <w:proofErr w:type="spellEnd"/>
      <w:r>
        <w:rPr>
          <w:rFonts w:ascii="Tahoma" w:hAnsi="Tahoma" w:cs="Tahoma"/>
          <w:sz w:val="21"/>
          <w:szCs w:val="21"/>
        </w:rPr>
        <w:t xml:space="preserve"> megfelelő meghiúsulási kötbért megfizetni.</w:t>
      </w:r>
    </w:p>
    <w:p w14:paraId="7B74C199"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A Megrendelő az esetleges kötbér igényét írásbeli felszólítás útján érvényesíti, melynek a Vállalkozó köteles 8 naptári napon belül maradéktalanul eleget tenni. Amennyiben a Vállalkozó a fenti irat kézhezvételét követő 3 munkanapon belül magát érdemi indokolással és azt alátámasztó bizonyítékokkal nem menti ki, akkor a kötbér elismertnek tekintendő. A </w:t>
      </w:r>
      <w:proofErr w:type="spellStart"/>
      <w:r>
        <w:rPr>
          <w:rFonts w:ascii="Tahoma" w:hAnsi="Tahoma" w:cs="Tahoma"/>
          <w:sz w:val="21"/>
          <w:szCs w:val="21"/>
        </w:rPr>
        <w:t>Kbt</w:t>
      </w:r>
      <w:proofErr w:type="spellEnd"/>
      <w:r>
        <w:rPr>
          <w:rFonts w:ascii="Tahoma" w:hAnsi="Tahoma" w:cs="Tahoma"/>
          <w:sz w:val="21"/>
          <w:szCs w:val="21"/>
        </w:rPr>
        <w:t xml:space="preserve">-ben (135.§ (6) </w:t>
      </w:r>
      <w:proofErr w:type="spellStart"/>
      <w:r>
        <w:rPr>
          <w:rFonts w:ascii="Tahoma" w:hAnsi="Tahoma" w:cs="Tahoma"/>
          <w:sz w:val="21"/>
          <w:szCs w:val="21"/>
        </w:rPr>
        <w:t>bek</w:t>
      </w:r>
      <w:proofErr w:type="spellEnd"/>
      <w:r>
        <w:rPr>
          <w:rFonts w:ascii="Tahoma" w:hAnsi="Tahoma" w:cs="Tahoma"/>
          <w:sz w:val="21"/>
          <w:szCs w:val="21"/>
        </w:rPr>
        <w:t>.) foglalt további beszámítási feltételek teljesülésekor a kötbér a vállalkozói számlába beszámítható.</w:t>
      </w:r>
    </w:p>
    <w:p w14:paraId="4933F80D"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A kötbérigények érvényesítése, vagy annak elmulasztása nem zárja ki a szerződésszegésből eredő egyéb igények érvényesítésének lehetőségét. </w:t>
      </w:r>
    </w:p>
    <w:p w14:paraId="69BFF318"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t>A késedelmi kötbér fizetése nem mentesíti Vállalkozót a teljesítés alól.</w:t>
      </w:r>
    </w:p>
    <w:p w14:paraId="03DDE0E6"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t>Vállalkozó a szerződés hibátlan teljesítésének biztosítására valamennyi beépített dolog ill. elvégzett munka vonatkozásában a sikeres átadás-átvételtől számított ………………… hónap általános jótállást vállal. Vállalkozó jótállási kötelezettsége – az érintett hibával kapcsolatban – megszűnik, ha a hiba a szerződésszerű teljesítést követően keletkezett, különösen:</w:t>
      </w:r>
    </w:p>
    <w:p w14:paraId="720990B9" w14:textId="77777777" w:rsidR="00664CA7" w:rsidRDefault="00664CA7" w:rsidP="00664CA7">
      <w:pPr>
        <w:spacing w:after="0" w:line="360" w:lineRule="auto"/>
        <w:ind w:firstLine="709"/>
        <w:rPr>
          <w:rFonts w:ascii="Tahoma" w:hAnsi="Tahoma" w:cs="Tahoma"/>
          <w:sz w:val="21"/>
          <w:szCs w:val="21"/>
        </w:rPr>
      </w:pPr>
      <w:r>
        <w:rPr>
          <w:rFonts w:ascii="Tahoma" w:hAnsi="Tahoma" w:cs="Tahoma"/>
          <w:sz w:val="21"/>
          <w:szCs w:val="21"/>
        </w:rPr>
        <w:t xml:space="preserve">- rendeltetésellenes vagy szakszerűtlen használat, </w:t>
      </w:r>
    </w:p>
    <w:p w14:paraId="7401F9BF"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ab/>
        <w:t>- szándékos rongálás vagy erőszakos behatás,</w:t>
      </w:r>
    </w:p>
    <w:p w14:paraId="0AD70E00"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ab/>
        <w:t>- elemi csapás,</w:t>
      </w:r>
    </w:p>
    <w:p w14:paraId="7740C1FB"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ab/>
        <w:t>- szakszerűtlen szerelő vagy javító jellegű beavatkozás,</w:t>
      </w:r>
    </w:p>
    <w:p w14:paraId="0A5EABEE" w14:textId="77777777" w:rsidR="00664CA7" w:rsidRDefault="00664CA7" w:rsidP="00664CA7">
      <w:pPr>
        <w:spacing w:after="0" w:line="360" w:lineRule="auto"/>
        <w:ind w:firstLine="709"/>
        <w:rPr>
          <w:rFonts w:ascii="Tahoma" w:hAnsi="Tahoma" w:cs="Tahoma"/>
          <w:sz w:val="21"/>
          <w:szCs w:val="21"/>
        </w:rPr>
      </w:pPr>
      <w:r>
        <w:rPr>
          <w:rFonts w:ascii="Tahoma" w:hAnsi="Tahoma" w:cs="Tahoma"/>
          <w:sz w:val="21"/>
          <w:szCs w:val="21"/>
        </w:rPr>
        <w:t xml:space="preserve">- a szükséges karbantartás hiánya </w:t>
      </w:r>
    </w:p>
    <w:p w14:paraId="6CF672BE"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miatt következett be.</w:t>
      </w:r>
    </w:p>
    <w:p w14:paraId="459CE673" w14:textId="77777777" w:rsidR="00664CA7" w:rsidRDefault="00664CA7" w:rsidP="00664CA7">
      <w:pPr>
        <w:spacing w:after="0" w:line="360" w:lineRule="auto"/>
        <w:jc w:val="both"/>
        <w:rPr>
          <w:rFonts w:ascii="Tahoma" w:hAnsi="Tahoma" w:cs="Tahoma"/>
          <w:sz w:val="21"/>
          <w:szCs w:val="21"/>
        </w:rPr>
      </w:pPr>
      <w:r>
        <w:rPr>
          <w:rFonts w:ascii="Tahoma" w:hAnsi="Tahoma" w:cs="Tahoma"/>
          <w:sz w:val="21"/>
          <w:szCs w:val="21"/>
        </w:rPr>
        <w:t xml:space="preserve">Amennyiben az alapanyag/szerkezet gyártója a fentieknél, illetve kógens jogszabályban meghatározott időtartamnál hosszabb jótállást garantál, akkor azt kell alkalmazni. </w:t>
      </w:r>
    </w:p>
    <w:p w14:paraId="2F419455" w14:textId="77777777" w:rsidR="00664CA7" w:rsidRDefault="00664CA7" w:rsidP="00664CA7">
      <w:pPr>
        <w:spacing w:after="0" w:line="360" w:lineRule="auto"/>
        <w:jc w:val="both"/>
        <w:rPr>
          <w:rFonts w:ascii="Tahoma" w:hAnsi="Tahoma" w:cs="Tahoma"/>
          <w:sz w:val="21"/>
          <w:szCs w:val="21"/>
        </w:rPr>
      </w:pPr>
      <w:r>
        <w:rPr>
          <w:rFonts w:ascii="Tahoma" w:hAnsi="Tahoma" w:cs="Tahoma"/>
          <w:sz w:val="21"/>
          <w:szCs w:val="21"/>
        </w:rPr>
        <w:t>Vállalkozó a jótállási kötelezettsége alatt a hiba bejelentésétől számított 3 munkanapon belül köteles a javítást elkezdeni, és megfelelő személyi állománnyal annak befejezéséig folyamatosan munkát végezni. A hiba kijavításának végső határideje a bejelentést követő 10 nap. Amennyiben technológiailag a fenti idő nem tartható, a műszaki ellenőr által meghatározott időtartam az irányadó.</w:t>
      </w:r>
    </w:p>
    <w:p w14:paraId="01E45075"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A közvetlen balesetveszélyt eredményező hibák esetén a fentiek azzal </w:t>
      </w:r>
      <w:proofErr w:type="spellStart"/>
      <w:r>
        <w:rPr>
          <w:rFonts w:ascii="Tahoma" w:hAnsi="Tahoma" w:cs="Tahoma"/>
          <w:sz w:val="21"/>
          <w:szCs w:val="21"/>
        </w:rPr>
        <w:t>alkalmazandóak</w:t>
      </w:r>
      <w:proofErr w:type="spellEnd"/>
      <w:r>
        <w:rPr>
          <w:rFonts w:ascii="Tahoma" w:hAnsi="Tahoma" w:cs="Tahoma"/>
          <w:sz w:val="21"/>
          <w:szCs w:val="21"/>
        </w:rPr>
        <w:t>, hogy a Vállalkozó a bejelentést követő 24 órán belül köteles a hiba kijavítását megkezdeni.</w:t>
      </w:r>
    </w:p>
    <w:p w14:paraId="2EEF483C"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t>Amennyiben a fenti jótállási igényekkel kapcsolatos határidők bármelyikét megsérti a Vállalkozó, a Megrendelő jogosult a munkát harmadik személlyel a Vállalkozó költségére elvégeztetni. Ezen eset a jótállás fennállását csak akkor befolyásolja, ha a Vállalkozó kétséget kizáróan bizonyítja, hogy a harmadik személy által végzett munka okozta a később bekövetkezett hibát.</w:t>
      </w:r>
    </w:p>
    <w:p w14:paraId="2CB2F453"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t>Vállalkozó köteles megtéríteni azon pluszköltségeket, amelyek a hibás teljesítés okán a Megrendelőnél keletkeztek.</w:t>
      </w:r>
    </w:p>
    <w:p w14:paraId="6853EC6A"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lastRenderedPageBreak/>
        <w:t>A jótállási kötelezettség nem érinti a Megrendelőt megillető kellékszavatossági, ill. külön jogszabályban rögzített esetleges kötelező jótállási jogokat, és azok érvényesíthetőségét.</w:t>
      </w:r>
    </w:p>
    <w:p w14:paraId="76A19DA8"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t>Vállalkozó teljes kártérítési kötelezettséget vállal jelen szerződéssel kapcsolatosan az általa okozott károkért, függetlenül attól, hogy az a Megrendelőre, vagy harmadik személyekre háramlik. Harmadik személyekre háramló kár esetén a Vállalkozó köteles az erről való tudomásszerzést követő 3 munkanapon belül a Megrendelőt teljes körűen mentesíteni a kártérítési igények alól, illetve amennyiben Megrendelő a kártérítési igényt teljesítette, köteles a fenti határidőben a Megrendelő által teljesített összegeket megtéríteni. Fentieket megfelelően alkalmazni kell a sérelemre/sérelemdíjra is. Felek rögzítik, hogy a kártérítési felelősség az ún. következményi károkra is kiterjed.</w:t>
      </w:r>
    </w:p>
    <w:p w14:paraId="312A3F9A"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t>Amennyiben a Vállalkozó teljesítésével kapcsolatban Megrendelő ellen per indul, Vállalkozó – amennyiben erre jogi lehetőség van - Megrendelő oldalán köteles a perbe belépni, és minden intézkedést megtenni Megrendelő pernyertessége érdekében, vagy amennyiben ez nem lehetséges, köteles a Megrendelő pernyertességét egyéb módon elősegíteni. Pervesztesség esetén köteles megtéríteni minden olyan negatív jogkövetkezmény költségét, amely az ő tevékenységével vagy mulasztásával kapcsolatban háramlott a Megrendelőre.</w:t>
      </w:r>
    </w:p>
    <w:p w14:paraId="3CD6BD4E" w14:textId="68E344F2"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sidRPr="009F1B5E">
        <w:rPr>
          <w:rFonts w:ascii="Tahoma" w:hAnsi="Tahoma" w:cs="Tahoma"/>
          <w:sz w:val="21"/>
          <w:szCs w:val="21"/>
        </w:rPr>
        <w:t>Felek rögzítik, hogy Vállalkozó a szerződés hatálybalépésekor szolgáltatta az eljárást megindító felhívásban rögzített, a Vállalkozó teljesítésének elmaradásából eredő megrendelői igények biztosítékaként szolgáló, a nettó vállalkozói díj 5 %-</w:t>
      </w:r>
      <w:proofErr w:type="spellStart"/>
      <w:r w:rsidRPr="009F1B5E">
        <w:rPr>
          <w:rFonts w:ascii="Tahoma" w:hAnsi="Tahoma" w:cs="Tahoma"/>
          <w:sz w:val="21"/>
          <w:szCs w:val="21"/>
        </w:rPr>
        <w:t>ának</w:t>
      </w:r>
      <w:proofErr w:type="spellEnd"/>
      <w:r w:rsidRPr="009F1B5E">
        <w:rPr>
          <w:rFonts w:ascii="Tahoma" w:hAnsi="Tahoma" w:cs="Tahoma"/>
          <w:sz w:val="21"/>
          <w:szCs w:val="21"/>
        </w:rPr>
        <w:t xml:space="preserve"> megfelelő mértékű teljesítési biztosítékot, a Kbt. 134. § (6) </w:t>
      </w:r>
      <w:proofErr w:type="spellStart"/>
      <w:r w:rsidRPr="009F1B5E">
        <w:rPr>
          <w:rFonts w:ascii="Tahoma" w:hAnsi="Tahoma" w:cs="Tahoma"/>
          <w:sz w:val="21"/>
          <w:szCs w:val="21"/>
        </w:rPr>
        <w:t>bek</w:t>
      </w:r>
      <w:proofErr w:type="spellEnd"/>
      <w:r w:rsidRPr="009F1B5E">
        <w:rPr>
          <w:rFonts w:ascii="Tahoma" w:hAnsi="Tahoma" w:cs="Tahoma"/>
          <w:sz w:val="21"/>
          <w:szCs w:val="21"/>
        </w:rPr>
        <w:t xml:space="preserve">. a) pontja alapján. A biztosítéknak az átadás-átvételi eljárás lezárásáig hatályban (lehívhatónak) kell maradnia. Amennyiben a teljesítés alatt a vállalkozói díj módosul, akkor a teljesítési biztosítékot a Vállalkozónak a módosítás hatálybalépést követő </w:t>
      </w:r>
      <w:r w:rsidR="00814715">
        <w:rPr>
          <w:rFonts w:ascii="Tahoma" w:hAnsi="Tahoma" w:cs="Tahoma"/>
          <w:sz w:val="21"/>
          <w:szCs w:val="21"/>
        </w:rPr>
        <w:t>3</w:t>
      </w:r>
      <w:r w:rsidRPr="009F1B5E">
        <w:rPr>
          <w:rFonts w:ascii="Tahoma" w:hAnsi="Tahoma" w:cs="Tahoma"/>
          <w:sz w:val="21"/>
          <w:szCs w:val="21"/>
        </w:rPr>
        <w:t xml:space="preserve"> naptári napon belül a megváltozott (hatályos) nettó vállalkozói díj alapulvételével számítottan kell – súlyos szerződésszegés terhe mellett – biztosítania. </w:t>
      </w:r>
    </w:p>
    <w:p w14:paraId="15292252"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sidRPr="009F1B5E">
        <w:rPr>
          <w:rFonts w:ascii="Tahoma" w:hAnsi="Tahoma" w:cs="Tahoma"/>
          <w:sz w:val="21"/>
          <w:szCs w:val="21"/>
        </w:rPr>
        <w:t xml:space="preserve">Felek megállapodnak abban, hogy Vállalkozó a teljesítéskor (sikeres átadás-átvételt igazoló utolsó jegyzőkönyv átvétele) jótállási biztosíték nyújtására köteles a Kbt. 134.§ (6) </w:t>
      </w:r>
      <w:proofErr w:type="spellStart"/>
      <w:r w:rsidRPr="009F1B5E">
        <w:rPr>
          <w:rFonts w:ascii="Tahoma" w:hAnsi="Tahoma" w:cs="Tahoma"/>
          <w:sz w:val="21"/>
          <w:szCs w:val="21"/>
        </w:rPr>
        <w:t>bek</w:t>
      </w:r>
      <w:proofErr w:type="spellEnd"/>
      <w:r w:rsidRPr="009F1B5E">
        <w:rPr>
          <w:rFonts w:ascii="Tahoma" w:hAnsi="Tahoma" w:cs="Tahoma"/>
          <w:sz w:val="21"/>
          <w:szCs w:val="21"/>
        </w:rPr>
        <w:t xml:space="preserve">. a) pont szerinti módon. A jótállási biztosíték a Vállalkozót terhelő jótállási igények biztosítását szolgálja. Mértéke a nettó vállalkozói díj 2%-a. </w:t>
      </w:r>
      <w:r>
        <w:rPr>
          <w:rFonts w:ascii="Tahoma" w:hAnsi="Tahoma" w:cs="Tahoma"/>
          <w:sz w:val="21"/>
          <w:szCs w:val="21"/>
        </w:rPr>
        <w:t>A jótállási biztosítéknak a jelen pont szerinti jótállási időszak leteltéig kell lehívhatónak (hatályban lévőnek) lennie.</w:t>
      </w:r>
    </w:p>
    <w:p w14:paraId="6616541E" w14:textId="77777777" w:rsidR="00664CA7" w:rsidRPr="009F1B5E" w:rsidRDefault="00664CA7" w:rsidP="00664CA7">
      <w:pPr>
        <w:numPr>
          <w:ilvl w:val="0"/>
          <w:numId w:val="29"/>
        </w:numPr>
        <w:tabs>
          <w:tab w:val="num" w:pos="0"/>
        </w:tabs>
        <w:spacing w:after="0" w:line="360" w:lineRule="auto"/>
        <w:ind w:left="0"/>
        <w:jc w:val="both"/>
        <w:rPr>
          <w:rFonts w:ascii="Tahoma" w:hAnsi="Tahoma" w:cs="Tahoma"/>
          <w:sz w:val="21"/>
          <w:szCs w:val="21"/>
        </w:rPr>
      </w:pPr>
      <w:r w:rsidRPr="009F1B5E">
        <w:rPr>
          <w:rFonts w:ascii="Tahoma" w:hAnsi="Tahoma" w:cs="Tahoma"/>
          <w:sz w:val="21"/>
          <w:szCs w:val="21"/>
        </w:rPr>
        <w:t xml:space="preserve">Amennyiben a Vállalkozó </w:t>
      </w:r>
      <w:r>
        <w:rPr>
          <w:rFonts w:ascii="Tahoma" w:hAnsi="Tahoma" w:cs="Tahoma"/>
          <w:sz w:val="21"/>
          <w:szCs w:val="21"/>
        </w:rPr>
        <w:t xml:space="preserve">(bármely) </w:t>
      </w:r>
      <w:r w:rsidRPr="009F1B5E">
        <w:rPr>
          <w:rFonts w:ascii="Tahoma" w:hAnsi="Tahoma" w:cs="Tahoma"/>
          <w:sz w:val="21"/>
          <w:szCs w:val="21"/>
        </w:rPr>
        <w:t>biztosítékot nem óvadékként szolgáltatja, a Megrendelő csak olyan biztosítéki okiratot fogad el, mely alapján a kötelezett vállalja, hogy a Megrendelő első felhívására, az alapjogviszony vizsgálata nélkül, a fenti mértékig a Megrendelő felé kifizetést teljesít, az igénybejelentés benyújtását követő 5 banki napon belül anélkül, hogy az igényelt összeget saját vagy más fél követelésével csökkentené (különösen beszámítás).</w:t>
      </w:r>
    </w:p>
    <w:p w14:paraId="01A5E2D0" w14:textId="77777777" w:rsidR="00664CA7" w:rsidRDefault="00664CA7" w:rsidP="00664CA7">
      <w:pPr>
        <w:spacing w:after="0" w:line="360" w:lineRule="auto"/>
        <w:jc w:val="both"/>
        <w:rPr>
          <w:rFonts w:ascii="Tahoma" w:hAnsi="Tahoma" w:cs="Tahoma"/>
          <w:sz w:val="21"/>
          <w:szCs w:val="21"/>
        </w:rPr>
      </w:pPr>
    </w:p>
    <w:p w14:paraId="53FAE5DB" w14:textId="77777777" w:rsidR="00664CA7" w:rsidRDefault="00664CA7" w:rsidP="00664CA7">
      <w:pPr>
        <w:spacing w:after="0" w:line="360" w:lineRule="auto"/>
        <w:ind w:left="360"/>
        <w:jc w:val="center"/>
        <w:rPr>
          <w:rFonts w:ascii="Tahoma" w:hAnsi="Tahoma" w:cs="Tahoma"/>
          <w:b/>
          <w:sz w:val="21"/>
          <w:szCs w:val="21"/>
        </w:rPr>
      </w:pPr>
      <w:r>
        <w:rPr>
          <w:rFonts w:ascii="Tahoma" w:hAnsi="Tahoma" w:cs="Tahoma"/>
          <w:b/>
          <w:sz w:val="21"/>
          <w:szCs w:val="21"/>
        </w:rPr>
        <w:t>4. Teljesítési határidő</w:t>
      </w:r>
    </w:p>
    <w:p w14:paraId="5B50E769" w14:textId="77777777" w:rsidR="00664CA7" w:rsidRDefault="00664CA7" w:rsidP="00664CA7">
      <w:pPr>
        <w:spacing w:before="120" w:after="0" w:line="360" w:lineRule="auto"/>
        <w:ind w:left="720"/>
        <w:contextualSpacing/>
        <w:jc w:val="both"/>
        <w:rPr>
          <w:rFonts w:ascii="Tahoma" w:hAnsi="Tahoma" w:cs="Tahoma"/>
          <w:b/>
          <w:sz w:val="21"/>
          <w:szCs w:val="21"/>
        </w:rPr>
      </w:pPr>
    </w:p>
    <w:p w14:paraId="49CA9F2E" w14:textId="77777777" w:rsidR="00664CA7" w:rsidRDefault="00664CA7" w:rsidP="00664CA7">
      <w:pPr>
        <w:numPr>
          <w:ilvl w:val="0"/>
          <w:numId w:val="30"/>
        </w:numPr>
        <w:tabs>
          <w:tab w:val="num" w:pos="0"/>
        </w:tabs>
        <w:spacing w:after="0" w:line="360" w:lineRule="auto"/>
        <w:ind w:left="0" w:hanging="357"/>
        <w:jc w:val="both"/>
        <w:rPr>
          <w:rFonts w:ascii="Tahoma" w:hAnsi="Tahoma" w:cs="Tahoma"/>
          <w:b/>
          <w:sz w:val="21"/>
          <w:szCs w:val="21"/>
        </w:rPr>
      </w:pPr>
      <w:r>
        <w:rPr>
          <w:rFonts w:ascii="Tahoma" w:hAnsi="Tahoma" w:cs="Tahoma"/>
          <w:sz w:val="21"/>
          <w:szCs w:val="21"/>
        </w:rPr>
        <w:lastRenderedPageBreak/>
        <w:t>Felek a Vállalkozó teljesítési határidejét 2018.07.31. napjában határozták meg.</w:t>
      </w:r>
      <w:r>
        <w:rPr>
          <w:rFonts w:ascii="Tahoma" w:hAnsi="Tahoma" w:cs="Tahoma"/>
          <w:b/>
          <w:sz w:val="21"/>
          <w:szCs w:val="21"/>
        </w:rPr>
        <w:t xml:space="preserve"> </w:t>
      </w:r>
      <w:r>
        <w:rPr>
          <w:rFonts w:ascii="Tahoma" w:hAnsi="Tahoma" w:cs="Tahoma"/>
          <w:sz w:val="21"/>
          <w:szCs w:val="21"/>
        </w:rPr>
        <w:t>Előteljesítés megengedett.</w:t>
      </w:r>
    </w:p>
    <w:p w14:paraId="7D498119" w14:textId="77777777" w:rsidR="00664CA7" w:rsidRDefault="00664CA7" w:rsidP="00664CA7">
      <w:pPr>
        <w:numPr>
          <w:ilvl w:val="0"/>
          <w:numId w:val="30"/>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Felek kifejezetten megállapodnak, hogy a fenti teljesítési határidőbe – figyelemmel arra, hogy ezt követően a Megrendelőnek a támogatással kapcsolatban még elszámolási kötelezettsége is van - az átadás átvételi eljárás legfeljebb 15 napos időtartama beleszámít, tehát Vállalkozó a fentiek szerint köteles a munkavégzést szervezni.</w:t>
      </w:r>
    </w:p>
    <w:p w14:paraId="07EA90AD" w14:textId="77777777" w:rsidR="00664CA7" w:rsidRDefault="00664CA7" w:rsidP="00664CA7">
      <w:pPr>
        <w:numPr>
          <w:ilvl w:val="0"/>
          <w:numId w:val="30"/>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Minden, a szerződés teljesítését akadályozó, el nem hárítható külső körülmény (</w:t>
      </w:r>
      <w:proofErr w:type="spellStart"/>
      <w:r>
        <w:rPr>
          <w:rFonts w:ascii="Tahoma" w:hAnsi="Tahoma" w:cs="Tahoma"/>
          <w:sz w:val="21"/>
          <w:szCs w:val="21"/>
        </w:rPr>
        <w:t>vis</w:t>
      </w:r>
      <w:proofErr w:type="spellEnd"/>
      <w:r>
        <w:rPr>
          <w:rFonts w:ascii="Tahoma" w:hAnsi="Tahoma" w:cs="Tahoma"/>
          <w:sz w:val="21"/>
          <w:szCs w:val="21"/>
        </w:rPr>
        <w:t xml:space="preserve"> maior) a befejezési határidő módosítását vonhatja maga után, kivéve, ha bármilyen munkaszervezési (több munkavállaló alkalmazása, munkaszervezés megváltoztatása stb.) eljárással megoldható lett volna a határidő betartása. A határidő módosításához az ok (és fennállásának időtartama) építési naplóba való bejegyzése, és a Megrendelő műszaki ellenőrének jóváhagyása szükséges. Vállalkozó kijelenti, hogy a rendelkezésére álló teljesítési időszak – figyelembe véve az évszakokkal kapcsolatban felmerülő munkavégzést általában akadályozó körülményeket is – elégséges a szerződés határidőben történő hiány- és hibamentes teljesítésére.</w:t>
      </w:r>
    </w:p>
    <w:p w14:paraId="4CBCE23D" w14:textId="77777777" w:rsidR="00664CA7" w:rsidRDefault="00664CA7" w:rsidP="00664CA7">
      <w:pPr>
        <w:numPr>
          <w:ilvl w:val="0"/>
          <w:numId w:val="30"/>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 xml:space="preserve">Nem eredményezheti a teljesítési határidő módosulását az elhárítható, illetve a Vállalkozó által kellő gondossággal előre látható okok miatt bekövetkezett késedelem. </w:t>
      </w:r>
    </w:p>
    <w:p w14:paraId="05400A24" w14:textId="77777777" w:rsidR="00664CA7" w:rsidRDefault="00664CA7" w:rsidP="00664CA7">
      <w:pPr>
        <w:numPr>
          <w:ilvl w:val="0"/>
          <w:numId w:val="30"/>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 xml:space="preserve">Vállalkozó kijelenti, tudomással bír arról, hogy a szerződés közvetett tárgyát képező felépítmény közcélokat szolgál és a beruházás támogatással érintett, így fenti határidőben és tartalommal, valamint minőségben való átadása a Megrendelő különösen fontos érdeke. </w:t>
      </w:r>
    </w:p>
    <w:p w14:paraId="04D1C19A" w14:textId="77777777" w:rsidR="00664CA7" w:rsidRDefault="00664CA7" w:rsidP="00664CA7">
      <w:pPr>
        <w:spacing w:after="0" w:line="360" w:lineRule="auto"/>
        <w:jc w:val="both"/>
        <w:rPr>
          <w:rFonts w:ascii="Tahoma" w:hAnsi="Tahoma" w:cs="Tahoma"/>
          <w:sz w:val="21"/>
          <w:szCs w:val="21"/>
        </w:rPr>
      </w:pPr>
    </w:p>
    <w:p w14:paraId="7DFCDF19" w14:textId="77777777" w:rsidR="00664CA7" w:rsidRDefault="00664CA7" w:rsidP="00664CA7">
      <w:pPr>
        <w:spacing w:after="0" w:line="360" w:lineRule="auto"/>
        <w:ind w:left="-357"/>
        <w:jc w:val="center"/>
        <w:rPr>
          <w:rFonts w:ascii="Tahoma" w:hAnsi="Tahoma" w:cs="Tahoma"/>
          <w:b/>
          <w:sz w:val="21"/>
          <w:szCs w:val="21"/>
        </w:rPr>
      </w:pPr>
      <w:r>
        <w:rPr>
          <w:rFonts w:ascii="Tahoma" w:hAnsi="Tahoma" w:cs="Tahoma"/>
          <w:b/>
          <w:sz w:val="21"/>
          <w:szCs w:val="21"/>
        </w:rPr>
        <w:t>5. A munkaterület átadása, munkavégzés</w:t>
      </w:r>
    </w:p>
    <w:p w14:paraId="6907BE16" w14:textId="77777777" w:rsidR="00664CA7" w:rsidRDefault="00664CA7" w:rsidP="00664CA7">
      <w:pPr>
        <w:spacing w:after="0" w:line="360" w:lineRule="auto"/>
        <w:contextualSpacing/>
        <w:jc w:val="both"/>
        <w:rPr>
          <w:rFonts w:ascii="Tahoma" w:hAnsi="Tahoma" w:cs="Tahoma"/>
          <w:b/>
          <w:sz w:val="21"/>
          <w:szCs w:val="21"/>
        </w:rPr>
      </w:pPr>
    </w:p>
    <w:p w14:paraId="69144382"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 xml:space="preserve">A munkaterületet Megrendelő a szerződéskötést követő 5 munkanapon belül adja a Vállalkozó birtokába. </w:t>
      </w:r>
    </w:p>
    <w:p w14:paraId="496EB32F"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 xml:space="preserve">Vállalkozó kijelenti, hogy a tevékenysége folytatásához szükséges hatósági és egyéb engedélyekkel, a szerződés teljesítéséhez szükséges, szakmai, technikai és humán erőforrásokkal rendelkezik, és azokat a szerződés teljes időtartama alatt biztosítja. </w:t>
      </w:r>
    </w:p>
    <w:p w14:paraId="36DCED90"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 xml:space="preserve">A munkavégzés során beépítendő anyagokat, és az alkalmazni kívánt technológiát Vállalkozó köteles a Megrendelő műszaki ellenőrével </w:t>
      </w:r>
      <w:proofErr w:type="spellStart"/>
      <w:r>
        <w:rPr>
          <w:rFonts w:ascii="Tahoma" w:hAnsi="Tahoma" w:cs="Tahoma"/>
          <w:sz w:val="21"/>
          <w:szCs w:val="21"/>
        </w:rPr>
        <w:t>jóváhagyatni</w:t>
      </w:r>
      <w:proofErr w:type="spellEnd"/>
      <w:r>
        <w:rPr>
          <w:rFonts w:ascii="Tahoma" w:hAnsi="Tahoma" w:cs="Tahoma"/>
          <w:sz w:val="21"/>
          <w:szCs w:val="21"/>
        </w:rPr>
        <w:t>, és ehhez az utasítástervezeteket a munka megkezdése előtt részére átadni. Megrendelő műszaki ellenőrének jóváhagyását írásban adja meg, azonban ez Vállalkozó teljes körű felelősségét nem csökkenti.</w:t>
      </w:r>
    </w:p>
    <w:p w14:paraId="54927ED5"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Vállalkozó tudomásul veszi, hogy a kivitelezéssel érintett épületekben a kivitelezés alatt a Megrendelő folyamatos szolgáltatási idősgondozási tevékenységet végez, az nem kerül sem egészben, sem részben kiürítésre.</w:t>
      </w:r>
    </w:p>
    <w:p w14:paraId="1318A333"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Vállalkozó köteles a teljesítés során az alábbi szabályok betartására:</w:t>
      </w:r>
    </w:p>
    <w:p w14:paraId="33398BA2" w14:textId="77777777" w:rsidR="00664CA7" w:rsidRDefault="00664CA7" w:rsidP="00664CA7">
      <w:pPr>
        <w:numPr>
          <w:ilvl w:val="1"/>
          <w:numId w:val="31"/>
        </w:numPr>
        <w:spacing w:after="0" w:line="360" w:lineRule="auto"/>
        <w:jc w:val="both"/>
        <w:rPr>
          <w:rFonts w:ascii="Tahoma" w:hAnsi="Tahoma" w:cs="Tahoma"/>
          <w:sz w:val="21"/>
          <w:szCs w:val="21"/>
        </w:rPr>
      </w:pPr>
      <w:r w:rsidRPr="00680C7D">
        <w:lastRenderedPageBreak/>
        <w:t xml:space="preserve"> </w:t>
      </w:r>
      <w:r w:rsidRPr="00680C7D">
        <w:rPr>
          <w:rFonts w:ascii="Tahoma" w:hAnsi="Tahoma" w:cs="Tahoma"/>
          <w:sz w:val="21"/>
          <w:szCs w:val="21"/>
        </w:rPr>
        <w:t>Lakószobákba kizárólagosan csak az intézmény dolgozójának k</w:t>
      </w:r>
      <w:r>
        <w:rPr>
          <w:rFonts w:ascii="Tahoma" w:hAnsi="Tahoma" w:cs="Tahoma"/>
          <w:sz w:val="21"/>
          <w:szCs w:val="21"/>
        </w:rPr>
        <w:t>í</w:t>
      </w:r>
      <w:r w:rsidRPr="00680C7D">
        <w:rPr>
          <w:rFonts w:ascii="Tahoma" w:hAnsi="Tahoma" w:cs="Tahoma"/>
          <w:sz w:val="21"/>
          <w:szCs w:val="21"/>
        </w:rPr>
        <w:t>séretében lehet bemenni és munkát végezni</w:t>
      </w:r>
      <w:r>
        <w:rPr>
          <w:rFonts w:ascii="Tahoma" w:hAnsi="Tahoma" w:cs="Tahoma"/>
          <w:sz w:val="21"/>
          <w:szCs w:val="21"/>
        </w:rPr>
        <w:t>;</w:t>
      </w:r>
    </w:p>
    <w:p w14:paraId="41AE90DB" w14:textId="77777777" w:rsidR="00664CA7" w:rsidRDefault="00664CA7" w:rsidP="00664CA7">
      <w:pPr>
        <w:numPr>
          <w:ilvl w:val="1"/>
          <w:numId w:val="31"/>
        </w:numPr>
        <w:spacing w:after="0" w:line="360" w:lineRule="auto"/>
        <w:rPr>
          <w:rFonts w:ascii="Tahoma" w:hAnsi="Tahoma" w:cs="Tahoma"/>
          <w:sz w:val="21"/>
          <w:szCs w:val="21"/>
        </w:rPr>
      </w:pPr>
      <w:r>
        <w:rPr>
          <w:rFonts w:ascii="Tahoma" w:hAnsi="Tahoma" w:cs="Tahoma"/>
          <w:sz w:val="21"/>
          <w:szCs w:val="21"/>
        </w:rPr>
        <w:t xml:space="preserve">Munkavégzésre munkaidőben is lehetőség van azzal, hogy </w:t>
      </w:r>
      <w:r w:rsidRPr="00680C7D">
        <w:rPr>
          <w:rFonts w:ascii="Tahoma" w:hAnsi="Tahoma" w:cs="Tahoma"/>
          <w:sz w:val="21"/>
          <w:szCs w:val="21"/>
        </w:rPr>
        <w:t>vasárnap és állami naptárban szereplő ünnepnap kivételével 7.00-19.00 között lehetséges (munkanapokon és szombaton lehetséges)</w:t>
      </w:r>
      <w:r>
        <w:rPr>
          <w:rFonts w:ascii="Tahoma" w:hAnsi="Tahoma" w:cs="Tahoma"/>
          <w:sz w:val="21"/>
          <w:szCs w:val="21"/>
        </w:rPr>
        <w:t>;</w:t>
      </w:r>
    </w:p>
    <w:p w14:paraId="60F7F494" w14:textId="77777777" w:rsidR="00664CA7" w:rsidRDefault="00664CA7" w:rsidP="00664CA7">
      <w:pPr>
        <w:numPr>
          <w:ilvl w:val="1"/>
          <w:numId w:val="31"/>
        </w:numPr>
        <w:spacing w:after="0" w:line="360" w:lineRule="auto"/>
        <w:jc w:val="both"/>
        <w:rPr>
          <w:rFonts w:ascii="Tahoma" w:hAnsi="Tahoma" w:cs="Tahoma"/>
          <w:sz w:val="21"/>
          <w:szCs w:val="21"/>
        </w:rPr>
      </w:pPr>
      <w:r w:rsidRPr="008A394F">
        <w:t xml:space="preserve"> </w:t>
      </w:r>
      <w:r w:rsidRPr="008A394F">
        <w:rPr>
          <w:rFonts w:ascii="Tahoma" w:hAnsi="Tahoma" w:cs="Tahoma"/>
          <w:sz w:val="21"/>
          <w:szCs w:val="21"/>
        </w:rPr>
        <w:t>Az intézménybe történő be- és kilépés dokumentált formában történjen</w:t>
      </w:r>
      <w:r>
        <w:rPr>
          <w:rFonts w:ascii="Tahoma" w:hAnsi="Tahoma" w:cs="Tahoma"/>
          <w:sz w:val="21"/>
          <w:szCs w:val="21"/>
        </w:rPr>
        <w:t>;</w:t>
      </w:r>
    </w:p>
    <w:p w14:paraId="236EB57F" w14:textId="77777777" w:rsidR="00664CA7" w:rsidRDefault="00664CA7" w:rsidP="00664CA7">
      <w:pPr>
        <w:numPr>
          <w:ilvl w:val="1"/>
          <w:numId w:val="31"/>
        </w:numPr>
        <w:spacing w:after="0" w:line="360" w:lineRule="auto"/>
        <w:jc w:val="both"/>
        <w:rPr>
          <w:rFonts w:ascii="Tahoma" w:hAnsi="Tahoma" w:cs="Tahoma"/>
          <w:sz w:val="21"/>
          <w:szCs w:val="21"/>
        </w:rPr>
      </w:pPr>
      <w:r w:rsidRPr="008A394F">
        <w:t xml:space="preserve"> </w:t>
      </w:r>
      <w:r w:rsidRPr="008A394F">
        <w:rPr>
          <w:rFonts w:ascii="Tahoma" w:hAnsi="Tahoma" w:cs="Tahoma"/>
          <w:sz w:val="21"/>
          <w:szCs w:val="21"/>
        </w:rPr>
        <w:t>Közművek elzárása (részleges elzárása) előtt egyeztetni szükséges (az üzemeltetővel</w:t>
      </w:r>
      <w:r>
        <w:rPr>
          <w:rFonts w:ascii="Tahoma" w:hAnsi="Tahoma" w:cs="Tahoma"/>
          <w:sz w:val="21"/>
          <w:szCs w:val="21"/>
        </w:rPr>
        <w:t>);</w:t>
      </w:r>
    </w:p>
    <w:p w14:paraId="693599E8" w14:textId="77777777" w:rsidR="00664CA7" w:rsidRDefault="00664CA7" w:rsidP="00664CA7">
      <w:pPr>
        <w:numPr>
          <w:ilvl w:val="1"/>
          <w:numId w:val="31"/>
        </w:numPr>
        <w:spacing w:after="0" w:line="360" w:lineRule="auto"/>
        <w:jc w:val="both"/>
        <w:rPr>
          <w:rFonts w:ascii="Tahoma" w:hAnsi="Tahoma" w:cs="Tahoma"/>
          <w:sz w:val="21"/>
          <w:szCs w:val="21"/>
        </w:rPr>
      </w:pPr>
      <w:r>
        <w:rPr>
          <w:rFonts w:ascii="Tahoma" w:hAnsi="Tahoma" w:cs="Tahoma"/>
          <w:sz w:val="21"/>
          <w:szCs w:val="21"/>
        </w:rPr>
        <w:t>a munkaterület nem kerül Vállalkozó kizárólagos birtokába;</w:t>
      </w:r>
    </w:p>
    <w:p w14:paraId="485E5224" w14:textId="77777777" w:rsidR="00664CA7" w:rsidRDefault="00664CA7" w:rsidP="00664CA7">
      <w:pPr>
        <w:numPr>
          <w:ilvl w:val="1"/>
          <w:numId w:val="31"/>
        </w:numPr>
        <w:spacing w:after="0" w:line="360" w:lineRule="auto"/>
        <w:jc w:val="both"/>
        <w:rPr>
          <w:rFonts w:ascii="Tahoma" w:hAnsi="Tahoma" w:cs="Tahoma"/>
          <w:sz w:val="21"/>
          <w:szCs w:val="21"/>
        </w:rPr>
      </w:pPr>
      <w:r w:rsidRPr="008A394F">
        <w:t xml:space="preserve"> </w:t>
      </w:r>
      <w:r w:rsidRPr="008A394F">
        <w:rPr>
          <w:rFonts w:ascii="Tahoma" w:hAnsi="Tahoma" w:cs="Tahoma"/>
          <w:sz w:val="21"/>
          <w:szCs w:val="21"/>
        </w:rPr>
        <w:t>Lakók testi épségére ügyelni kell, val</w:t>
      </w:r>
      <w:r>
        <w:rPr>
          <w:rFonts w:ascii="Tahoma" w:hAnsi="Tahoma" w:cs="Tahoma"/>
          <w:sz w:val="21"/>
          <w:szCs w:val="21"/>
        </w:rPr>
        <w:t>a</w:t>
      </w:r>
      <w:r w:rsidRPr="008A394F">
        <w:rPr>
          <w:rFonts w:ascii="Tahoma" w:hAnsi="Tahoma" w:cs="Tahoma"/>
          <w:sz w:val="21"/>
          <w:szCs w:val="21"/>
        </w:rPr>
        <w:t>mint a közlekedési és szállítási útvonalakat eltorlaszolni akadályozni nem szabad</w:t>
      </w:r>
      <w:r>
        <w:rPr>
          <w:rFonts w:ascii="Tahoma" w:hAnsi="Tahoma" w:cs="Tahoma"/>
          <w:sz w:val="21"/>
          <w:szCs w:val="21"/>
        </w:rPr>
        <w:t>;</w:t>
      </w:r>
    </w:p>
    <w:p w14:paraId="65820864" w14:textId="77777777" w:rsidR="00664CA7" w:rsidRDefault="00664CA7" w:rsidP="00664CA7">
      <w:pPr>
        <w:numPr>
          <w:ilvl w:val="1"/>
          <w:numId w:val="31"/>
        </w:numPr>
        <w:spacing w:after="0" w:line="360" w:lineRule="auto"/>
        <w:jc w:val="both"/>
        <w:rPr>
          <w:rFonts w:ascii="Tahoma" w:hAnsi="Tahoma" w:cs="Tahoma"/>
          <w:sz w:val="21"/>
          <w:szCs w:val="21"/>
        </w:rPr>
      </w:pPr>
      <w:r>
        <w:rPr>
          <w:rFonts w:ascii="Tahoma" w:hAnsi="Tahoma" w:cs="Tahoma"/>
          <w:sz w:val="21"/>
          <w:szCs w:val="21"/>
        </w:rPr>
        <w:t>A Vállalkozó kötelezettséget vállal arra, hogy amennyiben a Szerződésből eredő kötelezettségei teljesítése érdekében szükséges a Megrendelő által használt épületekbe történő belépése, valamint benntartózkodása, a Megrendelő vonatkozó előírásait betartja;</w:t>
      </w:r>
    </w:p>
    <w:p w14:paraId="4888D1F3" w14:textId="77777777" w:rsidR="00664CA7" w:rsidRDefault="00664CA7" w:rsidP="00664CA7">
      <w:pPr>
        <w:numPr>
          <w:ilvl w:val="1"/>
          <w:numId w:val="31"/>
        </w:numPr>
        <w:spacing w:after="0" w:line="360" w:lineRule="auto"/>
        <w:jc w:val="both"/>
        <w:rPr>
          <w:rFonts w:ascii="Tahoma" w:hAnsi="Tahoma" w:cs="Tahoma"/>
          <w:sz w:val="21"/>
          <w:szCs w:val="21"/>
        </w:rPr>
      </w:pPr>
      <w:r w:rsidRPr="008A394F">
        <w:rPr>
          <w:rFonts w:ascii="Tahoma" w:hAnsi="Tahoma" w:cs="Tahoma"/>
          <w:sz w:val="21"/>
          <w:szCs w:val="21"/>
        </w:rPr>
        <w:t>Építési területet biztonságos elkerítése szükséges</w:t>
      </w:r>
      <w:r>
        <w:rPr>
          <w:rFonts w:ascii="Tahoma" w:hAnsi="Tahoma" w:cs="Tahoma"/>
          <w:sz w:val="21"/>
          <w:szCs w:val="21"/>
        </w:rPr>
        <w:t>;</w:t>
      </w:r>
    </w:p>
    <w:p w14:paraId="43EB2727" w14:textId="77777777" w:rsidR="00664CA7" w:rsidRDefault="00664CA7" w:rsidP="00664CA7">
      <w:pPr>
        <w:numPr>
          <w:ilvl w:val="1"/>
          <w:numId w:val="31"/>
        </w:numPr>
        <w:spacing w:after="0" w:line="360" w:lineRule="auto"/>
        <w:jc w:val="both"/>
        <w:rPr>
          <w:rFonts w:ascii="Tahoma" w:hAnsi="Tahoma" w:cs="Tahoma"/>
          <w:sz w:val="21"/>
          <w:szCs w:val="21"/>
        </w:rPr>
      </w:pPr>
      <w:r w:rsidRPr="008A394F">
        <w:rPr>
          <w:rFonts w:ascii="Tahoma" w:hAnsi="Tahoma" w:cs="Tahoma"/>
          <w:sz w:val="21"/>
          <w:szCs w:val="21"/>
        </w:rPr>
        <w:t>Munkálatok ütemezését előre egyeztetni szükséges az üzemeltetőkkel és a</w:t>
      </w:r>
      <w:r>
        <w:rPr>
          <w:rFonts w:ascii="Tahoma" w:hAnsi="Tahoma" w:cs="Tahoma"/>
          <w:sz w:val="21"/>
          <w:szCs w:val="21"/>
        </w:rPr>
        <w:t xml:space="preserve"> </w:t>
      </w:r>
      <w:r w:rsidRPr="008A394F">
        <w:rPr>
          <w:rFonts w:ascii="Tahoma" w:hAnsi="Tahoma" w:cs="Tahoma"/>
          <w:sz w:val="21"/>
          <w:szCs w:val="21"/>
        </w:rPr>
        <w:t>gondnokkal.</w:t>
      </w:r>
    </w:p>
    <w:p w14:paraId="2F49CEC6"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 xml:space="preserve">Vállalkozó a kivitelezés során az építőipari kivitelezési tevékenységről szóló 191/2009. (IX.15.) Korm. rendelet (a továbbiakban: 191/2009. (IX.15.) Korm. rendelet) szerint köteles az építési naplóval kapcsolatos kötelezettségeit ellátni. </w:t>
      </w:r>
    </w:p>
    <w:p w14:paraId="3D8E3FF9"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Felek megállapítják, hogy a munkaterület átadás-átvétele vonatkozásában a munkaterület megfelelő, ha az anyag, ill. eszközök odaszállítása megoldható, és a munka megkezdhető.</w:t>
      </w:r>
    </w:p>
    <w:p w14:paraId="1538F639"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Amennyiben bármely energiaigényt a Megrendelő közüzemi szerződése alapján elégít ki a Vállalkozó, akkor köteles legkésőbb az átadás-átvételi eljárás lezárásáig a Megrendelő felé ennek költségét megfizetni, melynek alapja a Megrendelő által a közüzemi szolgáltatónak, energiakereskedőnek fizetett egységár. Amennyiben energiaigényét a Vállalkozó közvetlenül a közüzemi szolgáltatótól/energiakereskedőtől elégíti ki, akkor a vételezési pontok kialakítása, az elfogyasztott közszolgáltatások ellenértékének megfizetése, valamint a vételezési pontok elbontásának és a közterület helyreállításának költségei a Vállalkozót terhelik.</w:t>
      </w:r>
    </w:p>
    <w:p w14:paraId="454A961D"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 xml:space="preserve">A munkaterület átadását követően a személy-, vagyon- és munkabiztonságról, a környezetvédelmi szabályok betartásáról a Vállalkozó köteles gondoskodni. Vállalkozó felel a Megrendelő, ill. harmadik személyek vonatkozásában azok vagyontárgyaiban, életében, testi épségében ill. egészségében a neki felróható módon keletkezett hiányokért, ill. károsodásokért. </w:t>
      </w:r>
    </w:p>
    <w:p w14:paraId="596DB338"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Vállalkozó köteles az építkezés (kivitelezés) tűzvédelmi feladatainak ellátására.</w:t>
      </w:r>
    </w:p>
    <w:p w14:paraId="60815FA1"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lastRenderedPageBreak/>
        <w:t>Vállalkozó köteles a tényleges munkavégzéssel érintett munkaterületet megfelelően elkeríteni. Felel mindazon károkért, amely ezen kötelezettségeinek elmulasztásából, vagy nem megfelelő teljesítéséből adódott.</w:t>
      </w:r>
    </w:p>
    <w:p w14:paraId="5E3EA018"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 xml:space="preserve">Vállalkozó köteles az általa használt közutakat a lehullott anyagtól, ill. az általa a közútra felhordott szennyeződéstől haladéktalanul mentesíteni, megtisztítani. </w:t>
      </w:r>
    </w:p>
    <w:p w14:paraId="2390952F"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Vállalkozó a közterületeken a közlekedést (gépkocsi és gyalogosforgalom) köteles biztosítani.</w:t>
      </w:r>
    </w:p>
    <w:p w14:paraId="7CB7E517" w14:textId="35ED1C1D"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Mivel a beruházás tárgya körül más önálló ingatlanok/felépítmények vannak, Vállalkozó köteles azok, továbbá minden esetben a beruházás tárgyának állapotát a munka megkezdése előtt dokumentálni, kivéve</w:t>
      </w:r>
      <w:r w:rsidR="00210B39">
        <w:rPr>
          <w:rFonts w:ascii="Tahoma" w:hAnsi="Tahoma" w:cs="Tahoma"/>
          <w:sz w:val="21"/>
          <w:szCs w:val="21"/>
        </w:rPr>
        <w:t>,</w:t>
      </w:r>
      <w:r>
        <w:rPr>
          <w:rFonts w:ascii="Tahoma" w:hAnsi="Tahoma" w:cs="Tahoma"/>
          <w:sz w:val="21"/>
          <w:szCs w:val="21"/>
        </w:rPr>
        <w:t xml:space="preserve"> ha olyan munka a jelen szerződés tárgya, amely jellegénél fogva nem eredményezhet azokon, illetve magán a beruházás tárgyán károsodást. Amennyiben a Vállalkozó tevékenysége miatti igény merül fel akár Megrendelő, akár harmadik személy oldaláról, Vállalkozó kötelezettsége annak igazolása, hogy az igény alapjául szolgáló állapot, vagy annak oka a munkakezdéskor fennállt-e.</w:t>
      </w:r>
    </w:p>
    <w:p w14:paraId="35DCAC53"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 xml:space="preserve">Vállalkozó köteles a munkaterületet folyamatosan – az építési folyamat jellegének megfelelően – rendezett állapotban tartani. </w:t>
      </w:r>
    </w:p>
    <w:p w14:paraId="6DCBC77D"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Vállalkozó köteles a jogszabályban foglalt tájékoztató tábla elhelyezésére, és folyamatosan, a jogszabályban előírt tartalommal való láthatóságának biztosítására.</w:t>
      </w:r>
    </w:p>
    <w:p w14:paraId="3DB0F05C" w14:textId="77777777" w:rsidR="00664CA7" w:rsidRDefault="00664CA7" w:rsidP="00664CA7">
      <w:pPr>
        <w:numPr>
          <w:ilvl w:val="0"/>
          <w:numId w:val="31"/>
        </w:numPr>
        <w:tabs>
          <w:tab w:val="num" w:pos="0"/>
        </w:tabs>
        <w:spacing w:after="0" w:line="360" w:lineRule="auto"/>
        <w:ind w:left="0"/>
        <w:jc w:val="both"/>
        <w:rPr>
          <w:rFonts w:ascii="Tahoma" w:hAnsi="Tahoma" w:cs="Tahoma"/>
          <w:sz w:val="21"/>
          <w:szCs w:val="21"/>
        </w:rPr>
      </w:pPr>
      <w:r>
        <w:rPr>
          <w:rFonts w:ascii="Tahoma" w:hAnsi="Tahoma" w:cs="Tahoma"/>
          <w:sz w:val="21"/>
          <w:szCs w:val="21"/>
        </w:rPr>
        <w:t>Vállalkozó köteles a keletkezett hulladékot a jogszabályoknak megfelelően gyűjteni, és hivatalos hulladéklerakó-helyre szállítani, valamint ezt a Megrendelő felé megfelelően igazolni.</w:t>
      </w:r>
    </w:p>
    <w:p w14:paraId="4801CD44" w14:textId="77777777" w:rsidR="00664CA7" w:rsidRDefault="00664CA7" w:rsidP="00664CA7">
      <w:pPr>
        <w:numPr>
          <w:ilvl w:val="0"/>
          <w:numId w:val="31"/>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Amennyiben Vállalkozó tevékenysége közterület igénybevételével jár, a közterületfoglalási engedély megkérése, és annak költségeinek viselése a Vállalkozót terheli. </w:t>
      </w:r>
    </w:p>
    <w:p w14:paraId="082C8D5D"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Megrendelő rögzíti, hogy a bontás során feleslegessé vált használt építőanyagokat a Vállalkozó köteles saját költségén elszállítani a helyszínről legkésőbb a műszaki átadás-átvétel megkezdéséig. A bontott anyagok tulajdonjogáról – tekintettel azok érték nélküliségére – a Megrendelő lemond.</w:t>
      </w:r>
    </w:p>
    <w:p w14:paraId="3037CC3A"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Az eltakarásra kerülő munkarészek eltakarása előtt a műszaki ellenőrt közvetlenül, ill. az építési naplón keresztül megfelelő időben (értve ez alatt a legalább 3 napot) értesítenie kell a Vállalkozónak. Ennek elmulasztása esetén a Megrendelő követelheti, hogy tárják fel az eltakart munkarészeket, melynek költségei a Vállalkozót terhelik.</w:t>
      </w:r>
    </w:p>
    <w:p w14:paraId="67A2A3AF" w14:textId="77777777" w:rsidR="00664CA7" w:rsidRDefault="00664CA7" w:rsidP="00664CA7">
      <w:pPr>
        <w:numPr>
          <w:ilvl w:val="0"/>
          <w:numId w:val="31"/>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Vállalkozó köteles a Megrendelő utasításait betartani azzal, hogy az utasítási jog gyakorlására a Ptk. szabályai </w:t>
      </w:r>
      <w:proofErr w:type="spellStart"/>
      <w:r>
        <w:rPr>
          <w:rFonts w:ascii="Tahoma" w:hAnsi="Tahoma" w:cs="Tahoma"/>
          <w:sz w:val="21"/>
          <w:szCs w:val="21"/>
        </w:rPr>
        <w:t>irányadóak</w:t>
      </w:r>
      <w:proofErr w:type="spellEnd"/>
      <w:r>
        <w:rPr>
          <w:rFonts w:ascii="Tahoma" w:hAnsi="Tahoma" w:cs="Tahoma"/>
          <w:sz w:val="21"/>
          <w:szCs w:val="21"/>
        </w:rPr>
        <w:t>. A Felek megállapodnak abban, hogy amennyiben a Megrendelő célszerűtlen vagy szakszerűtlen utasítást ad, a Vállalkozó köteles őt erre figyelmeztetni. Ha a Megrendelő a figyelmeztetés ellenére utasítását fenntartja, a Vállalkozó a szerződéstől elállhat vagy a feladatot a Megrendelő utasításai szerint, a Megrendelő kockázatára elláthatja. A Vállalkozó köteles megtagadni az utasítás teljesítését, ha annak végrehajtása jogszabály vagy hatósági határozat megsértéséhez vezetne, vagy veszélyeztetné mások személyét vagy vagyonát. A felmondási vagy elállási jog csak akkor gyakorolható, ha más módon a szerződésszerű teljesítés nem biztosítható.</w:t>
      </w:r>
    </w:p>
    <w:p w14:paraId="656E6FE0" w14:textId="645C61BE" w:rsidR="00664CA7" w:rsidRDefault="00664CA7" w:rsidP="00664CA7">
      <w:pPr>
        <w:numPr>
          <w:ilvl w:val="0"/>
          <w:numId w:val="31"/>
        </w:numPr>
        <w:tabs>
          <w:tab w:val="num" w:pos="0"/>
        </w:tabs>
        <w:spacing w:after="0" w:line="360" w:lineRule="auto"/>
        <w:ind w:left="0"/>
        <w:jc w:val="both"/>
        <w:rPr>
          <w:rFonts w:ascii="Tahoma" w:hAnsi="Tahoma" w:cs="Tahoma"/>
          <w:sz w:val="21"/>
          <w:szCs w:val="21"/>
        </w:rPr>
      </w:pPr>
      <w:r>
        <w:rPr>
          <w:rFonts w:ascii="Tahoma" w:hAnsi="Tahoma" w:cs="Tahoma"/>
          <w:sz w:val="21"/>
          <w:szCs w:val="21"/>
        </w:rPr>
        <w:lastRenderedPageBreak/>
        <w:t>Felek rögzítik, hogy amennyiben bármilyen engedély, jóváhagyás, tanúsítás szükséges a teljesítéshez, annak beszerzése a fenti teljesítési határidőn belül a Vállalkozó feladata és költsége, kivéve</w:t>
      </w:r>
      <w:r w:rsidR="00210B39">
        <w:rPr>
          <w:rFonts w:ascii="Tahoma" w:hAnsi="Tahoma" w:cs="Tahoma"/>
          <w:sz w:val="21"/>
          <w:szCs w:val="21"/>
        </w:rPr>
        <w:t>,</w:t>
      </w:r>
      <w:r>
        <w:rPr>
          <w:rFonts w:ascii="Tahoma" w:hAnsi="Tahoma" w:cs="Tahoma"/>
          <w:sz w:val="21"/>
          <w:szCs w:val="21"/>
        </w:rPr>
        <w:t xml:space="preserve"> ha azt jogszabály vagy a műszaki leírás a Megrendelő feladatává teszi.</w:t>
      </w:r>
    </w:p>
    <w:p w14:paraId="58C6D584" w14:textId="77777777" w:rsidR="00664CA7" w:rsidRDefault="00664CA7" w:rsidP="00664CA7">
      <w:pPr>
        <w:numPr>
          <w:ilvl w:val="0"/>
          <w:numId w:val="31"/>
        </w:numPr>
        <w:tabs>
          <w:tab w:val="num" w:pos="0"/>
        </w:tabs>
        <w:spacing w:after="0" w:line="360" w:lineRule="auto"/>
        <w:ind w:left="0"/>
        <w:contextualSpacing/>
        <w:jc w:val="both"/>
        <w:rPr>
          <w:rFonts w:ascii="Tahoma" w:hAnsi="Tahoma" w:cs="Tahoma"/>
          <w:sz w:val="21"/>
          <w:szCs w:val="21"/>
        </w:rPr>
      </w:pPr>
      <w:r>
        <w:rPr>
          <w:rFonts w:ascii="Tahoma" w:hAnsi="Tahoma" w:cs="Tahoma"/>
          <w:sz w:val="21"/>
          <w:szCs w:val="21"/>
        </w:rPr>
        <w:t>Vállalkozó köteles együttműködni az érdekelt szervekkel, közszolgáltatókkal.</w:t>
      </w:r>
    </w:p>
    <w:p w14:paraId="5EFA0D6E" w14:textId="77777777" w:rsidR="00664CA7" w:rsidRDefault="00664CA7" w:rsidP="00664CA7">
      <w:pPr>
        <w:numPr>
          <w:ilvl w:val="0"/>
          <w:numId w:val="31"/>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A Vállalkozó a beépítésre kerülő anyagokról vagy termékekről a jogszabályoknak megfelelő teljesítménynyilatkozatot köteles adni. Ezt a beépítés előtt a műszaki ellenőrnek át kell adni. </w:t>
      </w:r>
    </w:p>
    <w:p w14:paraId="39E2250E" w14:textId="77777777" w:rsidR="00664CA7" w:rsidRDefault="00664CA7" w:rsidP="00664CA7">
      <w:pPr>
        <w:numPr>
          <w:ilvl w:val="0"/>
          <w:numId w:val="31"/>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A Vállalkozó az őt terhelő jótállási, kellékszavatossági (kötelező alkalmassági) időn belüli bármilyen jogcímen történő jogutód nélküli megszűnése esetére e szerződéssel kötelezettséget vállal, hogy engedményezi az alvállalkozóit (közreműködőit) a tárgyi beruházással kapcsolatban terhelő jótállás, kellékszavatosság alapján érvényesíthető összes jogot. Az átszállás napja a jogutód nélküli megszűnés napja. Ezen igények érvényesíthetősége érdekében a Vállalkozó a szerződés során (de legkésőbb a teljesítésig) köteles </w:t>
      </w:r>
      <w:proofErr w:type="spellStart"/>
      <w:r>
        <w:rPr>
          <w:rFonts w:ascii="Tahoma" w:hAnsi="Tahoma" w:cs="Tahoma"/>
          <w:sz w:val="21"/>
          <w:szCs w:val="21"/>
        </w:rPr>
        <w:t>igénybevett</w:t>
      </w:r>
      <w:proofErr w:type="spellEnd"/>
      <w:r>
        <w:rPr>
          <w:rFonts w:ascii="Tahoma" w:hAnsi="Tahoma" w:cs="Tahoma"/>
          <w:sz w:val="21"/>
          <w:szCs w:val="21"/>
        </w:rPr>
        <w:t xml:space="preserve"> alvállalkozóinak cégnevét és székhelyét, adószámát Megrendelőnek megadni. Úgyszintén köteles a Vállalkozó a szerződés teljesítése során az alvállalkozói változásokat a Megrendelőnek írásban tudomására hozni. Az </w:t>
      </w:r>
      <w:proofErr w:type="spellStart"/>
      <w:r>
        <w:rPr>
          <w:rFonts w:ascii="Tahoma" w:hAnsi="Tahoma" w:cs="Tahoma"/>
          <w:sz w:val="21"/>
          <w:szCs w:val="21"/>
        </w:rPr>
        <w:t>előzőekről</w:t>
      </w:r>
      <w:proofErr w:type="spellEnd"/>
      <w:r>
        <w:rPr>
          <w:rFonts w:ascii="Tahoma" w:hAnsi="Tahoma" w:cs="Tahoma"/>
          <w:sz w:val="21"/>
          <w:szCs w:val="21"/>
        </w:rPr>
        <w:t xml:space="preserve"> Vállalkozó köteles alvállalkozóját írásban értesíteni.</w:t>
      </w:r>
    </w:p>
    <w:p w14:paraId="33B459BC" w14:textId="77777777" w:rsidR="00664CA7" w:rsidRDefault="00664CA7" w:rsidP="00664CA7">
      <w:pPr>
        <w:numPr>
          <w:ilvl w:val="0"/>
          <w:numId w:val="31"/>
        </w:numPr>
        <w:tabs>
          <w:tab w:val="num" w:pos="0"/>
        </w:tabs>
        <w:spacing w:after="0" w:line="360" w:lineRule="auto"/>
        <w:ind w:left="0"/>
        <w:jc w:val="both"/>
        <w:rPr>
          <w:rFonts w:ascii="Tahoma" w:hAnsi="Tahoma" w:cs="Tahoma"/>
          <w:sz w:val="21"/>
          <w:szCs w:val="21"/>
        </w:rPr>
      </w:pPr>
      <w:r>
        <w:rPr>
          <w:rFonts w:ascii="Tahoma" w:hAnsi="Tahoma" w:cs="Tahoma"/>
          <w:sz w:val="21"/>
          <w:szCs w:val="21"/>
        </w:rPr>
        <w:t>Amennyiben a szerződés bármilyen okból teljesítés előtt megszűnne, úgy a Vállalkozó haladéktalanul (3 naptári napon) belül köteles a megszűnés napjáig végzett munkákat felmérni, és a munkaterületet a Megrendelőnek visszaadni.</w:t>
      </w:r>
    </w:p>
    <w:p w14:paraId="28E35E5C" w14:textId="77777777" w:rsidR="00664CA7" w:rsidRDefault="00664CA7" w:rsidP="00664CA7">
      <w:pPr>
        <w:numPr>
          <w:ilvl w:val="0"/>
          <w:numId w:val="31"/>
        </w:numPr>
        <w:tabs>
          <w:tab w:val="num" w:pos="0"/>
        </w:tabs>
        <w:spacing w:after="0" w:line="360" w:lineRule="auto"/>
        <w:ind w:left="0"/>
        <w:jc w:val="both"/>
        <w:rPr>
          <w:rFonts w:ascii="Tahoma" w:hAnsi="Tahoma" w:cs="Tahoma"/>
          <w:sz w:val="21"/>
          <w:szCs w:val="21"/>
        </w:rPr>
      </w:pPr>
      <w:r>
        <w:rPr>
          <w:rFonts w:ascii="Tahoma" w:hAnsi="Tahoma" w:cs="Tahoma"/>
          <w:sz w:val="21"/>
          <w:szCs w:val="21"/>
        </w:rPr>
        <w:t>A szerződés teljesítése során, bármilyen állványon, segédépületen, közterületen, vagy oda kinyúló, a Vállalkozó által létesített ideiglenes építményen, bármilyen ideiglenes, az építkezéshez kapcsolódó szerkezeten a Vállalkozó csak akkor helyezhet el reklám célját szolgáló tárgyat, feliratot, vagy táblát, ha ehhez a Megrendelő külön írásban hozzájárult. Ezen előírás megszegéséért a Vállalkozót kártérítési felelősség terheli.</w:t>
      </w:r>
    </w:p>
    <w:p w14:paraId="35A7B9D4" w14:textId="77777777" w:rsidR="00664CA7" w:rsidRDefault="00664CA7" w:rsidP="00664CA7">
      <w:pPr>
        <w:numPr>
          <w:ilvl w:val="0"/>
          <w:numId w:val="31"/>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Felek rögzítik, hogy Megrendelő jogosult a Vállalkozót valamely munkavállaló vagy alvállalkozó lecserélésére utasítani, amennyiben az érintett a teljesítés során a fenti szabályokat, vagy egyébként az adott épületben irányadó szabályzatokat megsérti, illetve egyebekben a titoktartási szabályokat megsérti, és ezen magatartásával figyelmeztetést követően sem hagy fel. Továbbá akkor is élhet fenti jogával a Megrendelő, ha bármely munkavállaló vagy alvállalkozó a határidőre és megfelelő minőségben való teljesítést súlyosan veszélyezteti. Ez esetben a Vállalkozó – amennyiben nem tudja bizonyítani, hogy Megrendelő utasítsa alaptalan – köteles 2 munkanapon belül az érintett munkavállalót vagy alvállalkozót a munkaterületről eltávolítani. Jelen pont alkalmazandó azzal, hogy ezen jog gyakorlására a műszaki ellenőr jogosult, ha olyan gépet vagy berendezést tárol vagy alkalmaz a Vállalkozó vagy alvállalkozója a munkaterületen, amely a személy-, és vagyonbiztonságot súlyosan vagy </w:t>
      </w:r>
      <w:proofErr w:type="spellStart"/>
      <w:r>
        <w:rPr>
          <w:rFonts w:ascii="Tahoma" w:hAnsi="Tahoma" w:cs="Tahoma"/>
          <w:sz w:val="21"/>
          <w:szCs w:val="21"/>
        </w:rPr>
        <w:t>szükségtelenül</w:t>
      </w:r>
      <w:proofErr w:type="spellEnd"/>
      <w:r>
        <w:rPr>
          <w:rFonts w:ascii="Tahoma" w:hAnsi="Tahoma" w:cs="Tahoma"/>
          <w:sz w:val="21"/>
          <w:szCs w:val="21"/>
        </w:rPr>
        <w:t xml:space="preserve"> veszélyezteti.</w:t>
      </w:r>
    </w:p>
    <w:p w14:paraId="7E90BBA6" w14:textId="77777777" w:rsidR="00664CA7" w:rsidRDefault="00664CA7" w:rsidP="00664CA7">
      <w:pPr>
        <w:numPr>
          <w:ilvl w:val="0"/>
          <w:numId w:val="31"/>
        </w:numPr>
        <w:tabs>
          <w:tab w:val="num" w:pos="0"/>
        </w:tabs>
        <w:spacing w:after="0" w:line="360" w:lineRule="auto"/>
        <w:ind w:left="0"/>
        <w:jc w:val="both"/>
        <w:rPr>
          <w:rFonts w:ascii="Tahoma" w:hAnsi="Tahoma" w:cs="Tahoma"/>
          <w:sz w:val="21"/>
          <w:szCs w:val="21"/>
        </w:rPr>
      </w:pPr>
      <w:r>
        <w:rPr>
          <w:rFonts w:ascii="Tahoma" w:hAnsi="Tahoma" w:cs="Tahoma"/>
          <w:sz w:val="21"/>
          <w:szCs w:val="21"/>
        </w:rPr>
        <w:t>A Vállalkozó részéről a teljesítésre vonatkozó fentebb részletezett szabályok bármelyikének megsértése súlyos szerződésszegésnek minősül.</w:t>
      </w:r>
    </w:p>
    <w:p w14:paraId="117BD402" w14:textId="77777777" w:rsidR="00664CA7" w:rsidRDefault="00664CA7" w:rsidP="00664CA7">
      <w:pPr>
        <w:spacing w:after="0" w:line="360" w:lineRule="auto"/>
        <w:jc w:val="both"/>
        <w:rPr>
          <w:rFonts w:ascii="Tahoma" w:hAnsi="Tahoma" w:cs="Tahoma"/>
          <w:sz w:val="21"/>
          <w:szCs w:val="21"/>
        </w:rPr>
      </w:pPr>
    </w:p>
    <w:p w14:paraId="5680F836" w14:textId="77777777" w:rsidR="00664CA7" w:rsidRDefault="00664CA7" w:rsidP="00664CA7">
      <w:pPr>
        <w:spacing w:after="0" w:line="360" w:lineRule="auto"/>
        <w:ind w:left="142"/>
        <w:jc w:val="center"/>
        <w:rPr>
          <w:rFonts w:ascii="Tahoma" w:hAnsi="Tahoma" w:cs="Tahoma"/>
          <w:b/>
          <w:sz w:val="21"/>
          <w:szCs w:val="21"/>
        </w:rPr>
      </w:pPr>
      <w:r>
        <w:rPr>
          <w:rFonts w:ascii="Tahoma" w:hAnsi="Tahoma" w:cs="Tahoma"/>
          <w:b/>
          <w:sz w:val="21"/>
          <w:szCs w:val="21"/>
        </w:rPr>
        <w:t>6. Kapcsolattartás, jognyilatkozattétel, titoktartási szabályok</w:t>
      </w:r>
    </w:p>
    <w:p w14:paraId="2CBF2542" w14:textId="77777777" w:rsidR="00664CA7" w:rsidRDefault="00664CA7" w:rsidP="00664CA7">
      <w:pPr>
        <w:spacing w:after="0" w:line="360" w:lineRule="auto"/>
        <w:rPr>
          <w:rFonts w:ascii="Tahoma" w:hAnsi="Tahoma" w:cs="Tahoma"/>
          <w:b/>
          <w:sz w:val="21"/>
          <w:szCs w:val="21"/>
        </w:rPr>
      </w:pPr>
    </w:p>
    <w:p w14:paraId="3C050F32"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Felek kijelentik, hogy minden olyan adatot, tényt, információt, mely jelen szerződés keretein belül a másik féllel kapcsolatban a tudomásukra jut, titokként kezelnek, kivéve melynek nyilvánosságra hozatalát jogszabály előírja.</w:t>
      </w:r>
    </w:p>
    <w:p w14:paraId="2924D02D"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A titoktartás kiterjed különösen a Vállalkozó, az alvállalkozó, vagy bármely munkavállaló tudomására jutott adatokra, tényekre.</w:t>
      </w:r>
    </w:p>
    <w:p w14:paraId="04530E1E"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Vállalkozó – fentiek megsértése esetén - köteles mentesíteni a Megrendelőt a fentiek miatt a harmadik személyek által a Megrendelővel szemben érvényesített valamennyi kár, ill. igény vonatkozásában. Erre nézve jelen szerződés 3. fejezet vonatkozó pontjainak rendelkezései megfelelően irányadók. </w:t>
      </w:r>
    </w:p>
    <w:p w14:paraId="0151381E"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Felek titoktartási kötelezettsége kiterjed a munkavállalóikra, valamely polgári jogi szerződés alapján munkavégzésre irányuló jogviszony, vagy más jogviszony alapján a féllel kapcsolatban lévő egyéb személyekre, közreműködőikre is. Ezen személyek magatartásáért a titoktartási kötelezettség viszonylatában az érintett Fél, mint saját magatartásáért felel.</w:t>
      </w:r>
    </w:p>
    <w:p w14:paraId="23E2989D"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A szerződő Felek tudomásul veszik, hogy a vonatkozó jogszabályok és megállapodások szerinti illetékes ellenőrző szervezetek feladat- és hatáskörüknek megfelelően jelen szerződés alapjául szolgáló közbeszerzési eljárást és jelen szerződés teljesítését ellenőrizhetik, részükre a jogszabály szerinti információ megadása üzleti titokra való hivatkozással nem tagadható meg.</w:t>
      </w:r>
    </w:p>
    <w:p w14:paraId="47057DFA"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Az illetékes ellenőrző szervezetek ellenőrzése, helyszíni vizsgálata esetén Vállalkozó köteles minden segítséget Megrendelő részére megadni, a helyszíni vizsgálaton jelen lenni az ellenőrzés hatékonysága, és Megrendelő kötelezettségeinek megfelelő teljesítése érdekében.</w:t>
      </w:r>
    </w:p>
    <w:p w14:paraId="38BEB4FA"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Felek kifejezetten rögzítik, tudomásuk van arról, hogy Megrendelő köteles a Közbeszerzési Hatóságnak bejelenteni, ha</w:t>
      </w:r>
    </w:p>
    <w:p w14:paraId="0731B231" w14:textId="77777777" w:rsidR="00664CA7" w:rsidRDefault="00664CA7" w:rsidP="00664CA7">
      <w:pPr>
        <w:numPr>
          <w:ilvl w:val="1"/>
          <w:numId w:val="32"/>
        </w:numPr>
        <w:spacing w:after="0" w:line="360" w:lineRule="auto"/>
        <w:jc w:val="both"/>
        <w:rPr>
          <w:rFonts w:ascii="Tahoma" w:hAnsi="Tahoma" w:cs="Tahoma"/>
          <w:sz w:val="21"/>
          <w:szCs w:val="21"/>
        </w:rPr>
      </w:pPr>
      <w:r>
        <w:rPr>
          <w:rFonts w:ascii="Tahoma" w:hAnsi="Tahoma" w:cs="Tahoma"/>
          <w:sz w:val="21"/>
          <w:szCs w:val="21"/>
        </w:rPr>
        <w:t>Vállalkozó szerződéses kötelezettségét súlyosan megszegte, és ez a szerződés felmondásához vagy elálláshoz, kártérítés követeléséhez vagy a szerződés alapján alkalmazható egyéb jogkövetkezmény érvényesítéséhez vezetett, valamint, ha Vállalkozó olyan magatartásával, amelyért felelős, részben vagy egészben a szerződés lehetetlenülését okozta. A bejelentésnek tartalmaznia kell a szerződésszegés leírását, az annak alapján alkalmazott jogkövetkezményt, valamint, hogy a szerződő fél a szerződésszegést elismerte-e, vagy sor került-e arra vonatkozóan perindításra.</w:t>
      </w:r>
    </w:p>
    <w:p w14:paraId="188DAD56" w14:textId="77777777" w:rsidR="00664CA7" w:rsidRDefault="00664CA7" w:rsidP="00664CA7">
      <w:pPr>
        <w:numPr>
          <w:ilvl w:val="1"/>
          <w:numId w:val="32"/>
        </w:numPr>
        <w:spacing w:after="0" w:line="360" w:lineRule="auto"/>
        <w:jc w:val="both"/>
        <w:rPr>
          <w:rFonts w:ascii="Tahoma" w:hAnsi="Tahoma" w:cs="Tahoma"/>
          <w:sz w:val="21"/>
          <w:szCs w:val="21"/>
        </w:rPr>
      </w:pPr>
      <w:r>
        <w:rPr>
          <w:rFonts w:ascii="Tahoma" w:hAnsi="Tahoma" w:cs="Tahoma"/>
          <w:sz w:val="21"/>
          <w:szCs w:val="21"/>
        </w:rPr>
        <w:t xml:space="preserve">Vállalkozó szerződéses kötelezettségének jogerős bírósági határozatban megállapított megszegése esetén a szerződésszegés tényét, leírását, lényeges jellemzőit, beleértve azt is, ha a szerződésszegés a szerződés felmondásához vagy a szerződéstől való elálláshoz, kártérítés követeléséhez vagy a szerződés alapján alkalmazható egyéb </w:t>
      </w:r>
      <w:r>
        <w:rPr>
          <w:rFonts w:ascii="Tahoma" w:hAnsi="Tahoma" w:cs="Tahoma"/>
          <w:sz w:val="21"/>
          <w:szCs w:val="21"/>
        </w:rPr>
        <w:lastRenderedPageBreak/>
        <w:t>szankció érvényesítéséhez vezetett, valamint Vállalkozó szerződő fél olyan magatartásával, amelyért felelős, (részben vagy egészben) a szerződés lehetetlenülését okozta.</w:t>
      </w:r>
    </w:p>
    <w:p w14:paraId="0E3F842D"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Felek fenti körben megállapodnak abban, hogy Vállalkozó nem jogosult a fenti adatok átadása miatt a Megrendelővel szemben semmiféle igényt sem érvényesíteni abban az esetben sem, ha bármely átadott tény, vagy körülmény utóbb nem bizonyulna valósnak, kivéve ha ezzel a Megrendelőnek az adatok átadásának pillanatában </w:t>
      </w:r>
      <w:proofErr w:type="spellStart"/>
      <w:r>
        <w:rPr>
          <w:rFonts w:ascii="Tahoma" w:hAnsi="Tahoma" w:cs="Tahoma"/>
          <w:sz w:val="21"/>
          <w:szCs w:val="21"/>
        </w:rPr>
        <w:t>tényszerűen</w:t>
      </w:r>
      <w:proofErr w:type="spellEnd"/>
      <w:r>
        <w:rPr>
          <w:rFonts w:ascii="Tahoma" w:hAnsi="Tahoma" w:cs="Tahoma"/>
          <w:sz w:val="21"/>
          <w:szCs w:val="21"/>
        </w:rPr>
        <w:t xml:space="preserve"> tisztában kellett lennie (nem tartozik ide a hibás jogszabály-értelmezésből vagy téves tényállás-értelmezésből származó körülmény, kivéve ha az a Megrendelőnek felróhatóan következett be).</w:t>
      </w:r>
    </w:p>
    <w:p w14:paraId="35BE7436"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Jelen szerződéssel kapcsolatban joghatályos nyilatkozattételre jogosult személyek az alábbiak, akik jognyilatkozataikat kizárólag írásban, az átvétel idejét igazoló módon </w:t>
      </w:r>
      <w:proofErr w:type="spellStart"/>
      <w:r>
        <w:rPr>
          <w:rFonts w:ascii="Tahoma" w:hAnsi="Tahoma" w:cs="Tahoma"/>
          <w:sz w:val="21"/>
          <w:szCs w:val="21"/>
        </w:rPr>
        <w:t>tehetik</w:t>
      </w:r>
      <w:proofErr w:type="spellEnd"/>
      <w:r>
        <w:rPr>
          <w:rFonts w:ascii="Tahoma" w:hAnsi="Tahoma" w:cs="Tahoma"/>
          <w:sz w:val="21"/>
          <w:szCs w:val="21"/>
        </w:rPr>
        <w:t xml:space="preserve"> meg érvényesen. Felek ez alatt értik a telefax ill. az e-mail üzenetek váltását, ha annak átvétele igazolható, valamint az építési naplóba az arra jogosult által tett bejegyzést is: </w:t>
      </w:r>
    </w:p>
    <w:p w14:paraId="667D087E" w14:textId="77777777" w:rsidR="00664CA7" w:rsidRDefault="00664CA7" w:rsidP="00664CA7">
      <w:pPr>
        <w:tabs>
          <w:tab w:val="left" w:pos="3119"/>
        </w:tabs>
        <w:spacing w:after="0" w:line="360" w:lineRule="auto"/>
        <w:rPr>
          <w:rFonts w:ascii="Tahoma" w:hAnsi="Tahoma" w:cs="Tahoma"/>
          <w:sz w:val="21"/>
          <w:szCs w:val="21"/>
        </w:rPr>
      </w:pPr>
      <w:r>
        <w:rPr>
          <w:rFonts w:ascii="Tahoma" w:hAnsi="Tahoma" w:cs="Tahoma"/>
          <w:sz w:val="21"/>
          <w:szCs w:val="21"/>
        </w:rPr>
        <w:t xml:space="preserve">Megrendelő részéről: </w:t>
      </w:r>
    </w:p>
    <w:p w14:paraId="65BBB18C" w14:textId="77777777" w:rsidR="00664CA7" w:rsidRDefault="00664CA7" w:rsidP="00664CA7">
      <w:pPr>
        <w:tabs>
          <w:tab w:val="left" w:pos="3119"/>
        </w:tabs>
        <w:spacing w:after="0" w:line="360" w:lineRule="auto"/>
        <w:rPr>
          <w:rFonts w:ascii="Tahoma" w:hAnsi="Tahoma" w:cs="Tahoma"/>
          <w:sz w:val="21"/>
          <w:szCs w:val="21"/>
        </w:rPr>
      </w:pPr>
      <w:r>
        <w:rPr>
          <w:rFonts w:ascii="Tahoma" w:hAnsi="Tahoma" w:cs="Tahoma"/>
          <w:sz w:val="21"/>
          <w:szCs w:val="21"/>
        </w:rPr>
        <w:t xml:space="preserve">                                  Telefon</w:t>
      </w:r>
      <w:proofErr w:type="gramStart"/>
      <w:r>
        <w:rPr>
          <w:rFonts w:ascii="Tahoma" w:hAnsi="Tahoma" w:cs="Tahoma"/>
          <w:sz w:val="21"/>
          <w:szCs w:val="21"/>
        </w:rPr>
        <w:t>: ,</w:t>
      </w:r>
      <w:proofErr w:type="gramEnd"/>
      <w:r>
        <w:rPr>
          <w:rFonts w:ascii="Tahoma" w:hAnsi="Tahoma" w:cs="Tahoma"/>
          <w:sz w:val="21"/>
          <w:szCs w:val="21"/>
        </w:rPr>
        <w:t xml:space="preserve"> Fax: </w:t>
      </w:r>
    </w:p>
    <w:p w14:paraId="6C9737A6"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 xml:space="preserve">Kapcsolattartó személy: </w:t>
      </w:r>
    </w:p>
    <w:p w14:paraId="003EDBD0"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ab/>
        <w:t xml:space="preserve">E-mail: </w:t>
      </w:r>
    </w:p>
    <w:p w14:paraId="06835B76"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ab/>
        <w:t xml:space="preserve">Telefon: </w:t>
      </w:r>
    </w:p>
    <w:p w14:paraId="78586760" w14:textId="77777777" w:rsidR="00664CA7" w:rsidRDefault="00664CA7" w:rsidP="00664CA7">
      <w:pPr>
        <w:tabs>
          <w:tab w:val="left" w:pos="3119"/>
        </w:tabs>
        <w:spacing w:after="0" w:line="360" w:lineRule="auto"/>
        <w:rPr>
          <w:rFonts w:ascii="Tahoma" w:hAnsi="Tahoma" w:cs="Tahoma"/>
          <w:sz w:val="21"/>
          <w:szCs w:val="21"/>
        </w:rPr>
      </w:pPr>
      <w:r>
        <w:rPr>
          <w:rFonts w:ascii="Tahoma" w:hAnsi="Tahoma" w:cs="Tahoma"/>
          <w:sz w:val="21"/>
          <w:szCs w:val="21"/>
        </w:rPr>
        <w:t>Vállalkozó részéről:</w:t>
      </w:r>
      <w:r>
        <w:rPr>
          <w:rFonts w:ascii="Tahoma" w:hAnsi="Tahoma" w:cs="Tahoma"/>
          <w:sz w:val="21"/>
          <w:szCs w:val="21"/>
        </w:rPr>
        <w:tab/>
        <w:t>………………………………………</w:t>
      </w:r>
      <w:proofErr w:type="gramStart"/>
      <w:r>
        <w:rPr>
          <w:rFonts w:ascii="Tahoma" w:hAnsi="Tahoma" w:cs="Tahoma"/>
          <w:sz w:val="21"/>
          <w:szCs w:val="21"/>
        </w:rPr>
        <w:t>…….</w:t>
      </w:r>
      <w:proofErr w:type="gramEnd"/>
      <w:r>
        <w:rPr>
          <w:rFonts w:ascii="Tahoma" w:hAnsi="Tahoma" w:cs="Tahoma"/>
          <w:sz w:val="21"/>
          <w:szCs w:val="21"/>
        </w:rPr>
        <w:t>.</w:t>
      </w:r>
      <w:r>
        <w:rPr>
          <w:rFonts w:ascii="Tahoma" w:hAnsi="Tahoma" w:cs="Tahoma"/>
          <w:sz w:val="21"/>
          <w:szCs w:val="21"/>
        </w:rPr>
        <w:tab/>
      </w:r>
    </w:p>
    <w:p w14:paraId="7282CE36"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ab/>
        <w:t>Telefon: ……………</w:t>
      </w:r>
      <w:proofErr w:type="gramStart"/>
      <w:r>
        <w:rPr>
          <w:rFonts w:ascii="Tahoma" w:hAnsi="Tahoma" w:cs="Tahoma"/>
          <w:sz w:val="21"/>
          <w:szCs w:val="21"/>
        </w:rPr>
        <w:t>…….</w:t>
      </w:r>
      <w:proofErr w:type="gramEnd"/>
      <w:r>
        <w:rPr>
          <w:rFonts w:ascii="Tahoma" w:hAnsi="Tahoma" w:cs="Tahoma"/>
          <w:sz w:val="21"/>
          <w:szCs w:val="21"/>
        </w:rPr>
        <w:t>.……, Fax: ……………….…………………</w:t>
      </w:r>
    </w:p>
    <w:p w14:paraId="1F2DDCBD" w14:textId="77777777" w:rsidR="00664CA7" w:rsidRDefault="00664CA7" w:rsidP="00664CA7">
      <w:pPr>
        <w:tabs>
          <w:tab w:val="left" w:pos="3119"/>
        </w:tabs>
        <w:spacing w:after="0" w:line="360" w:lineRule="auto"/>
        <w:rPr>
          <w:rFonts w:ascii="Tahoma" w:hAnsi="Tahoma" w:cs="Tahoma"/>
          <w:sz w:val="21"/>
          <w:szCs w:val="21"/>
        </w:rPr>
      </w:pPr>
      <w:r>
        <w:rPr>
          <w:rFonts w:ascii="Tahoma" w:hAnsi="Tahoma" w:cs="Tahoma"/>
          <w:sz w:val="21"/>
          <w:szCs w:val="21"/>
        </w:rPr>
        <w:tab/>
        <w:t>……………………………………………..</w:t>
      </w:r>
    </w:p>
    <w:p w14:paraId="3D7A0086"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Kapcsolattartó személy:</w:t>
      </w:r>
    </w:p>
    <w:p w14:paraId="0C72E18F"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ab/>
        <w:t>E-mail</w:t>
      </w:r>
    </w:p>
    <w:p w14:paraId="2E43EC5D"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ab/>
        <w:t>Telefon</w:t>
      </w:r>
    </w:p>
    <w:p w14:paraId="7ECF7536" w14:textId="77777777" w:rsidR="00664CA7" w:rsidRDefault="00664CA7" w:rsidP="00664CA7">
      <w:pPr>
        <w:tabs>
          <w:tab w:val="left" w:pos="3119"/>
        </w:tabs>
        <w:spacing w:after="0" w:line="360" w:lineRule="auto"/>
        <w:rPr>
          <w:rFonts w:ascii="Tahoma" w:hAnsi="Tahoma" w:cs="Tahoma"/>
          <w:sz w:val="21"/>
          <w:szCs w:val="21"/>
        </w:rPr>
      </w:pPr>
    </w:p>
    <w:p w14:paraId="77D0991E"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A Megrendelő a 191/2009. (IX.15.) Korm. rendelet 16. § (1) b) pontja alapján a teljesítést műszaki ellenőr igénybevételével ellenőrzi. A műszaki ellenőr adatai:</w:t>
      </w:r>
    </w:p>
    <w:p w14:paraId="188F0185" w14:textId="77777777" w:rsidR="00664CA7" w:rsidRDefault="00664CA7" w:rsidP="00664CA7">
      <w:pPr>
        <w:numPr>
          <w:ilvl w:val="1"/>
          <w:numId w:val="33"/>
        </w:numPr>
        <w:spacing w:after="0" w:line="360" w:lineRule="auto"/>
        <w:jc w:val="both"/>
        <w:rPr>
          <w:rFonts w:ascii="Tahoma" w:hAnsi="Tahoma" w:cs="Tahoma"/>
          <w:sz w:val="21"/>
          <w:szCs w:val="21"/>
        </w:rPr>
      </w:pPr>
      <w:r>
        <w:rPr>
          <w:rFonts w:ascii="Tahoma" w:hAnsi="Tahoma" w:cs="Tahoma"/>
          <w:sz w:val="21"/>
          <w:szCs w:val="21"/>
        </w:rPr>
        <w:t>Cégnév:</w:t>
      </w:r>
      <w:r>
        <w:rPr>
          <w:rFonts w:ascii="Tahoma" w:hAnsi="Tahoma" w:cs="Tahoma"/>
          <w:sz w:val="21"/>
          <w:szCs w:val="21"/>
        </w:rPr>
        <w:tab/>
        <w:t>……………………………</w:t>
      </w:r>
      <w:proofErr w:type="gramStart"/>
      <w:r>
        <w:rPr>
          <w:rFonts w:ascii="Tahoma" w:hAnsi="Tahoma" w:cs="Tahoma"/>
          <w:sz w:val="21"/>
          <w:szCs w:val="21"/>
        </w:rPr>
        <w:t>…….</w:t>
      </w:r>
      <w:proofErr w:type="gramEnd"/>
      <w:r>
        <w:rPr>
          <w:rFonts w:ascii="Tahoma" w:hAnsi="Tahoma" w:cs="Tahoma"/>
          <w:sz w:val="21"/>
          <w:szCs w:val="21"/>
        </w:rPr>
        <w:t>.</w:t>
      </w:r>
    </w:p>
    <w:p w14:paraId="413A1B44" w14:textId="77777777" w:rsidR="00664CA7" w:rsidRDefault="00664CA7" w:rsidP="00664CA7">
      <w:pPr>
        <w:numPr>
          <w:ilvl w:val="1"/>
          <w:numId w:val="33"/>
        </w:numPr>
        <w:spacing w:after="0" w:line="360" w:lineRule="auto"/>
        <w:jc w:val="both"/>
        <w:rPr>
          <w:rFonts w:ascii="Tahoma" w:hAnsi="Tahoma" w:cs="Tahoma"/>
          <w:sz w:val="21"/>
          <w:szCs w:val="21"/>
        </w:rPr>
      </w:pPr>
      <w:r>
        <w:rPr>
          <w:rFonts w:ascii="Tahoma" w:hAnsi="Tahoma" w:cs="Tahoma"/>
          <w:sz w:val="21"/>
          <w:szCs w:val="21"/>
        </w:rPr>
        <w:t>Székhely:</w:t>
      </w:r>
      <w:r>
        <w:rPr>
          <w:rFonts w:ascii="Tahoma" w:hAnsi="Tahoma" w:cs="Tahoma"/>
          <w:sz w:val="21"/>
          <w:szCs w:val="21"/>
        </w:rPr>
        <w:tab/>
        <w:t>……………………………</w:t>
      </w:r>
      <w:proofErr w:type="gramStart"/>
      <w:r>
        <w:rPr>
          <w:rFonts w:ascii="Tahoma" w:hAnsi="Tahoma" w:cs="Tahoma"/>
          <w:sz w:val="21"/>
          <w:szCs w:val="21"/>
        </w:rPr>
        <w:t>…….</w:t>
      </w:r>
      <w:proofErr w:type="gramEnd"/>
      <w:r>
        <w:rPr>
          <w:rFonts w:ascii="Tahoma" w:hAnsi="Tahoma" w:cs="Tahoma"/>
          <w:sz w:val="21"/>
          <w:szCs w:val="21"/>
        </w:rPr>
        <w:t>.</w:t>
      </w:r>
    </w:p>
    <w:p w14:paraId="6D34D246" w14:textId="77777777" w:rsidR="00664CA7" w:rsidRDefault="00664CA7" w:rsidP="00664CA7">
      <w:pPr>
        <w:numPr>
          <w:ilvl w:val="1"/>
          <w:numId w:val="33"/>
        </w:numPr>
        <w:spacing w:after="0" w:line="360" w:lineRule="auto"/>
        <w:jc w:val="both"/>
        <w:rPr>
          <w:rFonts w:ascii="Tahoma" w:hAnsi="Tahoma" w:cs="Tahoma"/>
          <w:sz w:val="21"/>
          <w:szCs w:val="21"/>
        </w:rPr>
      </w:pPr>
      <w:r>
        <w:rPr>
          <w:rFonts w:ascii="Tahoma" w:hAnsi="Tahoma" w:cs="Tahoma"/>
          <w:sz w:val="21"/>
          <w:szCs w:val="21"/>
        </w:rPr>
        <w:t>eljáró műszaki ellenőr neve, elérhetősége: …………………………………</w:t>
      </w:r>
    </w:p>
    <w:p w14:paraId="1E73A7B7" w14:textId="77777777" w:rsidR="00664CA7" w:rsidRDefault="00664CA7" w:rsidP="00664CA7">
      <w:pPr>
        <w:numPr>
          <w:ilvl w:val="1"/>
          <w:numId w:val="33"/>
        </w:numPr>
        <w:spacing w:after="0" w:line="360" w:lineRule="auto"/>
        <w:jc w:val="both"/>
        <w:rPr>
          <w:rFonts w:ascii="Tahoma" w:hAnsi="Tahoma" w:cs="Tahoma"/>
          <w:sz w:val="21"/>
          <w:szCs w:val="21"/>
        </w:rPr>
      </w:pPr>
      <w:r>
        <w:rPr>
          <w:rFonts w:ascii="Tahoma" w:hAnsi="Tahoma" w:cs="Tahoma"/>
          <w:sz w:val="21"/>
          <w:szCs w:val="21"/>
        </w:rPr>
        <w:t>nyilvántartási azonosító:</w:t>
      </w:r>
    </w:p>
    <w:p w14:paraId="55F5DAB1"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A műszaki ellenőr a Megrendelő képviseletében jár el, de a szerződés módosítására, hatályának megszűntetésére nem jogosult.</w:t>
      </w:r>
    </w:p>
    <w:p w14:paraId="53D38F84"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Szerződő felek jelen szerződés teljesítése során kötelesek együttműködni. </w:t>
      </w:r>
    </w:p>
    <w:p w14:paraId="7635A546"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lastRenderedPageBreak/>
        <w:t xml:space="preserve">Megrendelő és Vállalkozó egymás írásbeli megkereséseire azok kézhezvételétől számított 2 munkanapon belül – illetve sürgős esetben haladéktalanul - írásban érdemi nyilatkozatot kötelesek tenni. </w:t>
      </w:r>
    </w:p>
    <w:p w14:paraId="031264F8"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Megrendelő képviselője jogosult a kivitelezés során bármikor a munka állását ellenőrizni, és ezek eredményéről az építési naplóba bejegyzéseket eszközölni.</w:t>
      </w:r>
    </w:p>
    <w:p w14:paraId="73B83F5A"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Felek kifejezetten rögzítik, hogy a Vállalkozót az sem mentesíti a hibás teljesítés jogkövetkezménye alól, ha a Megrendelő ellenőrzési kötelezettségét nem, vagy nem megfelelően teljesítette.</w:t>
      </w:r>
    </w:p>
    <w:p w14:paraId="7E6367EA" w14:textId="77777777" w:rsidR="00664CA7" w:rsidRDefault="00664CA7" w:rsidP="00664CA7">
      <w:pPr>
        <w:spacing w:after="0" w:line="360" w:lineRule="auto"/>
        <w:jc w:val="both"/>
        <w:rPr>
          <w:rFonts w:ascii="Tahoma" w:hAnsi="Tahoma" w:cs="Tahoma"/>
          <w:sz w:val="21"/>
          <w:szCs w:val="21"/>
        </w:rPr>
      </w:pPr>
    </w:p>
    <w:p w14:paraId="46967577" w14:textId="77777777" w:rsidR="00664CA7" w:rsidRDefault="00664CA7" w:rsidP="00664CA7">
      <w:pPr>
        <w:spacing w:after="0" w:line="360" w:lineRule="auto"/>
        <w:ind w:left="-357"/>
        <w:jc w:val="center"/>
        <w:rPr>
          <w:rFonts w:ascii="Tahoma" w:hAnsi="Tahoma" w:cs="Tahoma"/>
          <w:b/>
          <w:sz w:val="21"/>
          <w:szCs w:val="21"/>
        </w:rPr>
      </w:pPr>
      <w:r>
        <w:rPr>
          <w:rFonts w:ascii="Tahoma" w:hAnsi="Tahoma" w:cs="Tahoma"/>
          <w:b/>
          <w:sz w:val="21"/>
          <w:szCs w:val="21"/>
        </w:rPr>
        <w:t>7. A szerződés teljesítésével kapcsolatos átadás-átvételi eljárás</w:t>
      </w:r>
    </w:p>
    <w:p w14:paraId="15254102" w14:textId="77777777" w:rsidR="00664CA7" w:rsidRDefault="00664CA7" w:rsidP="00664CA7">
      <w:pPr>
        <w:spacing w:after="0" w:line="360" w:lineRule="auto"/>
        <w:rPr>
          <w:rFonts w:ascii="Tahoma" w:hAnsi="Tahoma" w:cs="Tahoma"/>
          <w:b/>
          <w:sz w:val="21"/>
          <w:szCs w:val="21"/>
        </w:rPr>
      </w:pPr>
    </w:p>
    <w:p w14:paraId="513B96FC" w14:textId="77777777" w:rsidR="00664CA7" w:rsidRDefault="00664CA7" w:rsidP="00664CA7">
      <w:pPr>
        <w:numPr>
          <w:ilvl w:val="0"/>
          <w:numId w:val="34"/>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Az átadás-átvételi eljárás megkezdéséről Vállalkozó Megrendelőt köteles </w:t>
      </w:r>
      <w:proofErr w:type="spellStart"/>
      <w:r>
        <w:rPr>
          <w:rFonts w:ascii="Tahoma" w:hAnsi="Tahoma" w:cs="Tahoma"/>
          <w:sz w:val="21"/>
          <w:szCs w:val="21"/>
        </w:rPr>
        <w:t>készrejelentés</w:t>
      </w:r>
      <w:proofErr w:type="spellEnd"/>
      <w:r>
        <w:rPr>
          <w:rFonts w:ascii="Tahoma" w:hAnsi="Tahoma" w:cs="Tahoma"/>
          <w:sz w:val="21"/>
          <w:szCs w:val="21"/>
        </w:rPr>
        <w:t xml:space="preserve"> formájában írásban, a hatályos jogszabályi rendelkezéseknek megfelelően értesíteni. Megrendelő köteles az átadás-átvételi eljárást 8 munkanapon belül megkezdeni, és a Kbt. 135. § (2) bekezdés szerint lefolytatni, az ott meghatározott jogkövetkezmények terhe mellett.</w:t>
      </w:r>
    </w:p>
    <w:p w14:paraId="761C104B" w14:textId="77777777" w:rsidR="00664CA7" w:rsidRDefault="00664CA7" w:rsidP="00664CA7">
      <w:pPr>
        <w:numPr>
          <w:ilvl w:val="0"/>
          <w:numId w:val="34"/>
        </w:numPr>
        <w:tabs>
          <w:tab w:val="num" w:pos="0"/>
        </w:tabs>
        <w:spacing w:after="0" w:line="360" w:lineRule="auto"/>
        <w:ind w:left="0"/>
        <w:jc w:val="both"/>
        <w:rPr>
          <w:rFonts w:ascii="Tahoma" w:hAnsi="Tahoma" w:cs="Tahoma"/>
          <w:sz w:val="21"/>
          <w:szCs w:val="21"/>
        </w:rPr>
      </w:pPr>
      <w:r>
        <w:rPr>
          <w:rFonts w:ascii="Tahoma" w:hAnsi="Tahoma" w:cs="Tahoma"/>
          <w:sz w:val="21"/>
          <w:szCs w:val="21"/>
        </w:rPr>
        <w:t>Az eljáráson a felek képviselői megvizsgálják a teljesítést, jegyzőkönyvet vesznek fel, melyben felvezetik az esetleges hibák és hiányok listáját. A Vállalkozó köteles a jegyzőkönyvben nyilatkozni a hibák kijavításának határnapjáról, mely nem haladhatja meg összességében a 10 munkanapot.</w:t>
      </w:r>
    </w:p>
    <w:p w14:paraId="2DAA09C7" w14:textId="77777777" w:rsidR="00664CA7" w:rsidRDefault="00664CA7" w:rsidP="00664CA7">
      <w:pPr>
        <w:numPr>
          <w:ilvl w:val="0"/>
          <w:numId w:val="34"/>
        </w:numPr>
        <w:tabs>
          <w:tab w:val="num" w:pos="0"/>
        </w:tabs>
        <w:spacing w:after="0" w:line="360" w:lineRule="auto"/>
        <w:ind w:left="0"/>
        <w:jc w:val="both"/>
        <w:rPr>
          <w:rFonts w:ascii="Tahoma" w:hAnsi="Tahoma" w:cs="Tahoma"/>
          <w:sz w:val="21"/>
          <w:szCs w:val="21"/>
        </w:rPr>
      </w:pPr>
      <w:r>
        <w:rPr>
          <w:rFonts w:ascii="Tahoma" w:hAnsi="Tahoma" w:cs="Tahoma"/>
          <w:sz w:val="21"/>
          <w:szCs w:val="21"/>
        </w:rPr>
        <w:t>Az átvétel feltétele 1 pld. átadás-átvételi és 2 pld. elektronikus formátumú (megvalósulási) dokumentáció átadása Megrendelőnek, mely különösen a következőket tartalmazza, amennyiben az a tárgyi beruházás vonatkozásában releváns:</w:t>
      </w:r>
    </w:p>
    <w:p w14:paraId="6F45ECEF" w14:textId="77777777" w:rsidR="00664CA7" w:rsidRDefault="00664CA7" w:rsidP="00664CA7">
      <w:pPr>
        <w:numPr>
          <w:ilvl w:val="2"/>
          <w:numId w:val="34"/>
        </w:numPr>
        <w:spacing w:after="0" w:line="360" w:lineRule="auto"/>
        <w:jc w:val="both"/>
        <w:rPr>
          <w:rFonts w:ascii="Tahoma" w:hAnsi="Tahoma" w:cs="Tahoma"/>
          <w:sz w:val="21"/>
          <w:szCs w:val="21"/>
        </w:rPr>
      </w:pPr>
      <w:r>
        <w:rPr>
          <w:rFonts w:ascii="Tahoma" w:hAnsi="Tahoma" w:cs="Tahoma"/>
          <w:sz w:val="21"/>
          <w:szCs w:val="21"/>
        </w:rPr>
        <w:t>kivitelezői nyilatkozatot,</w:t>
      </w:r>
    </w:p>
    <w:p w14:paraId="689F7E43" w14:textId="77777777" w:rsidR="00664CA7" w:rsidRDefault="00664CA7" w:rsidP="00664CA7">
      <w:pPr>
        <w:numPr>
          <w:ilvl w:val="2"/>
          <w:numId w:val="34"/>
        </w:numPr>
        <w:spacing w:after="0" w:line="360" w:lineRule="auto"/>
        <w:jc w:val="both"/>
        <w:rPr>
          <w:rFonts w:ascii="Tahoma" w:hAnsi="Tahoma" w:cs="Tahoma"/>
          <w:sz w:val="21"/>
          <w:szCs w:val="21"/>
        </w:rPr>
      </w:pPr>
      <w:r>
        <w:rPr>
          <w:rFonts w:ascii="Tahoma" w:hAnsi="Tahoma" w:cs="Tahoma"/>
          <w:sz w:val="21"/>
          <w:szCs w:val="21"/>
        </w:rPr>
        <w:t>megvalósulási terveket,</w:t>
      </w:r>
    </w:p>
    <w:p w14:paraId="49BBD0D7" w14:textId="77777777" w:rsidR="00664CA7" w:rsidRDefault="00664CA7" w:rsidP="00664CA7">
      <w:pPr>
        <w:numPr>
          <w:ilvl w:val="2"/>
          <w:numId w:val="34"/>
        </w:numPr>
        <w:spacing w:after="0" w:line="360" w:lineRule="auto"/>
        <w:jc w:val="both"/>
        <w:rPr>
          <w:rFonts w:ascii="Tahoma" w:hAnsi="Tahoma" w:cs="Tahoma"/>
          <w:sz w:val="21"/>
          <w:szCs w:val="21"/>
        </w:rPr>
      </w:pPr>
      <w:r>
        <w:rPr>
          <w:rFonts w:ascii="Tahoma" w:hAnsi="Tahoma" w:cs="Tahoma"/>
          <w:sz w:val="21"/>
          <w:szCs w:val="21"/>
        </w:rPr>
        <w:t>felelős műszaki vezetői nyilatkozatot,</w:t>
      </w:r>
    </w:p>
    <w:p w14:paraId="4547B5A7" w14:textId="77777777" w:rsidR="00664CA7" w:rsidRDefault="00664CA7" w:rsidP="00664CA7">
      <w:pPr>
        <w:numPr>
          <w:ilvl w:val="2"/>
          <w:numId w:val="34"/>
        </w:numPr>
        <w:spacing w:after="0" w:line="360" w:lineRule="auto"/>
        <w:jc w:val="both"/>
        <w:rPr>
          <w:rFonts w:ascii="Tahoma" w:hAnsi="Tahoma" w:cs="Tahoma"/>
          <w:sz w:val="21"/>
          <w:szCs w:val="21"/>
        </w:rPr>
      </w:pPr>
      <w:proofErr w:type="spellStart"/>
      <w:r>
        <w:rPr>
          <w:rFonts w:ascii="Tahoma" w:hAnsi="Tahoma" w:cs="Tahoma"/>
          <w:sz w:val="21"/>
          <w:szCs w:val="21"/>
        </w:rPr>
        <w:t>nyomonkövetési</w:t>
      </w:r>
      <w:proofErr w:type="spellEnd"/>
      <w:r>
        <w:rPr>
          <w:rFonts w:ascii="Tahoma" w:hAnsi="Tahoma" w:cs="Tahoma"/>
          <w:sz w:val="21"/>
          <w:szCs w:val="21"/>
        </w:rPr>
        <w:t xml:space="preserve"> napló oldalait,</w:t>
      </w:r>
    </w:p>
    <w:p w14:paraId="6B109092" w14:textId="77777777" w:rsidR="00664CA7" w:rsidRDefault="00664CA7" w:rsidP="00664CA7">
      <w:pPr>
        <w:numPr>
          <w:ilvl w:val="2"/>
          <w:numId w:val="34"/>
        </w:numPr>
        <w:spacing w:after="0" w:line="360" w:lineRule="auto"/>
        <w:jc w:val="both"/>
        <w:rPr>
          <w:rFonts w:ascii="Tahoma" w:hAnsi="Tahoma" w:cs="Tahoma"/>
          <w:sz w:val="21"/>
          <w:szCs w:val="21"/>
        </w:rPr>
      </w:pPr>
      <w:r>
        <w:rPr>
          <w:rFonts w:ascii="Tahoma" w:hAnsi="Tahoma" w:cs="Tahoma"/>
          <w:sz w:val="21"/>
          <w:szCs w:val="21"/>
        </w:rPr>
        <w:t>beépített anyagok és szerkezetek minőségi tanúsítványait,</w:t>
      </w:r>
    </w:p>
    <w:p w14:paraId="75872720" w14:textId="77777777" w:rsidR="00664CA7" w:rsidRDefault="00664CA7" w:rsidP="00664CA7">
      <w:pPr>
        <w:numPr>
          <w:ilvl w:val="2"/>
          <w:numId w:val="34"/>
        </w:numPr>
        <w:spacing w:after="0" w:line="360" w:lineRule="auto"/>
        <w:jc w:val="both"/>
        <w:rPr>
          <w:rFonts w:ascii="Tahoma" w:hAnsi="Tahoma" w:cs="Tahoma"/>
          <w:sz w:val="21"/>
          <w:szCs w:val="21"/>
        </w:rPr>
      </w:pPr>
      <w:r>
        <w:rPr>
          <w:rFonts w:ascii="Tahoma" w:hAnsi="Tahoma" w:cs="Tahoma"/>
          <w:sz w:val="21"/>
          <w:szCs w:val="21"/>
        </w:rPr>
        <w:t>építési hulladékkezelés dokumentumait,</w:t>
      </w:r>
    </w:p>
    <w:p w14:paraId="5CF4DAA7" w14:textId="77777777" w:rsidR="00664CA7" w:rsidRDefault="00664CA7" w:rsidP="00664CA7">
      <w:pPr>
        <w:numPr>
          <w:ilvl w:val="2"/>
          <w:numId w:val="34"/>
        </w:numPr>
        <w:spacing w:after="0" w:line="360" w:lineRule="auto"/>
        <w:jc w:val="both"/>
        <w:rPr>
          <w:rFonts w:ascii="Tahoma" w:hAnsi="Tahoma" w:cs="Tahoma"/>
          <w:sz w:val="21"/>
          <w:szCs w:val="21"/>
        </w:rPr>
      </w:pPr>
      <w:r>
        <w:rPr>
          <w:rFonts w:ascii="Tahoma" w:hAnsi="Tahoma" w:cs="Tahoma"/>
          <w:sz w:val="21"/>
          <w:szCs w:val="21"/>
        </w:rPr>
        <w:t>ellenőrző mérések dokumentálását,</w:t>
      </w:r>
    </w:p>
    <w:p w14:paraId="38752564" w14:textId="77777777" w:rsidR="00664CA7" w:rsidRDefault="00664CA7" w:rsidP="00664CA7">
      <w:pPr>
        <w:numPr>
          <w:ilvl w:val="2"/>
          <w:numId w:val="34"/>
        </w:numPr>
        <w:spacing w:after="0" w:line="360" w:lineRule="auto"/>
        <w:jc w:val="both"/>
        <w:rPr>
          <w:rFonts w:ascii="Tahoma" w:hAnsi="Tahoma" w:cs="Tahoma"/>
          <w:sz w:val="21"/>
          <w:szCs w:val="21"/>
        </w:rPr>
      </w:pPr>
      <w:r>
        <w:rPr>
          <w:rFonts w:ascii="Tahoma" w:hAnsi="Tahoma" w:cs="Tahoma"/>
          <w:sz w:val="21"/>
          <w:szCs w:val="21"/>
        </w:rPr>
        <w:t>jelen szerződésben rögzített egyéb dokumentumokat.</w:t>
      </w:r>
    </w:p>
    <w:p w14:paraId="01283650" w14:textId="77777777" w:rsidR="00664CA7" w:rsidRDefault="00664CA7" w:rsidP="00664CA7">
      <w:pPr>
        <w:numPr>
          <w:ilvl w:val="0"/>
          <w:numId w:val="34"/>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Az átadás-átvételi eljárás lezárásáig a Vállalkozó köteles a </w:t>
      </w:r>
      <w:proofErr w:type="spellStart"/>
      <w:r>
        <w:rPr>
          <w:rFonts w:ascii="Tahoma" w:hAnsi="Tahoma" w:cs="Tahoma"/>
          <w:sz w:val="21"/>
          <w:szCs w:val="21"/>
        </w:rPr>
        <w:t>gépeit</w:t>
      </w:r>
      <w:proofErr w:type="spellEnd"/>
      <w:r>
        <w:rPr>
          <w:rFonts w:ascii="Tahoma" w:hAnsi="Tahoma" w:cs="Tahoma"/>
          <w:sz w:val="21"/>
          <w:szCs w:val="21"/>
        </w:rPr>
        <w:t xml:space="preserve">, </w:t>
      </w:r>
      <w:proofErr w:type="spellStart"/>
      <w:r>
        <w:rPr>
          <w:rFonts w:ascii="Tahoma" w:hAnsi="Tahoma" w:cs="Tahoma"/>
          <w:sz w:val="21"/>
          <w:szCs w:val="21"/>
        </w:rPr>
        <w:t>anyagait</w:t>
      </w:r>
      <w:proofErr w:type="spellEnd"/>
      <w:r>
        <w:rPr>
          <w:rFonts w:ascii="Tahoma" w:hAnsi="Tahoma" w:cs="Tahoma"/>
          <w:sz w:val="21"/>
          <w:szCs w:val="21"/>
        </w:rPr>
        <w:t>, a keletkezett hulladékot, továbbá a felvonulási épületeket és felszereléseit teljes körűen elszállítani. Ennek megtörténte az átvétel feltétele.</w:t>
      </w:r>
    </w:p>
    <w:p w14:paraId="7EB84B63" w14:textId="77777777" w:rsidR="00664CA7" w:rsidRDefault="00664CA7" w:rsidP="00664CA7">
      <w:pPr>
        <w:numPr>
          <w:ilvl w:val="0"/>
          <w:numId w:val="34"/>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Az átadás-átvételi eljáráson a Vállalkozó átadja a jótállási jegyeket, fentiek szerinti tartalommal 2 pld-ban a megvalósulási dokumentációt, és megadja a beépített szerkezetek, berendezési és felszerelési tárgyak használati és karbantartási utasításait, valamint jelen szerződésben és jogszabályban rögzített egyéb </w:t>
      </w:r>
      <w:proofErr w:type="gramStart"/>
      <w:r>
        <w:rPr>
          <w:rFonts w:ascii="Tahoma" w:hAnsi="Tahoma" w:cs="Tahoma"/>
          <w:sz w:val="21"/>
          <w:szCs w:val="21"/>
        </w:rPr>
        <w:t>iratokat,</w:t>
      </w:r>
      <w:proofErr w:type="gramEnd"/>
      <w:r>
        <w:rPr>
          <w:rFonts w:ascii="Tahoma" w:hAnsi="Tahoma" w:cs="Tahoma"/>
          <w:sz w:val="21"/>
          <w:szCs w:val="21"/>
        </w:rPr>
        <w:t xml:space="preserve"> stb. Ennek hiánytalan teljesítése a szerződésszerű teljesítés feltétele.</w:t>
      </w:r>
    </w:p>
    <w:p w14:paraId="7F311B3C" w14:textId="602CB1F5" w:rsidR="00664CA7" w:rsidRDefault="00664CA7" w:rsidP="00664CA7">
      <w:pPr>
        <w:numPr>
          <w:ilvl w:val="0"/>
          <w:numId w:val="34"/>
        </w:numPr>
        <w:tabs>
          <w:tab w:val="num" w:pos="0"/>
        </w:tabs>
        <w:spacing w:after="0" w:line="360" w:lineRule="auto"/>
        <w:ind w:left="0"/>
        <w:jc w:val="both"/>
        <w:rPr>
          <w:rFonts w:ascii="Tahoma" w:hAnsi="Tahoma" w:cs="Tahoma"/>
          <w:sz w:val="21"/>
          <w:szCs w:val="21"/>
        </w:rPr>
      </w:pPr>
      <w:r>
        <w:rPr>
          <w:rFonts w:ascii="Tahoma" w:hAnsi="Tahoma" w:cs="Tahoma"/>
          <w:sz w:val="21"/>
          <w:szCs w:val="21"/>
        </w:rPr>
        <w:lastRenderedPageBreak/>
        <w:t>A fentiek alapján elvégzett hiánypótlásokról, ill. javításokról a Vállalkozó írásban tájékoztatja a Megrendelőt, aki a tárgyi munkát – megfelelőség (azaz hiány- és hibamentesség) esetén – átveszi. Ez a teljesítés esetére vonatkozó birtokbavétel napja.</w:t>
      </w:r>
    </w:p>
    <w:p w14:paraId="19EEC55C" w14:textId="2DB3E2B7" w:rsidR="00664CA7" w:rsidRDefault="00664CA7" w:rsidP="00664CA7">
      <w:pPr>
        <w:numPr>
          <w:ilvl w:val="0"/>
          <w:numId w:val="34"/>
        </w:numPr>
        <w:tabs>
          <w:tab w:val="num" w:pos="0"/>
        </w:tabs>
        <w:spacing w:after="0" w:line="360" w:lineRule="auto"/>
        <w:ind w:left="0"/>
        <w:jc w:val="both"/>
        <w:rPr>
          <w:rFonts w:ascii="Tahoma" w:hAnsi="Tahoma" w:cs="Tahoma"/>
          <w:sz w:val="21"/>
          <w:szCs w:val="21"/>
        </w:rPr>
      </w:pPr>
      <w:r>
        <w:rPr>
          <w:rFonts w:ascii="Tahoma" w:hAnsi="Tahoma" w:cs="Tahoma"/>
          <w:sz w:val="21"/>
          <w:szCs w:val="21"/>
        </w:rPr>
        <w:t>Felek kifejezetten rögzítik, hogy Megrendelő csak hiány- és hibamentes teljesítést vesz át.</w:t>
      </w:r>
    </w:p>
    <w:p w14:paraId="781617EF" w14:textId="77777777" w:rsidR="00664CA7" w:rsidRDefault="00664CA7" w:rsidP="00664CA7">
      <w:pPr>
        <w:numPr>
          <w:ilvl w:val="0"/>
          <w:numId w:val="34"/>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A Vállalkozó az utófelülvizsgálati eljárásban köteles közreműködni. Az utófelülvizsgálatot a Megrendelő hívja össze a teljesítést követő 12 havonta, a jótállási idő lejártáig, az adott 12 hónapos időszak leteltét megelőző időpontra. Az utófelülvizsgálati eljárásban a Felek a teljesítés szerződésszerűségét, és a hibás/hiányos teljesítésből eredő hibákat/hiányosságokat vizsgálják és jegyzőkönyvben rögzítik. Vállalkozó a jegyzőkönyvben nyilatkozik a hibák kijavításának </w:t>
      </w:r>
      <w:proofErr w:type="spellStart"/>
      <w:r>
        <w:rPr>
          <w:rFonts w:ascii="Tahoma" w:hAnsi="Tahoma" w:cs="Tahoma"/>
          <w:sz w:val="21"/>
          <w:szCs w:val="21"/>
        </w:rPr>
        <w:t>határidejéről</w:t>
      </w:r>
      <w:proofErr w:type="spellEnd"/>
      <w:r>
        <w:rPr>
          <w:rFonts w:ascii="Tahoma" w:hAnsi="Tahoma" w:cs="Tahoma"/>
          <w:sz w:val="21"/>
          <w:szCs w:val="21"/>
        </w:rPr>
        <w:t>, mely összességében nem lehet több, mint 10 nap.</w:t>
      </w:r>
    </w:p>
    <w:p w14:paraId="02A130E7" w14:textId="77777777" w:rsidR="00664CA7" w:rsidRDefault="00664CA7" w:rsidP="00664CA7">
      <w:pPr>
        <w:spacing w:after="0" w:line="360" w:lineRule="auto"/>
        <w:jc w:val="both"/>
        <w:rPr>
          <w:rFonts w:ascii="Tahoma" w:hAnsi="Tahoma" w:cs="Tahoma"/>
          <w:sz w:val="21"/>
          <w:szCs w:val="21"/>
        </w:rPr>
      </w:pPr>
    </w:p>
    <w:p w14:paraId="7CDDB1CE" w14:textId="77777777" w:rsidR="00664CA7" w:rsidRDefault="00664CA7" w:rsidP="00664CA7">
      <w:pPr>
        <w:spacing w:after="0" w:line="360" w:lineRule="auto"/>
        <w:ind w:left="-357"/>
        <w:jc w:val="center"/>
        <w:rPr>
          <w:rFonts w:ascii="Tahoma" w:hAnsi="Tahoma" w:cs="Tahoma"/>
          <w:b/>
          <w:sz w:val="21"/>
          <w:szCs w:val="21"/>
        </w:rPr>
      </w:pPr>
      <w:r>
        <w:rPr>
          <w:rFonts w:ascii="Tahoma" w:hAnsi="Tahoma" w:cs="Tahoma"/>
          <w:b/>
          <w:sz w:val="21"/>
          <w:szCs w:val="21"/>
        </w:rPr>
        <w:t>8. Szerzői jogi rendelkezések</w:t>
      </w:r>
    </w:p>
    <w:p w14:paraId="5FFB2C44" w14:textId="77777777" w:rsidR="00664CA7" w:rsidRDefault="00664CA7" w:rsidP="00664CA7">
      <w:pPr>
        <w:spacing w:after="0" w:line="360" w:lineRule="auto"/>
        <w:rPr>
          <w:rFonts w:ascii="Tahoma" w:hAnsi="Tahoma" w:cs="Tahoma"/>
          <w:b/>
          <w:sz w:val="21"/>
          <w:szCs w:val="21"/>
        </w:rPr>
      </w:pPr>
    </w:p>
    <w:p w14:paraId="41DE03FF" w14:textId="77777777" w:rsidR="00664CA7" w:rsidRDefault="00664CA7" w:rsidP="00664CA7">
      <w:pPr>
        <w:numPr>
          <w:ilvl w:val="0"/>
          <w:numId w:val="35"/>
        </w:numPr>
        <w:tabs>
          <w:tab w:val="num" w:pos="0"/>
        </w:tabs>
        <w:spacing w:after="0" w:line="360" w:lineRule="auto"/>
        <w:ind w:left="0"/>
        <w:jc w:val="both"/>
        <w:rPr>
          <w:rFonts w:ascii="Tahoma" w:hAnsi="Tahoma" w:cs="Tahoma"/>
          <w:sz w:val="21"/>
          <w:szCs w:val="21"/>
        </w:rPr>
      </w:pPr>
      <w:r>
        <w:rPr>
          <w:rFonts w:ascii="Tahoma" w:hAnsi="Tahoma" w:cs="Tahoma"/>
          <w:sz w:val="21"/>
          <w:szCs w:val="21"/>
        </w:rPr>
        <w:t>Felek megállapodnak abban, hogy a jelen szerződés alapján a Vállalkozó által készítendő, szerzői jogi védelem alatt álló alkotások vonatkozásában a Megrendelő a részére történő átadással teljes, átruházható, és korlátozásmentes (térben, időben, felhasználási módban) felhasználási jogot szerez. A felhasználási jog ellenértékét a vállalkozói díj tartalmazza.</w:t>
      </w:r>
    </w:p>
    <w:p w14:paraId="7D4C1890" w14:textId="77777777" w:rsidR="00664CA7" w:rsidRDefault="00664CA7" w:rsidP="00664CA7">
      <w:pPr>
        <w:numPr>
          <w:ilvl w:val="0"/>
          <w:numId w:val="35"/>
        </w:numPr>
        <w:tabs>
          <w:tab w:val="num" w:pos="0"/>
        </w:tabs>
        <w:spacing w:after="0" w:line="360" w:lineRule="auto"/>
        <w:ind w:left="0"/>
        <w:jc w:val="both"/>
        <w:rPr>
          <w:rFonts w:ascii="Tahoma" w:hAnsi="Tahoma" w:cs="Tahoma"/>
          <w:sz w:val="21"/>
          <w:szCs w:val="21"/>
        </w:rPr>
      </w:pPr>
      <w:r>
        <w:rPr>
          <w:rFonts w:ascii="Tahoma" w:hAnsi="Tahoma" w:cs="Tahoma"/>
          <w:sz w:val="21"/>
          <w:szCs w:val="21"/>
        </w:rPr>
        <w:t>Felek megállapodnak abban, hogy a Megrendelő a rendelkezés jogát jelen szerződéssel kiköti, így a Vállalkozó a szellemi alkotást csak saját belső tevékenységéhez használhatja fel, nyilvánosságra nem hozhatja, harmadik személlyel nem közölheti; ilyen esetben a szellemi alkotással a Megrendelő szabadon rendelkezik.</w:t>
      </w:r>
    </w:p>
    <w:p w14:paraId="6B573EBA" w14:textId="77777777" w:rsidR="00664CA7" w:rsidRDefault="00664CA7" w:rsidP="00664CA7">
      <w:pPr>
        <w:numPr>
          <w:ilvl w:val="0"/>
          <w:numId w:val="35"/>
        </w:numPr>
        <w:tabs>
          <w:tab w:val="num" w:pos="0"/>
        </w:tabs>
        <w:spacing w:after="0" w:line="360" w:lineRule="auto"/>
        <w:ind w:left="0"/>
        <w:jc w:val="both"/>
        <w:rPr>
          <w:rFonts w:ascii="Tahoma" w:hAnsi="Tahoma" w:cs="Tahoma"/>
          <w:sz w:val="21"/>
          <w:szCs w:val="21"/>
        </w:rPr>
      </w:pPr>
      <w:r>
        <w:rPr>
          <w:rFonts w:ascii="Tahoma" w:hAnsi="Tahoma" w:cs="Tahoma"/>
          <w:sz w:val="21"/>
          <w:szCs w:val="21"/>
        </w:rPr>
        <w:t>Felek rögzítik, hogy a Megrendelő által átadott terveket, adott esetben egyéb, a szerzői jog által védett dokumentumokat Vállalkozó kizárólag csak a jelen szerződés teljesítéséhez használhatja fel, egyebekben azon semmiféle felhasználási jogot nem szerez. Ennek megsértéséből eredő valamennyi hátrányos jogkövetkezmény a Vállalkozót terheli. A jelen szerződés körében történő fentiek szerinti felhasználás után Vállalkozónak a Megrendelő felé nem kell ellenértéket megfizetnie.</w:t>
      </w:r>
    </w:p>
    <w:p w14:paraId="0D0E4D80" w14:textId="77777777" w:rsidR="00664CA7" w:rsidRDefault="00664CA7" w:rsidP="00664CA7">
      <w:pPr>
        <w:spacing w:after="0" w:line="360" w:lineRule="auto"/>
        <w:jc w:val="both"/>
        <w:rPr>
          <w:rFonts w:ascii="Tahoma" w:hAnsi="Tahoma" w:cs="Tahoma"/>
          <w:sz w:val="21"/>
          <w:szCs w:val="21"/>
        </w:rPr>
      </w:pPr>
    </w:p>
    <w:p w14:paraId="78BFD893" w14:textId="77777777" w:rsidR="00664CA7" w:rsidRDefault="00664CA7" w:rsidP="00664CA7">
      <w:pPr>
        <w:spacing w:after="0" w:line="360" w:lineRule="auto"/>
        <w:ind w:left="-357"/>
        <w:jc w:val="center"/>
        <w:rPr>
          <w:rFonts w:ascii="Tahoma" w:hAnsi="Tahoma" w:cs="Tahoma"/>
          <w:b/>
          <w:sz w:val="21"/>
          <w:szCs w:val="21"/>
        </w:rPr>
      </w:pPr>
      <w:r>
        <w:rPr>
          <w:rFonts w:ascii="Tahoma" w:hAnsi="Tahoma" w:cs="Tahoma"/>
          <w:b/>
          <w:sz w:val="21"/>
          <w:szCs w:val="21"/>
        </w:rPr>
        <w:t>9. A szerződés megszűnése, megszűntetése és kapcsolódó szabályok</w:t>
      </w:r>
    </w:p>
    <w:p w14:paraId="72E47EA1" w14:textId="77777777" w:rsidR="00664CA7" w:rsidRDefault="00664CA7" w:rsidP="00664CA7">
      <w:pPr>
        <w:spacing w:after="0" w:line="360" w:lineRule="auto"/>
        <w:rPr>
          <w:rFonts w:ascii="Tahoma" w:hAnsi="Tahoma" w:cs="Tahoma"/>
          <w:b/>
          <w:sz w:val="21"/>
          <w:szCs w:val="21"/>
        </w:rPr>
      </w:pPr>
    </w:p>
    <w:p w14:paraId="42DAD0D0" w14:textId="77777777" w:rsidR="00664CA7" w:rsidRDefault="00664CA7" w:rsidP="00664CA7">
      <w:pPr>
        <w:numPr>
          <w:ilvl w:val="0"/>
          <w:numId w:val="36"/>
        </w:numPr>
        <w:tabs>
          <w:tab w:val="num" w:pos="0"/>
        </w:tabs>
        <w:spacing w:after="0" w:line="360" w:lineRule="auto"/>
        <w:ind w:left="0"/>
        <w:jc w:val="both"/>
        <w:rPr>
          <w:rFonts w:ascii="Tahoma" w:hAnsi="Tahoma" w:cs="Tahoma"/>
          <w:sz w:val="21"/>
          <w:szCs w:val="21"/>
        </w:rPr>
      </w:pPr>
      <w:r>
        <w:rPr>
          <w:rFonts w:ascii="Tahoma" w:hAnsi="Tahoma" w:cs="Tahoma"/>
          <w:sz w:val="21"/>
          <w:szCs w:val="21"/>
        </w:rPr>
        <w:t>A szerződés teljesítés előtti megszűntetésére a Ptk. kivitelezési szerződésre vonatkozó szabályai irányadók az alábbiak figyelembevételével:</w:t>
      </w:r>
    </w:p>
    <w:p w14:paraId="5F898BCF" w14:textId="77777777" w:rsidR="00664CA7" w:rsidRDefault="00664CA7" w:rsidP="00664CA7">
      <w:pPr>
        <w:numPr>
          <w:ilvl w:val="0"/>
          <w:numId w:val="36"/>
        </w:numPr>
        <w:spacing w:after="0" w:line="360" w:lineRule="auto"/>
        <w:ind w:left="0"/>
        <w:jc w:val="both"/>
        <w:rPr>
          <w:rFonts w:ascii="Tahoma" w:hAnsi="Tahoma" w:cs="Tahoma"/>
          <w:sz w:val="21"/>
          <w:szCs w:val="21"/>
        </w:rPr>
      </w:pPr>
      <w:r>
        <w:rPr>
          <w:rFonts w:ascii="Tahoma" w:hAnsi="Tahoma" w:cs="Tahoma"/>
          <w:sz w:val="21"/>
          <w:szCs w:val="21"/>
        </w:rPr>
        <w:t xml:space="preserve">A sérelmet szenvedett fél jogosult azonnali hatállyal elállni a szerződéstől ill. azt felmondani másik fél súlyos szerződésszegése esetén, ha már nem áll érdekében a teljesítés. A jelen szerződésben súlyos szerződésszegésként megjelölt bármely magatartás vagy mulasztás tanúsítása, illetve az egyéb ilyennek minősíthető magatartások vagy mulasztások </w:t>
      </w:r>
      <w:proofErr w:type="spellStart"/>
      <w:r>
        <w:rPr>
          <w:rFonts w:ascii="Tahoma" w:hAnsi="Tahoma" w:cs="Tahoma"/>
          <w:sz w:val="21"/>
          <w:szCs w:val="21"/>
        </w:rPr>
        <w:t>bármelyike</w:t>
      </w:r>
      <w:proofErr w:type="spellEnd"/>
      <w:r>
        <w:rPr>
          <w:rFonts w:ascii="Tahoma" w:hAnsi="Tahoma" w:cs="Tahoma"/>
          <w:sz w:val="21"/>
          <w:szCs w:val="21"/>
        </w:rPr>
        <w:t xml:space="preserve"> az érdekmúlás bekövetkezését önmagában megalapozza.</w:t>
      </w:r>
    </w:p>
    <w:p w14:paraId="3AC572A5" w14:textId="77777777" w:rsidR="00664CA7" w:rsidRDefault="00664CA7" w:rsidP="00664CA7">
      <w:pPr>
        <w:numPr>
          <w:ilvl w:val="0"/>
          <w:numId w:val="36"/>
        </w:numPr>
        <w:tabs>
          <w:tab w:val="num" w:pos="0"/>
        </w:tabs>
        <w:spacing w:after="0" w:line="360" w:lineRule="auto"/>
        <w:ind w:left="0"/>
        <w:jc w:val="both"/>
        <w:rPr>
          <w:rFonts w:ascii="Tahoma" w:hAnsi="Tahoma" w:cs="Tahoma"/>
          <w:sz w:val="21"/>
          <w:szCs w:val="21"/>
        </w:rPr>
      </w:pPr>
      <w:r>
        <w:rPr>
          <w:rFonts w:ascii="Tahoma" w:hAnsi="Tahoma" w:cs="Tahoma"/>
          <w:sz w:val="21"/>
          <w:szCs w:val="21"/>
        </w:rPr>
        <w:lastRenderedPageBreak/>
        <w:t>Súlyos szerződésszegésnek minősül Vállalkozó részéről különösen, ha</w:t>
      </w:r>
    </w:p>
    <w:p w14:paraId="43CBF3BD"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Vállalkozó a teljesítéssel kapcsolatos bármely kötelezettségét akként szegi meg, hogy az előírt minőségben, vagy határidőre való teljesítés nem valószínű,</w:t>
      </w:r>
    </w:p>
    <w:p w14:paraId="025284A9"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Vállalkozó alapos ok nélkül a munkavégzést felfüggeszti (legalább 3 napra),</w:t>
      </w:r>
    </w:p>
    <w:p w14:paraId="32B8098F"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a Vállalkozó ellen az illetékes bíróság jogerős végzése alapján felszámolási eljárás indul; vagy</w:t>
      </w:r>
    </w:p>
    <w:p w14:paraId="59537556"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a Vállalkozó végelszámolás iránti kérelme (amennyiben gazdasági társaságról van szó) a cégbíróságnál benyújtásra került; vagy</w:t>
      </w:r>
    </w:p>
    <w:p w14:paraId="71C95289"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Vállalkozó a felvett előleget nem a tárgyi beruházás megvalósítására fordítja egészben vagy részben,</w:t>
      </w:r>
    </w:p>
    <w:p w14:paraId="537039FE"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a Vállalkozóval szemben az illetékes cégbíróság előtt megszűntetési, törlési eljárás indul, vagy</w:t>
      </w:r>
    </w:p>
    <w:p w14:paraId="136DB897" w14:textId="77777777" w:rsidR="00664CA7" w:rsidRPr="00290AD9"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 xml:space="preserve">a Vállalkozó a jelen szerződésben megjelölt teljesítési </w:t>
      </w:r>
      <w:r w:rsidRPr="006D01CF">
        <w:rPr>
          <w:rFonts w:ascii="Tahoma" w:hAnsi="Tahoma" w:cs="Tahoma"/>
          <w:sz w:val="21"/>
          <w:szCs w:val="21"/>
        </w:rPr>
        <w:t>határidőt 2</w:t>
      </w:r>
      <w:r w:rsidRPr="00290AD9">
        <w:rPr>
          <w:rFonts w:ascii="Tahoma" w:hAnsi="Tahoma" w:cs="Tahoma"/>
          <w:sz w:val="21"/>
          <w:szCs w:val="21"/>
        </w:rPr>
        <w:t>0 napot meghaladóan elmulasztja, vagy</w:t>
      </w:r>
    </w:p>
    <w:p w14:paraId="734F413C" w14:textId="77777777" w:rsidR="00664CA7" w:rsidRDefault="00664CA7" w:rsidP="00664CA7">
      <w:pPr>
        <w:numPr>
          <w:ilvl w:val="1"/>
          <w:numId w:val="36"/>
        </w:numPr>
        <w:spacing w:after="0" w:line="360" w:lineRule="auto"/>
        <w:jc w:val="both"/>
        <w:rPr>
          <w:rFonts w:ascii="Tahoma" w:hAnsi="Tahoma" w:cs="Tahoma"/>
          <w:sz w:val="21"/>
          <w:szCs w:val="21"/>
        </w:rPr>
      </w:pPr>
      <w:r w:rsidRPr="00290AD9">
        <w:rPr>
          <w:rFonts w:ascii="Tahoma" w:hAnsi="Tahoma" w:cs="Tahoma"/>
          <w:sz w:val="21"/>
          <w:szCs w:val="21"/>
        </w:rPr>
        <w:t>Vállalkozó a Szerződésben foglalt bármely egyéb kötelezettségének nem tesz eleget</w:t>
      </w:r>
      <w:r>
        <w:rPr>
          <w:rFonts w:ascii="Tahoma" w:hAnsi="Tahoma" w:cs="Tahoma"/>
          <w:sz w:val="21"/>
          <w:szCs w:val="21"/>
        </w:rPr>
        <w:t>, és emiatt a Szerződés feljogosítja a Megrendelőt a felmondásra vagy az elállásra, vagy</w:t>
      </w:r>
    </w:p>
    <w:p w14:paraId="42868678"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Vállalkozó környezetvédelmi, hulladékelszállítási kötelezettségét megszegi,</w:t>
      </w:r>
    </w:p>
    <w:p w14:paraId="3DE1842F"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az előírt felelősségbiztosítás – annak jelen szerződésben foglalt hatálya alatt - bármely okból megszűnik, és a megszűnés napját követő 3 banki napon belül legalább azonos tartalommal újabb, az előírásoknak megfelelő biztosítási jogviszony nem áll fenn azzal, hogy ez csak akkor fogadható el, ha egyebekben az új biztosítás hatálybalépése előtt keletkezett károkra is biztosított az eredményes igényérvényesítés lehetőség,</w:t>
      </w:r>
    </w:p>
    <w:p w14:paraId="0F98C9B5"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 xml:space="preserve">amennyiben bármely, a Kbt. által előírt kötelezettségét – kivéve, ha ahhoz más jogkövetkezményt fűz a Kbt. vagy más kógens jogszabály - a Vállalkozó megszegi, </w:t>
      </w:r>
    </w:p>
    <w:p w14:paraId="737ED4EE"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jogszabályon vagy jelen szerződésen alapuló titoktartási kötelezettségét megszegi,</w:t>
      </w:r>
    </w:p>
    <w:p w14:paraId="63BBA6CB"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jogszabályon alapuló egyéb felmondási vagy elállási okok fennállnak,</w:t>
      </w:r>
    </w:p>
    <w:p w14:paraId="30FAAF29"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Vállalkozó a teljesítés során hamis adatot szolgáltat,</w:t>
      </w:r>
    </w:p>
    <w:p w14:paraId="1C1E8393"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 xml:space="preserve">Vállalkozó alvállalkozót </w:t>
      </w:r>
      <w:proofErr w:type="spellStart"/>
      <w:r>
        <w:rPr>
          <w:rFonts w:ascii="Tahoma" w:hAnsi="Tahoma" w:cs="Tahoma"/>
          <w:sz w:val="21"/>
          <w:szCs w:val="21"/>
        </w:rPr>
        <w:t>jogosulatlanul</w:t>
      </w:r>
      <w:proofErr w:type="spellEnd"/>
      <w:r>
        <w:rPr>
          <w:rFonts w:ascii="Tahoma" w:hAnsi="Tahoma" w:cs="Tahoma"/>
          <w:sz w:val="21"/>
          <w:szCs w:val="21"/>
        </w:rPr>
        <w:t xml:space="preserve"> vesz igénybe,</w:t>
      </w:r>
    </w:p>
    <w:p w14:paraId="59AA6369"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Vállalkozó a foglalkoztatásra vonatkozó szabályokat megsérti.</w:t>
      </w:r>
    </w:p>
    <w:p w14:paraId="78B49825" w14:textId="77777777" w:rsidR="00664CA7" w:rsidRDefault="00664CA7" w:rsidP="00664CA7">
      <w:pPr>
        <w:numPr>
          <w:ilvl w:val="0"/>
          <w:numId w:val="36"/>
        </w:numPr>
        <w:spacing w:after="0" w:line="360" w:lineRule="auto"/>
        <w:ind w:left="0"/>
        <w:jc w:val="both"/>
        <w:rPr>
          <w:rFonts w:ascii="Tahoma" w:hAnsi="Tahoma" w:cs="Tahoma"/>
          <w:sz w:val="21"/>
          <w:szCs w:val="21"/>
        </w:rPr>
      </w:pPr>
      <w:r>
        <w:rPr>
          <w:rFonts w:ascii="Tahoma" w:hAnsi="Tahoma" w:cs="Tahoma"/>
          <w:sz w:val="21"/>
          <w:szCs w:val="21"/>
        </w:rPr>
        <w:t xml:space="preserve">A Vállalkozó jogosult jelen Szerződéstől való azonnali hatályú elállásra/felmondásra, ha Megrendelő – neki felróhatóan – </w:t>
      </w:r>
    </w:p>
    <w:p w14:paraId="433DBDF3"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a munkaterület átadási kötelezettségét a következményekre történő figyelmeztetés ellenére, a felszólítás átvételétől számítva is 5 napot meghaladóan elmulasztja,</w:t>
      </w:r>
    </w:p>
    <w:p w14:paraId="32ACEC85"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 xml:space="preserve">a számlát – felszólítás ellenére – sem fizeti meg, vagy </w:t>
      </w:r>
    </w:p>
    <w:p w14:paraId="2EFA6A9B"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egyébként Vállalkozó tevékenységét lehetetlenné teszi.</w:t>
      </w:r>
    </w:p>
    <w:p w14:paraId="57D8904D" w14:textId="77777777" w:rsidR="00664CA7" w:rsidRDefault="00664CA7" w:rsidP="00664CA7">
      <w:pPr>
        <w:numPr>
          <w:ilvl w:val="0"/>
          <w:numId w:val="36"/>
        </w:numPr>
        <w:tabs>
          <w:tab w:val="num" w:pos="0"/>
        </w:tabs>
        <w:spacing w:after="0" w:line="360" w:lineRule="auto"/>
        <w:ind w:left="0"/>
        <w:jc w:val="both"/>
        <w:rPr>
          <w:rFonts w:ascii="Tahoma" w:hAnsi="Tahoma" w:cs="Tahoma"/>
          <w:sz w:val="21"/>
          <w:szCs w:val="21"/>
        </w:rPr>
      </w:pPr>
      <w:r>
        <w:rPr>
          <w:rFonts w:ascii="Tahoma" w:hAnsi="Tahoma" w:cs="Tahoma"/>
          <w:sz w:val="21"/>
          <w:szCs w:val="21"/>
        </w:rPr>
        <w:lastRenderedPageBreak/>
        <w:t>A szerződés bármely jogcímen történő megszűnése esetén a Vállalkozó a megszűnésig teljesített szolgáltatások ellenértékére jogosult.</w:t>
      </w:r>
    </w:p>
    <w:p w14:paraId="2A24CB91" w14:textId="77777777" w:rsidR="00664CA7" w:rsidRDefault="00664CA7" w:rsidP="00664CA7">
      <w:pPr>
        <w:numPr>
          <w:ilvl w:val="0"/>
          <w:numId w:val="36"/>
        </w:numPr>
        <w:tabs>
          <w:tab w:val="num" w:pos="0"/>
        </w:tabs>
        <w:spacing w:after="0" w:line="360" w:lineRule="auto"/>
        <w:ind w:left="0"/>
        <w:contextualSpacing/>
        <w:jc w:val="both"/>
        <w:rPr>
          <w:rFonts w:ascii="Tahoma" w:hAnsi="Tahoma" w:cs="Tahoma"/>
          <w:color w:val="000000"/>
          <w:sz w:val="21"/>
          <w:szCs w:val="21"/>
        </w:rPr>
      </w:pPr>
      <w:r>
        <w:rPr>
          <w:rFonts w:ascii="Tahoma" w:hAnsi="Tahoma" w:cs="Tahoma"/>
          <w:color w:val="000000"/>
          <w:sz w:val="21"/>
          <w:szCs w:val="21"/>
        </w:rPr>
        <w:t>Szerződésszegés esetén bármely fél köteles fenti jogának gyakorlása előtt a másik, szerződésszegő fél figyelmét írásban felhívni a szerződésszegés megszüntetésére, megfelelő, legalább 3 munkanapos (fizetés teljesítésénél 15 napos) határidő mellett. Az azonnali hatályú felmondást/elállás tartalmazó nyilatkozatban hivatkozni kell a súlyos szerződésszegés tényére, és meg kell jelölni a súlyos szerződésszegés megállapításának alapjául szolgáló tényt, körülményt. Nem kell jelen pontot alkalmazni akkor, ha a szerződésszegés jellege miatt (pl.: elmulasztott szigorú határidő) nem lehetséges.</w:t>
      </w:r>
    </w:p>
    <w:p w14:paraId="60A23B3D" w14:textId="77777777" w:rsidR="00664CA7" w:rsidRDefault="00664CA7" w:rsidP="00664CA7">
      <w:pPr>
        <w:numPr>
          <w:ilvl w:val="0"/>
          <w:numId w:val="36"/>
        </w:numPr>
        <w:tabs>
          <w:tab w:val="num" w:pos="0"/>
        </w:tabs>
        <w:spacing w:after="0" w:line="360" w:lineRule="auto"/>
        <w:ind w:left="0"/>
        <w:contextualSpacing/>
        <w:jc w:val="both"/>
        <w:rPr>
          <w:rFonts w:ascii="Tahoma" w:hAnsi="Tahoma" w:cs="Tahoma"/>
          <w:color w:val="000000"/>
          <w:sz w:val="21"/>
          <w:szCs w:val="21"/>
        </w:rPr>
      </w:pPr>
      <w:r>
        <w:rPr>
          <w:rFonts w:ascii="Tahoma" w:hAnsi="Tahoma" w:cs="Tahoma"/>
          <w:sz w:val="21"/>
          <w:szCs w:val="21"/>
        </w:rPr>
        <w:t xml:space="preserve">Azonnali hatályú felmondás/elállás esetén a </w:t>
      </w:r>
      <w:proofErr w:type="spellStart"/>
      <w:r>
        <w:rPr>
          <w:rFonts w:ascii="Tahoma" w:hAnsi="Tahoma" w:cs="Tahoma"/>
          <w:sz w:val="21"/>
          <w:szCs w:val="21"/>
        </w:rPr>
        <w:t>hatályosulásának</w:t>
      </w:r>
      <w:proofErr w:type="spellEnd"/>
      <w:r>
        <w:rPr>
          <w:rFonts w:ascii="Tahoma" w:hAnsi="Tahoma" w:cs="Tahoma"/>
          <w:sz w:val="21"/>
          <w:szCs w:val="21"/>
        </w:rPr>
        <w:t xml:space="preserve"> napja a felmondó/elálló fél tértivevényes értesítő levelének a másik fél általi kézhezvétele. A Posta általi második eredménytelen kézbesítési kísérletet követő ötödik munkanapon a levél kézbesítettnek tekinthető.</w:t>
      </w:r>
    </w:p>
    <w:p w14:paraId="4AC76A87" w14:textId="77777777" w:rsidR="00664CA7" w:rsidRDefault="00664CA7" w:rsidP="00664CA7">
      <w:pPr>
        <w:numPr>
          <w:ilvl w:val="0"/>
          <w:numId w:val="36"/>
        </w:numPr>
        <w:tabs>
          <w:tab w:val="num" w:pos="0"/>
        </w:tabs>
        <w:spacing w:after="0" w:line="360" w:lineRule="auto"/>
        <w:ind w:left="0"/>
        <w:jc w:val="both"/>
        <w:rPr>
          <w:rFonts w:ascii="Tahoma" w:hAnsi="Tahoma" w:cs="Tahoma"/>
          <w:sz w:val="21"/>
          <w:szCs w:val="21"/>
        </w:rPr>
      </w:pPr>
      <w:r>
        <w:rPr>
          <w:rFonts w:ascii="Tahoma" w:hAnsi="Tahoma" w:cs="Tahoma"/>
          <w:sz w:val="21"/>
          <w:szCs w:val="21"/>
        </w:rPr>
        <w:t>Megrendelő jogosult és egyben köteles a szerződést felmondani - ha szükséges olyan határidővel, amely lehetővé teszi, hogy a szerződéssel érintett feladata ellátásáról gondoskodni tudjon - ha</w:t>
      </w:r>
    </w:p>
    <w:p w14:paraId="5F4E8EF0"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 xml:space="preserve">Vállalkozóban közvetetten vagy közvetlenül 25%-ot meghaladó tulajdoni részesedést szerez valamely olyan jogi személy vagy személyes joga szerint jogképes szervezet, amely tekintetében fennáll a Kbt. 62. § (1) bekezdés k) pont </w:t>
      </w:r>
      <w:proofErr w:type="spellStart"/>
      <w:r>
        <w:rPr>
          <w:rFonts w:ascii="Tahoma" w:hAnsi="Tahoma" w:cs="Tahoma"/>
          <w:sz w:val="21"/>
          <w:szCs w:val="21"/>
        </w:rPr>
        <w:t>kb</w:t>
      </w:r>
      <w:proofErr w:type="spellEnd"/>
      <w:r>
        <w:rPr>
          <w:rFonts w:ascii="Tahoma" w:hAnsi="Tahoma" w:cs="Tahoma"/>
          <w:sz w:val="21"/>
          <w:szCs w:val="21"/>
        </w:rPr>
        <w:t>) alpontjában meghatározott feltétel;</w:t>
      </w:r>
    </w:p>
    <w:p w14:paraId="63CE7B7B"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 xml:space="preserve">Vállalkozó közvetetten vagy közvetlenül 25%-ot meghaladó tulajdoni részesedést szerez valamely olyan jogi személyben vagy személyes joga szerint jogképes szervezetben, amely tekintetében fennáll a Kbt. 62. § (1) bekezdés k) pont </w:t>
      </w:r>
      <w:proofErr w:type="spellStart"/>
      <w:r>
        <w:rPr>
          <w:rFonts w:ascii="Tahoma" w:hAnsi="Tahoma" w:cs="Tahoma"/>
          <w:sz w:val="21"/>
          <w:szCs w:val="21"/>
        </w:rPr>
        <w:t>kb</w:t>
      </w:r>
      <w:proofErr w:type="spellEnd"/>
      <w:r>
        <w:rPr>
          <w:rFonts w:ascii="Tahoma" w:hAnsi="Tahoma" w:cs="Tahoma"/>
          <w:sz w:val="21"/>
          <w:szCs w:val="21"/>
        </w:rPr>
        <w:t>) alpontjában meghatározott feltétel.</w:t>
      </w:r>
    </w:p>
    <w:p w14:paraId="036405EA"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Ennek érdekében a szerződés teljesítésének teljes időtartama alatt Vállalkozó tulajdonosi szerkezetét Megrendelő számára megismerhetővé teszi és a Kbt. 143. § (3) bekezdése szerinti ügyletekről Megrendelőt haladéktalanul értesíti.</w:t>
      </w:r>
    </w:p>
    <w:p w14:paraId="2F438886" w14:textId="53402C99" w:rsidR="00664CA7" w:rsidRDefault="00664CA7" w:rsidP="00664CA7">
      <w:pPr>
        <w:numPr>
          <w:ilvl w:val="0"/>
          <w:numId w:val="36"/>
        </w:numPr>
        <w:tabs>
          <w:tab w:val="num" w:pos="0"/>
        </w:tabs>
        <w:spacing w:after="0" w:line="360" w:lineRule="auto"/>
        <w:ind w:left="0"/>
        <w:jc w:val="both"/>
        <w:rPr>
          <w:rFonts w:ascii="Tahoma" w:hAnsi="Tahoma" w:cs="Tahoma"/>
          <w:sz w:val="21"/>
          <w:szCs w:val="21"/>
        </w:rPr>
      </w:pPr>
      <w:r>
        <w:rPr>
          <w:rFonts w:ascii="Tahoma" w:hAnsi="Tahoma" w:cs="Tahoma"/>
          <w:sz w:val="21"/>
          <w:szCs w:val="21"/>
        </w:rPr>
        <w:t>Megrendelő a szerződést felmondhatja</w:t>
      </w:r>
      <w:r w:rsidR="00210B39">
        <w:rPr>
          <w:rFonts w:ascii="Tahoma" w:hAnsi="Tahoma" w:cs="Tahoma"/>
          <w:sz w:val="21"/>
          <w:szCs w:val="21"/>
        </w:rPr>
        <w:t>,</w:t>
      </w:r>
      <w:r>
        <w:rPr>
          <w:rFonts w:ascii="Tahoma" w:hAnsi="Tahoma" w:cs="Tahoma"/>
          <w:sz w:val="21"/>
          <w:szCs w:val="21"/>
        </w:rPr>
        <w:t xml:space="preserve"> ha:</w:t>
      </w:r>
    </w:p>
    <w:p w14:paraId="4CD93E17"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 xml:space="preserve"> feltétlenül szükséges a szerződés olyan lényeges módosítása, amely esetében a Kbt. 141. § alapján új közbeszerzési eljárást kell lefolytatni;</w:t>
      </w:r>
    </w:p>
    <w:p w14:paraId="452FE826"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 xml:space="preserve"> Vállalkozó nem biztosítja a Kbt. 138. §-ban foglaltak betartását, vagy a Vállalkozó személyében érvényesen olyan jogutódlás következett be, amely nem felel meg a Kbt. 139. §-ban foglaltaknak; vagy</w:t>
      </w:r>
    </w:p>
    <w:p w14:paraId="59E9D3F1"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A74B218" w14:textId="77777777" w:rsidR="00664CA7" w:rsidRDefault="00664CA7" w:rsidP="00664CA7">
      <w:pPr>
        <w:numPr>
          <w:ilvl w:val="0"/>
          <w:numId w:val="36"/>
        </w:numPr>
        <w:tabs>
          <w:tab w:val="num" w:pos="0"/>
        </w:tabs>
        <w:spacing w:after="0" w:line="360" w:lineRule="auto"/>
        <w:ind w:left="0"/>
        <w:jc w:val="both"/>
        <w:rPr>
          <w:rFonts w:ascii="Tahoma" w:hAnsi="Tahoma" w:cs="Tahoma"/>
          <w:sz w:val="21"/>
          <w:szCs w:val="21"/>
        </w:rPr>
      </w:pPr>
      <w:r>
        <w:rPr>
          <w:rFonts w:ascii="Tahoma" w:hAnsi="Tahoma" w:cs="Tahoma"/>
          <w:sz w:val="21"/>
          <w:szCs w:val="21"/>
        </w:rPr>
        <w:lastRenderedPageBreak/>
        <w:t>Felek rögzítik, hogy jelen szerződés bármely jogcímen történő megszűnése/megszűntetése esetén a Vállalkozó köteles a megszűnés napján a munkaterületet dokumentáltan a Megrendelő birtokába adni (a szerződés megszűnésével a Vállalkozó birtokláshoz való joga automatikusan megszűnik). Vállalkozó jelen szerződés aláírásával elismeri, hogy a fentiek okán a szerződés bármely jogcímen történő megszűnésének napjától a munkaterület vonatkozásában birtoklási joga nem áll fenn, így a Megrendelő jogosult – akár önhatalommal is – azt birtokba venni. Megrendelő – amennyiben jelen szerződés másként nem rendelkezik – biztosítja a Vállalkozónak, hogy a munkaterületen lévő vagyontárgyait (ide nem értve a beépített vagyontárgyakat) reális időn belül a Megrendelő képviselőjének jelenléte mellett elszállítsa. Vállalkozó a fentiek szerinti esetekre jelen szerződés aláírásával lemond valamennyi, a Megrendelővel szemben érvényesíthető – a munkaterülettel kapcsolatos - birtokvédelmi jogáról.</w:t>
      </w:r>
    </w:p>
    <w:p w14:paraId="69E131FC" w14:textId="77777777" w:rsidR="00664CA7" w:rsidRDefault="00664CA7" w:rsidP="00664CA7">
      <w:pPr>
        <w:spacing w:after="0" w:line="360" w:lineRule="auto"/>
        <w:jc w:val="both"/>
        <w:rPr>
          <w:rFonts w:ascii="Tahoma" w:hAnsi="Tahoma" w:cs="Tahoma"/>
          <w:sz w:val="21"/>
          <w:szCs w:val="21"/>
        </w:rPr>
      </w:pPr>
    </w:p>
    <w:p w14:paraId="7F4786B5" w14:textId="77777777" w:rsidR="00664CA7" w:rsidRDefault="00664CA7" w:rsidP="00664CA7">
      <w:pPr>
        <w:spacing w:after="0" w:line="360" w:lineRule="auto"/>
        <w:ind w:left="-357"/>
        <w:jc w:val="center"/>
        <w:rPr>
          <w:rFonts w:ascii="Tahoma" w:hAnsi="Tahoma" w:cs="Tahoma"/>
          <w:b/>
          <w:sz w:val="21"/>
          <w:szCs w:val="21"/>
        </w:rPr>
      </w:pPr>
      <w:r>
        <w:rPr>
          <w:rFonts w:ascii="Tahoma" w:hAnsi="Tahoma" w:cs="Tahoma"/>
          <w:b/>
          <w:sz w:val="21"/>
          <w:szCs w:val="21"/>
        </w:rPr>
        <w:t>10. Egyéb rendelkezések</w:t>
      </w:r>
    </w:p>
    <w:p w14:paraId="7607B8C0" w14:textId="77777777" w:rsidR="00664CA7" w:rsidRDefault="00664CA7" w:rsidP="00664CA7">
      <w:pPr>
        <w:spacing w:after="0" w:line="360" w:lineRule="auto"/>
        <w:jc w:val="both"/>
        <w:rPr>
          <w:rFonts w:ascii="Tahoma" w:hAnsi="Tahoma" w:cs="Tahoma"/>
          <w:sz w:val="21"/>
          <w:szCs w:val="21"/>
        </w:rPr>
      </w:pPr>
    </w:p>
    <w:p w14:paraId="21478647" w14:textId="77777777" w:rsidR="00664CA7" w:rsidRDefault="00664CA7" w:rsidP="00664CA7">
      <w:pPr>
        <w:numPr>
          <w:ilvl w:val="0"/>
          <w:numId w:val="37"/>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Jelen szerződés aláírását közvetlenül megelőzően Vállalkozó bemutatta a Korm. rend. 26.§-ban és az ajánlattételi felhívásban meghatározott – legalább 15.000.000.- Ft-HUF/év, és 5.000.000.-HUF/káresemény összegű - felelősségbiztosításra vonatkozó kötvényt. Vállalkozó kijelenti, hogy a biztosítás hatályát a jelen szerződés szerződésszerű teljesítéséig fenntartja. </w:t>
      </w:r>
    </w:p>
    <w:p w14:paraId="4FF71441" w14:textId="77777777" w:rsidR="00664CA7" w:rsidRDefault="00664CA7" w:rsidP="00664CA7">
      <w:pPr>
        <w:numPr>
          <w:ilvl w:val="0"/>
          <w:numId w:val="37"/>
        </w:numPr>
        <w:tabs>
          <w:tab w:val="num" w:pos="0"/>
        </w:tabs>
        <w:spacing w:after="0" w:line="360" w:lineRule="auto"/>
        <w:ind w:left="0"/>
        <w:jc w:val="both"/>
        <w:rPr>
          <w:rFonts w:ascii="Tahoma" w:hAnsi="Tahoma" w:cs="Tahoma"/>
          <w:sz w:val="21"/>
          <w:szCs w:val="21"/>
        </w:rPr>
      </w:pPr>
      <w:r>
        <w:rPr>
          <w:rFonts w:ascii="Tahoma" w:hAnsi="Tahoma" w:cs="Tahoma"/>
          <w:sz w:val="21"/>
          <w:szCs w:val="21"/>
        </w:rPr>
        <w:t>E szerződésben nem szabályozott kérdésekben a Kbt., továbbá a Kbt. által engedett körben a Ptk. és a kapcsolódó jogszabályok vonatkozó rendelkezései az irányadók.</w:t>
      </w:r>
    </w:p>
    <w:p w14:paraId="54D0DFDF" w14:textId="77777777" w:rsidR="00664CA7" w:rsidRDefault="00664CA7" w:rsidP="00664CA7">
      <w:pPr>
        <w:numPr>
          <w:ilvl w:val="0"/>
          <w:numId w:val="37"/>
        </w:numPr>
        <w:spacing w:after="0" w:line="360" w:lineRule="auto"/>
        <w:ind w:left="0"/>
        <w:jc w:val="both"/>
        <w:rPr>
          <w:rFonts w:ascii="Tahoma" w:hAnsi="Tahoma" w:cs="Tahoma"/>
          <w:sz w:val="21"/>
          <w:szCs w:val="21"/>
        </w:rPr>
      </w:pPr>
      <w:r>
        <w:rPr>
          <w:rFonts w:ascii="Tahoma" w:hAnsi="Tahoma" w:cs="Tahoma"/>
          <w:sz w:val="21"/>
          <w:szCs w:val="21"/>
        </w:rPr>
        <w:t xml:space="preserve">Felek rögzítik, hogy </w:t>
      </w:r>
      <w:proofErr w:type="spellStart"/>
      <w:r>
        <w:rPr>
          <w:rFonts w:ascii="Tahoma" w:hAnsi="Tahoma" w:cs="Tahoma"/>
          <w:sz w:val="21"/>
          <w:szCs w:val="21"/>
        </w:rPr>
        <w:t>vis</w:t>
      </w:r>
      <w:proofErr w:type="spellEnd"/>
      <w:r>
        <w:rPr>
          <w:rFonts w:ascii="Tahoma" w:hAnsi="Tahoma" w:cs="Tahoma"/>
          <w:sz w:val="21"/>
          <w:szCs w:val="21"/>
        </w:rPr>
        <w:t xml:space="preserve"> maior esetben a szerződést bármely fél felmondhatja, ha az ok legalább 45 napon keresztül fennáll. </w:t>
      </w:r>
      <w:proofErr w:type="spellStart"/>
      <w:r>
        <w:rPr>
          <w:rFonts w:ascii="Tahoma" w:hAnsi="Tahoma" w:cs="Tahoma"/>
          <w:sz w:val="21"/>
          <w:szCs w:val="21"/>
        </w:rPr>
        <w:t>Vis</w:t>
      </w:r>
      <w:proofErr w:type="spellEnd"/>
      <w:r>
        <w:rPr>
          <w:rFonts w:ascii="Tahoma" w:hAnsi="Tahoma" w:cs="Tahoma"/>
          <w:sz w:val="21"/>
          <w:szCs w:val="21"/>
        </w:rPr>
        <w:t xml:space="preserve"> maior esetén az erről tudomást szerző fél haladéktalanul köteles a másik felet értesíteni, melynek elmaradásából, vagy nem megfelelő teljesítéséből eredő károkért felelős.</w:t>
      </w:r>
    </w:p>
    <w:p w14:paraId="6C295B2E" w14:textId="77777777" w:rsidR="00664CA7" w:rsidRDefault="00664CA7" w:rsidP="00664CA7">
      <w:pPr>
        <w:numPr>
          <w:ilvl w:val="0"/>
          <w:numId w:val="37"/>
        </w:numPr>
        <w:spacing w:after="0" w:line="360" w:lineRule="auto"/>
        <w:ind w:left="0"/>
        <w:jc w:val="both"/>
        <w:rPr>
          <w:rFonts w:ascii="Tahoma" w:hAnsi="Tahoma" w:cs="Tahoma"/>
          <w:sz w:val="21"/>
          <w:szCs w:val="21"/>
        </w:rPr>
      </w:pPr>
      <w:r>
        <w:rPr>
          <w:rFonts w:ascii="Tahoma" w:hAnsi="Tahoma" w:cs="Tahoma"/>
          <w:sz w:val="21"/>
          <w:szCs w:val="21"/>
        </w:rPr>
        <w:t xml:space="preserve">Felek megállapodnak abban, hogy a Vállalkozó nem fizethet, illetve számolhat el a szerződés teljesítésével összefüggésben olyan költségeket, amelyek a Kbt. 62. § (1) bekezdés k) pont </w:t>
      </w:r>
      <w:proofErr w:type="spellStart"/>
      <w:proofErr w:type="gramStart"/>
      <w:r>
        <w:rPr>
          <w:rFonts w:ascii="Tahoma" w:hAnsi="Tahoma" w:cs="Tahoma"/>
          <w:sz w:val="21"/>
          <w:szCs w:val="21"/>
        </w:rPr>
        <w:t>ka</w:t>
      </w:r>
      <w:proofErr w:type="spellEnd"/>
      <w:r>
        <w:rPr>
          <w:rFonts w:ascii="Tahoma" w:hAnsi="Tahoma" w:cs="Tahoma"/>
          <w:sz w:val="21"/>
          <w:szCs w:val="21"/>
        </w:rPr>
        <w:t>)-</w:t>
      </w:r>
      <w:proofErr w:type="spellStart"/>
      <w:proofErr w:type="gramEnd"/>
      <w:r>
        <w:rPr>
          <w:rFonts w:ascii="Tahoma" w:hAnsi="Tahoma" w:cs="Tahoma"/>
          <w:sz w:val="21"/>
          <w:szCs w:val="21"/>
        </w:rPr>
        <w:t>kb</w:t>
      </w:r>
      <w:proofErr w:type="spellEnd"/>
      <w:r>
        <w:rPr>
          <w:rFonts w:ascii="Tahoma" w:hAnsi="Tahoma" w:cs="Tahoma"/>
          <w:sz w:val="21"/>
          <w:szCs w:val="21"/>
        </w:rPr>
        <w:t>) alpontja szerinti feltételeknek nem megfelelő társaság tekintetében merülnek fel, és amelyek Vállalkozó adóköteles jövedelmének csökkentésére alkalmasak.</w:t>
      </w:r>
    </w:p>
    <w:p w14:paraId="099BE681" w14:textId="77777777" w:rsidR="00664CA7" w:rsidRDefault="00664CA7" w:rsidP="00664CA7">
      <w:pPr>
        <w:numPr>
          <w:ilvl w:val="0"/>
          <w:numId w:val="37"/>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Szerződő Felek rögzítik, hogy jelen szerződés csak a Kbt. feltételeinek (141.§) teljesülése esetén, írásban módosítható. Felek rögzítik, hogy a szerződés – alakszerű szerződésmódosítás nélkül – módosul (Kbt. 141.§ (4) </w:t>
      </w:r>
      <w:proofErr w:type="spellStart"/>
      <w:r>
        <w:rPr>
          <w:rFonts w:ascii="Tahoma" w:hAnsi="Tahoma" w:cs="Tahoma"/>
          <w:sz w:val="21"/>
          <w:szCs w:val="21"/>
        </w:rPr>
        <w:t>bek</w:t>
      </w:r>
      <w:proofErr w:type="spellEnd"/>
      <w:r>
        <w:rPr>
          <w:rFonts w:ascii="Tahoma" w:hAnsi="Tahoma" w:cs="Tahoma"/>
          <w:sz w:val="21"/>
          <w:szCs w:val="21"/>
        </w:rPr>
        <w:t>. a) pontja szerint) az alábbi esetekben:</w:t>
      </w:r>
    </w:p>
    <w:p w14:paraId="3CE6A0D4" w14:textId="77777777" w:rsidR="00664CA7" w:rsidRDefault="00664CA7" w:rsidP="00664CA7">
      <w:pPr>
        <w:numPr>
          <w:ilvl w:val="1"/>
          <w:numId w:val="37"/>
        </w:numPr>
        <w:tabs>
          <w:tab w:val="clear" w:pos="1080"/>
          <w:tab w:val="num" w:pos="928"/>
          <w:tab w:val="num" w:pos="2290"/>
        </w:tabs>
        <w:spacing w:after="0" w:line="360" w:lineRule="auto"/>
        <w:ind w:left="1068"/>
        <w:jc w:val="both"/>
        <w:rPr>
          <w:rFonts w:ascii="Tahoma" w:hAnsi="Tahoma" w:cs="Tahoma"/>
          <w:sz w:val="21"/>
          <w:szCs w:val="21"/>
        </w:rPr>
      </w:pPr>
      <w:r>
        <w:rPr>
          <w:rFonts w:ascii="Tahoma" w:hAnsi="Tahoma" w:cs="Tahoma"/>
          <w:sz w:val="21"/>
          <w:szCs w:val="21"/>
        </w:rPr>
        <w:t>felek közhiteles nyilvántartásban foglalt adatainak módosulása esetén a nyilvántartásba bejegyzés napjával,</w:t>
      </w:r>
    </w:p>
    <w:p w14:paraId="76B4C72B" w14:textId="77777777" w:rsidR="00664CA7" w:rsidRDefault="00664CA7" w:rsidP="00664CA7">
      <w:pPr>
        <w:numPr>
          <w:ilvl w:val="1"/>
          <w:numId w:val="37"/>
        </w:numPr>
        <w:tabs>
          <w:tab w:val="clear" w:pos="1080"/>
          <w:tab w:val="num" w:pos="928"/>
          <w:tab w:val="num" w:pos="2290"/>
        </w:tabs>
        <w:spacing w:after="0" w:line="360" w:lineRule="auto"/>
        <w:ind w:left="1068"/>
        <w:jc w:val="both"/>
        <w:rPr>
          <w:rFonts w:ascii="Tahoma" w:hAnsi="Tahoma" w:cs="Tahoma"/>
          <w:sz w:val="21"/>
          <w:szCs w:val="21"/>
        </w:rPr>
      </w:pPr>
      <w:r>
        <w:rPr>
          <w:rFonts w:ascii="Tahoma" w:hAnsi="Tahoma" w:cs="Tahoma"/>
          <w:sz w:val="21"/>
          <w:szCs w:val="21"/>
        </w:rPr>
        <w:t>felek kapcsolattartóira, teljesítésigazoló személyére vonatkozó adatok módosulása esetén a másik félhez tett közlés kézhezvételének napjával,</w:t>
      </w:r>
    </w:p>
    <w:p w14:paraId="1049BAE1" w14:textId="77777777" w:rsidR="00664CA7" w:rsidRDefault="00664CA7" w:rsidP="00664CA7">
      <w:pPr>
        <w:pStyle w:val="Listaszerbekezds"/>
        <w:spacing w:before="0" w:after="0" w:line="360" w:lineRule="auto"/>
        <w:ind w:left="1068"/>
        <w:rPr>
          <w:rFonts w:ascii="Tahoma" w:hAnsi="Tahoma" w:cs="Tahoma"/>
          <w:sz w:val="21"/>
          <w:szCs w:val="21"/>
        </w:rPr>
      </w:pPr>
      <w:r>
        <w:rPr>
          <w:rFonts w:ascii="Tahoma" w:hAnsi="Tahoma" w:cs="Tahoma"/>
          <w:sz w:val="21"/>
          <w:szCs w:val="21"/>
        </w:rPr>
        <w:t>amennyiben a Kbt. ezt egyebekben nem zárja ki.</w:t>
      </w:r>
    </w:p>
    <w:p w14:paraId="7792FFC2" w14:textId="77777777" w:rsidR="00664CA7" w:rsidRDefault="00664CA7" w:rsidP="00664CA7">
      <w:pPr>
        <w:numPr>
          <w:ilvl w:val="0"/>
          <w:numId w:val="37"/>
        </w:numPr>
        <w:tabs>
          <w:tab w:val="num" w:pos="0"/>
        </w:tabs>
        <w:spacing w:after="0" w:line="360" w:lineRule="auto"/>
        <w:ind w:left="0"/>
        <w:jc w:val="both"/>
        <w:rPr>
          <w:rFonts w:ascii="Tahoma" w:hAnsi="Tahoma" w:cs="Tahoma"/>
          <w:sz w:val="21"/>
          <w:szCs w:val="21"/>
        </w:rPr>
      </w:pPr>
      <w:r>
        <w:rPr>
          <w:rFonts w:ascii="Tahoma" w:hAnsi="Tahoma" w:cs="Tahoma"/>
          <w:sz w:val="21"/>
          <w:szCs w:val="21"/>
        </w:rPr>
        <w:lastRenderedPageBreak/>
        <w:t>Felek rögzítik, hogy semmis a szerződés módosítása, ha az arra irányul, hogy a Vállalkozót mentesítsék az olyan szerződésszegés (illetve szerződésszegésbe esés) és annak jogkövetkezményei - ide nem értve a felmondás vagy elállás jogának gyakorlását - alkalmazása alól, amelyért felelős (illetve felelős lenne), vagy amely arra irányul, hogy Megrendelő átvállaljon a Vállalkozót terhelő többletmunkaköltségeket vagy indokolatlanul egyéb, a szerződés alapján a Vállalkozót terhelő kockázatokat. E körben kijelenti Vállalkozó, hogy a kockázatokat felmérte és azt a jelen szerződésben foglalt ellenszolgáltatásban teljes körűen érvényesítette.</w:t>
      </w:r>
    </w:p>
    <w:p w14:paraId="5D6AB441" w14:textId="77777777" w:rsidR="00664CA7" w:rsidRDefault="00664CA7" w:rsidP="00664CA7">
      <w:pPr>
        <w:numPr>
          <w:ilvl w:val="0"/>
          <w:numId w:val="37"/>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A jelen szerződésből eredő vitás kérdések rendezését a Felek elsődlegesen tárgyalások útján </w:t>
      </w:r>
      <w:r w:rsidRPr="00E77579">
        <w:rPr>
          <w:rFonts w:ascii="Tahoma" w:hAnsi="Tahoma" w:cs="Tahoma"/>
          <w:sz w:val="21"/>
          <w:szCs w:val="21"/>
        </w:rPr>
        <w:t xml:space="preserve">kötelesek rendezni. Ennek sikertelensége esetén a vitás kérdések rendezésére a Felek a Polgári Perrendtartásról szóló </w:t>
      </w:r>
      <w:r w:rsidRPr="00290AD9">
        <w:rPr>
          <w:rFonts w:ascii="Tahoma" w:hAnsi="Tahoma" w:cs="Tahoma"/>
          <w:sz w:val="21"/>
          <w:szCs w:val="21"/>
        </w:rPr>
        <w:t>2016. évi CXXX. törvény általános</w:t>
      </w:r>
      <w:r w:rsidRPr="00E77579">
        <w:rPr>
          <w:rFonts w:ascii="Tahoma" w:hAnsi="Tahoma" w:cs="Tahoma"/>
          <w:sz w:val="21"/>
          <w:szCs w:val="21"/>
        </w:rPr>
        <w:t xml:space="preserve"> szabályai szerint hatáskörrel rendelkező és illetékes Bírósághoz fordulhatnak.</w:t>
      </w:r>
    </w:p>
    <w:p w14:paraId="61920857" w14:textId="77777777" w:rsidR="00664CA7" w:rsidRDefault="00664CA7" w:rsidP="00664CA7">
      <w:pPr>
        <w:numPr>
          <w:ilvl w:val="0"/>
          <w:numId w:val="37"/>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w:t>
      </w:r>
      <w:proofErr w:type="spellStart"/>
      <w:r>
        <w:rPr>
          <w:rFonts w:ascii="Tahoma" w:hAnsi="Tahoma" w:cs="Tahoma"/>
          <w:sz w:val="21"/>
          <w:szCs w:val="21"/>
        </w:rPr>
        <w:t>szövegszerűen</w:t>
      </w:r>
      <w:proofErr w:type="spellEnd"/>
      <w:r>
        <w:rPr>
          <w:rFonts w:ascii="Tahoma" w:hAnsi="Tahoma" w:cs="Tahoma"/>
          <w:sz w:val="21"/>
          <w:szCs w:val="21"/>
        </w:rPr>
        <w:t xml:space="preserve"> a szerződés nem tartalmazza (az adott rendelkezés a szerződés részét képezi).</w:t>
      </w:r>
    </w:p>
    <w:p w14:paraId="3A56CC92" w14:textId="77777777" w:rsidR="00664CA7" w:rsidRDefault="00664CA7" w:rsidP="00664CA7">
      <w:pPr>
        <w:spacing w:after="0" w:line="360" w:lineRule="auto"/>
        <w:jc w:val="both"/>
        <w:rPr>
          <w:rFonts w:ascii="Tahoma" w:hAnsi="Tahoma" w:cs="Tahoma"/>
          <w:sz w:val="21"/>
          <w:szCs w:val="21"/>
        </w:rPr>
      </w:pPr>
      <w:r>
        <w:rPr>
          <w:rFonts w:ascii="Tahoma" w:hAnsi="Tahoma" w:cs="Tahoma"/>
          <w:sz w:val="21"/>
          <w:szCs w:val="21"/>
        </w:rPr>
        <w:t xml:space="preserve">Felek a szerződést, mint akaratukkal mindenben megegyezőt, elolvasás és értelmezés után, </w:t>
      </w:r>
      <w:proofErr w:type="spellStart"/>
      <w:r>
        <w:rPr>
          <w:rFonts w:ascii="Tahoma" w:hAnsi="Tahoma" w:cs="Tahoma"/>
          <w:sz w:val="21"/>
          <w:szCs w:val="21"/>
        </w:rPr>
        <w:t>helybenhagyólag</w:t>
      </w:r>
      <w:proofErr w:type="spellEnd"/>
      <w:r>
        <w:rPr>
          <w:rFonts w:ascii="Tahoma" w:hAnsi="Tahoma" w:cs="Tahoma"/>
          <w:sz w:val="21"/>
          <w:szCs w:val="21"/>
        </w:rPr>
        <w:t xml:space="preserve"> aláírják.</w:t>
      </w:r>
    </w:p>
    <w:p w14:paraId="2EF2C426" w14:textId="77777777" w:rsidR="00664CA7" w:rsidRDefault="00664CA7" w:rsidP="00664CA7">
      <w:pPr>
        <w:spacing w:after="0" w:line="360" w:lineRule="auto"/>
        <w:jc w:val="both"/>
        <w:rPr>
          <w:rFonts w:ascii="Tahoma" w:hAnsi="Tahoma" w:cs="Tahoma"/>
          <w:sz w:val="21"/>
          <w:szCs w:val="21"/>
        </w:rPr>
      </w:pPr>
      <w:r>
        <w:rPr>
          <w:rFonts w:ascii="Tahoma" w:hAnsi="Tahoma" w:cs="Tahoma"/>
          <w:sz w:val="21"/>
          <w:szCs w:val="21"/>
        </w:rPr>
        <w:t>Jelen szerződés 5 megegyező, eredeti példányban készült el. A szerződés mindkét fél kötelezettségvállalásra jogosult vezető tisztségviselőjének (Vállalkozónál cégszerű) aláírása esetén érvényes.</w:t>
      </w:r>
    </w:p>
    <w:p w14:paraId="325BA7BE" w14:textId="77777777" w:rsidR="00664CA7" w:rsidRDefault="00664CA7" w:rsidP="00664CA7">
      <w:pPr>
        <w:pStyle w:val="Listaszerbekezds"/>
        <w:spacing w:after="0" w:line="360" w:lineRule="auto"/>
        <w:ind w:left="142"/>
        <w:rPr>
          <w:rFonts w:ascii="Tahoma" w:hAnsi="Tahoma" w:cs="Tahoma"/>
          <w:sz w:val="21"/>
          <w:szCs w:val="21"/>
        </w:rPr>
      </w:pPr>
    </w:p>
    <w:p w14:paraId="013EF7DF" w14:textId="77777777" w:rsidR="00664CA7" w:rsidRDefault="00664CA7" w:rsidP="00664CA7">
      <w:pPr>
        <w:spacing w:after="0" w:line="360" w:lineRule="auto"/>
        <w:jc w:val="both"/>
        <w:rPr>
          <w:rFonts w:ascii="Tahoma" w:hAnsi="Tahoma" w:cs="Tahoma"/>
          <w:sz w:val="21"/>
          <w:szCs w:val="21"/>
        </w:rPr>
      </w:pPr>
      <w:r>
        <w:rPr>
          <w:rFonts w:ascii="Tahoma" w:hAnsi="Tahoma" w:cs="Tahoma"/>
          <w:sz w:val="21"/>
          <w:szCs w:val="21"/>
        </w:rPr>
        <w:t xml:space="preserve">Felek a szerződést, mint akaratukkal mindenben megegyezőt, elolvasás és értelmezés után, </w:t>
      </w:r>
      <w:proofErr w:type="spellStart"/>
      <w:r>
        <w:rPr>
          <w:rFonts w:ascii="Tahoma" w:hAnsi="Tahoma" w:cs="Tahoma"/>
          <w:sz w:val="21"/>
          <w:szCs w:val="21"/>
        </w:rPr>
        <w:t>helybenhagyólag</w:t>
      </w:r>
      <w:proofErr w:type="spellEnd"/>
      <w:r>
        <w:rPr>
          <w:rFonts w:ascii="Tahoma" w:hAnsi="Tahoma" w:cs="Tahoma"/>
          <w:sz w:val="21"/>
          <w:szCs w:val="21"/>
        </w:rPr>
        <w:t xml:space="preserve"> aláírják.</w:t>
      </w:r>
    </w:p>
    <w:p w14:paraId="67B7E34D" w14:textId="77777777" w:rsidR="00664CA7" w:rsidRDefault="00664CA7" w:rsidP="00664CA7">
      <w:pPr>
        <w:spacing w:after="0" w:line="360" w:lineRule="auto"/>
        <w:jc w:val="both"/>
        <w:rPr>
          <w:rFonts w:ascii="Tahoma" w:hAnsi="Tahoma" w:cs="Tahoma"/>
          <w:sz w:val="21"/>
          <w:szCs w:val="21"/>
        </w:rPr>
      </w:pPr>
    </w:p>
    <w:p w14:paraId="1497F125" w14:textId="77777777" w:rsidR="00664CA7" w:rsidRDefault="00664CA7" w:rsidP="00664CA7">
      <w:pPr>
        <w:spacing w:line="240" w:lineRule="auto"/>
        <w:jc w:val="both"/>
        <w:rPr>
          <w:rFonts w:ascii="Tahoma" w:hAnsi="Tahoma" w:cs="Tahoma"/>
          <w:sz w:val="21"/>
          <w:szCs w:val="21"/>
        </w:rPr>
      </w:pPr>
      <w:r>
        <w:rPr>
          <w:rFonts w:ascii="Tahoma" w:hAnsi="Tahoma" w:cs="Tahoma"/>
          <w:sz w:val="21"/>
          <w:szCs w:val="21"/>
        </w:rPr>
        <w:t>Mellékletek:</w:t>
      </w:r>
    </w:p>
    <w:p w14:paraId="240AD429" w14:textId="77777777" w:rsidR="00664CA7" w:rsidRDefault="00664CA7" w:rsidP="00664CA7">
      <w:pPr>
        <w:spacing w:line="240" w:lineRule="auto"/>
        <w:jc w:val="both"/>
        <w:rPr>
          <w:rFonts w:ascii="Tahoma" w:hAnsi="Tahoma" w:cs="Tahoma"/>
          <w:sz w:val="21"/>
          <w:szCs w:val="21"/>
        </w:rPr>
      </w:pPr>
      <w:r>
        <w:rPr>
          <w:rFonts w:ascii="Tahoma" w:hAnsi="Tahoma" w:cs="Tahoma"/>
          <w:sz w:val="21"/>
          <w:szCs w:val="21"/>
        </w:rPr>
        <w:t>1. Átláthatósági nyilatkozat</w:t>
      </w:r>
    </w:p>
    <w:p w14:paraId="4E79F9D1" w14:textId="77777777" w:rsidR="00664CA7" w:rsidRDefault="00664CA7" w:rsidP="00664CA7">
      <w:pPr>
        <w:spacing w:after="0" w:line="360" w:lineRule="auto"/>
        <w:rPr>
          <w:rFonts w:ascii="Tahoma" w:hAnsi="Tahoma" w:cs="Tahoma"/>
          <w:sz w:val="21"/>
          <w:szCs w:val="21"/>
        </w:rPr>
      </w:pPr>
    </w:p>
    <w:p w14:paraId="3871A75C"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Kelt: ……………………………………</w:t>
      </w:r>
      <w:proofErr w:type="gramStart"/>
      <w:r>
        <w:rPr>
          <w:rFonts w:ascii="Tahoma" w:hAnsi="Tahoma" w:cs="Tahoma"/>
          <w:sz w:val="21"/>
          <w:szCs w:val="21"/>
        </w:rPr>
        <w:t>…….</w:t>
      </w:r>
      <w:proofErr w:type="gramEnd"/>
      <w:r>
        <w:rPr>
          <w:rFonts w:ascii="Tahoma" w:hAnsi="Tahoma" w:cs="Tahoma"/>
          <w:sz w:val="21"/>
          <w:szCs w:val="21"/>
        </w:rPr>
        <w:t>, 2018. …………………………………………………</w:t>
      </w:r>
    </w:p>
    <w:p w14:paraId="7B2E457E" w14:textId="77777777" w:rsidR="00664CA7" w:rsidRDefault="00664CA7" w:rsidP="00664CA7">
      <w:pPr>
        <w:spacing w:after="0" w:line="360" w:lineRule="auto"/>
        <w:rPr>
          <w:rFonts w:ascii="Tahoma" w:hAnsi="Tahoma" w:cs="Tahoma"/>
          <w:sz w:val="21"/>
          <w:szCs w:val="21"/>
        </w:rPr>
      </w:pPr>
    </w:p>
    <w:tbl>
      <w:tblPr>
        <w:tblW w:w="10383" w:type="dxa"/>
        <w:tblInd w:w="-34" w:type="dxa"/>
        <w:tblLook w:val="01E0" w:firstRow="1" w:lastRow="1" w:firstColumn="1" w:lastColumn="1" w:noHBand="0" w:noVBand="0"/>
      </w:tblPr>
      <w:tblGrid>
        <w:gridCol w:w="4640"/>
        <w:gridCol w:w="237"/>
        <w:gridCol w:w="5506"/>
      </w:tblGrid>
      <w:tr w:rsidR="00664CA7" w14:paraId="7FAA1226" w14:textId="77777777" w:rsidTr="00664CA7">
        <w:trPr>
          <w:trHeight w:val="701"/>
        </w:trPr>
        <w:tc>
          <w:tcPr>
            <w:tcW w:w="4640" w:type="dxa"/>
            <w:hideMark/>
          </w:tcPr>
          <w:p w14:paraId="392CE125" w14:textId="77777777" w:rsidR="00664CA7" w:rsidRDefault="00664CA7" w:rsidP="00664CA7">
            <w:pPr>
              <w:spacing w:after="0" w:line="360" w:lineRule="auto"/>
              <w:jc w:val="center"/>
              <w:rPr>
                <w:rFonts w:ascii="Tahoma" w:hAnsi="Tahoma" w:cs="Tahoma"/>
                <w:sz w:val="21"/>
                <w:szCs w:val="21"/>
              </w:rPr>
            </w:pPr>
            <w:r>
              <w:rPr>
                <w:rFonts w:ascii="Tahoma" w:hAnsi="Tahoma" w:cs="Tahoma"/>
                <w:sz w:val="21"/>
                <w:szCs w:val="21"/>
              </w:rPr>
              <w:t>…………………………………………….</w:t>
            </w:r>
          </w:p>
          <w:p w14:paraId="09C6115A" w14:textId="77777777" w:rsidR="00664CA7" w:rsidRDefault="00664CA7" w:rsidP="00664CA7">
            <w:pPr>
              <w:spacing w:line="240" w:lineRule="auto"/>
              <w:jc w:val="center"/>
              <w:rPr>
                <w:rFonts w:ascii="Tahoma" w:hAnsi="Tahoma" w:cs="Tahoma"/>
                <w:sz w:val="21"/>
                <w:szCs w:val="21"/>
              </w:rPr>
            </w:pPr>
            <w:r>
              <w:rPr>
                <w:rFonts w:ascii="Tahoma" w:hAnsi="Tahoma" w:cs="Tahoma"/>
                <w:sz w:val="21"/>
                <w:szCs w:val="21"/>
              </w:rPr>
              <w:t>GYŐRI EVANGÉLIKUS EGYHÁZKÖZSÉG</w:t>
            </w:r>
          </w:p>
          <w:p w14:paraId="0E94530F" w14:textId="77777777" w:rsidR="00664CA7" w:rsidRDefault="00664CA7" w:rsidP="00664CA7">
            <w:pPr>
              <w:spacing w:line="240" w:lineRule="auto"/>
              <w:jc w:val="center"/>
              <w:rPr>
                <w:rFonts w:ascii="Tahoma" w:hAnsi="Tahoma" w:cs="Tahoma"/>
                <w:sz w:val="21"/>
                <w:szCs w:val="21"/>
              </w:rPr>
            </w:pPr>
            <w:r>
              <w:rPr>
                <w:rFonts w:ascii="Tahoma" w:hAnsi="Tahoma" w:cs="Tahoma"/>
                <w:sz w:val="21"/>
                <w:szCs w:val="21"/>
              </w:rPr>
              <w:lastRenderedPageBreak/>
              <w:t xml:space="preserve">képviseli: </w:t>
            </w:r>
          </w:p>
          <w:p w14:paraId="6B43241D" w14:textId="77777777" w:rsidR="00664CA7" w:rsidRDefault="00664CA7" w:rsidP="00664CA7">
            <w:pPr>
              <w:spacing w:after="0" w:line="240" w:lineRule="auto"/>
              <w:jc w:val="center"/>
              <w:rPr>
                <w:rFonts w:ascii="Tahoma" w:hAnsi="Tahoma" w:cs="Tahoma"/>
                <w:sz w:val="21"/>
                <w:szCs w:val="21"/>
              </w:rPr>
            </w:pPr>
            <w:r>
              <w:rPr>
                <w:rFonts w:ascii="Tahoma" w:hAnsi="Tahoma" w:cs="Tahoma"/>
                <w:sz w:val="21"/>
                <w:szCs w:val="21"/>
              </w:rPr>
              <w:t>Megrendelő</w:t>
            </w:r>
          </w:p>
        </w:tc>
        <w:tc>
          <w:tcPr>
            <w:tcW w:w="237" w:type="dxa"/>
          </w:tcPr>
          <w:p w14:paraId="09CD592F" w14:textId="77777777" w:rsidR="00664CA7" w:rsidRDefault="00664CA7" w:rsidP="00664CA7">
            <w:pPr>
              <w:spacing w:after="0" w:line="360" w:lineRule="auto"/>
              <w:jc w:val="center"/>
              <w:rPr>
                <w:rFonts w:ascii="Tahoma" w:hAnsi="Tahoma" w:cs="Tahoma"/>
                <w:sz w:val="21"/>
                <w:szCs w:val="21"/>
              </w:rPr>
            </w:pPr>
          </w:p>
        </w:tc>
        <w:tc>
          <w:tcPr>
            <w:tcW w:w="5506" w:type="dxa"/>
            <w:hideMark/>
          </w:tcPr>
          <w:p w14:paraId="25E3223D" w14:textId="77777777" w:rsidR="00664CA7" w:rsidRDefault="00664CA7" w:rsidP="00664CA7">
            <w:pPr>
              <w:spacing w:after="0" w:line="360" w:lineRule="auto"/>
              <w:jc w:val="center"/>
              <w:rPr>
                <w:rFonts w:ascii="Tahoma" w:hAnsi="Tahoma" w:cs="Tahoma"/>
                <w:sz w:val="21"/>
                <w:szCs w:val="21"/>
              </w:rPr>
            </w:pPr>
            <w:r>
              <w:rPr>
                <w:rFonts w:ascii="Tahoma" w:hAnsi="Tahoma" w:cs="Tahoma"/>
                <w:sz w:val="21"/>
                <w:szCs w:val="21"/>
              </w:rPr>
              <w:t>…………………………………………….</w:t>
            </w:r>
          </w:p>
          <w:p w14:paraId="15A5408D" w14:textId="77777777" w:rsidR="00664CA7" w:rsidRDefault="00664CA7" w:rsidP="00664CA7">
            <w:pPr>
              <w:spacing w:after="0" w:line="360" w:lineRule="auto"/>
              <w:jc w:val="center"/>
              <w:rPr>
                <w:rFonts w:ascii="Tahoma" w:hAnsi="Tahoma" w:cs="Tahoma"/>
                <w:sz w:val="21"/>
                <w:szCs w:val="21"/>
              </w:rPr>
            </w:pPr>
            <w:r>
              <w:rPr>
                <w:rFonts w:ascii="Tahoma" w:hAnsi="Tahoma" w:cs="Tahoma"/>
                <w:sz w:val="21"/>
                <w:szCs w:val="21"/>
              </w:rPr>
              <w:t>Vállalkozó</w:t>
            </w:r>
          </w:p>
        </w:tc>
      </w:tr>
    </w:tbl>
    <w:p w14:paraId="3A872D19" w14:textId="77777777" w:rsidR="00664CA7" w:rsidRDefault="00664CA7" w:rsidP="00664CA7">
      <w:pPr>
        <w:spacing w:after="0" w:line="360" w:lineRule="auto"/>
        <w:rPr>
          <w:rFonts w:ascii="Tahoma" w:hAnsi="Tahoma" w:cs="Tahoma"/>
          <w:sz w:val="21"/>
          <w:szCs w:val="21"/>
        </w:rPr>
      </w:pPr>
    </w:p>
    <w:p w14:paraId="6ED9E422" w14:textId="77777777" w:rsidR="00664CA7" w:rsidRDefault="00664CA7" w:rsidP="00664CA7">
      <w:pPr>
        <w:spacing w:before="100" w:beforeAutospacing="1" w:after="100" w:afterAutospacing="1" w:line="300" w:lineRule="exact"/>
        <w:jc w:val="both"/>
        <w:rPr>
          <w:rFonts w:ascii="Tahoma" w:eastAsia="Times New Roman" w:hAnsi="Tahoma" w:cs="Tahoma"/>
          <w:sz w:val="21"/>
          <w:szCs w:val="21"/>
        </w:rPr>
      </w:pPr>
      <w:r>
        <w:rPr>
          <w:rFonts w:ascii="Tahoma" w:eastAsia="Times New Roman" w:hAnsi="Tahoma" w:cs="Tahoma"/>
          <w:sz w:val="21"/>
          <w:szCs w:val="21"/>
        </w:rPr>
        <w:t>Jogi ellenjegyzés:</w:t>
      </w:r>
    </w:p>
    <w:p w14:paraId="3811D434" w14:textId="77777777" w:rsidR="00664CA7" w:rsidRDefault="00664CA7" w:rsidP="00664CA7">
      <w:pPr>
        <w:spacing w:before="100" w:beforeAutospacing="1" w:after="100" w:afterAutospacing="1" w:line="300" w:lineRule="exact"/>
        <w:jc w:val="both"/>
        <w:rPr>
          <w:rFonts w:ascii="Tahoma" w:eastAsia="Times New Roman" w:hAnsi="Tahoma" w:cs="Tahoma"/>
          <w:sz w:val="21"/>
          <w:szCs w:val="21"/>
        </w:rPr>
      </w:pPr>
      <w:r>
        <w:rPr>
          <w:rFonts w:ascii="Tahoma" w:eastAsia="Times New Roman" w:hAnsi="Tahoma" w:cs="Tahoma"/>
          <w:sz w:val="21"/>
          <w:szCs w:val="21"/>
        </w:rPr>
        <w:t>___, 2018. ……………</w:t>
      </w:r>
      <w:proofErr w:type="gramStart"/>
      <w:r>
        <w:rPr>
          <w:rFonts w:ascii="Tahoma" w:eastAsia="Times New Roman" w:hAnsi="Tahoma" w:cs="Tahoma"/>
          <w:sz w:val="21"/>
          <w:szCs w:val="21"/>
        </w:rPr>
        <w:t>…….</w:t>
      </w:r>
      <w:proofErr w:type="gramEnd"/>
      <w:r>
        <w:rPr>
          <w:rFonts w:ascii="Tahoma" w:eastAsia="Times New Roman" w:hAnsi="Tahoma" w:cs="Tahoma"/>
          <w:sz w:val="21"/>
          <w:szCs w:val="21"/>
        </w:rPr>
        <w:t>.….</w:t>
      </w:r>
    </w:p>
    <w:p w14:paraId="1F069F71" w14:textId="77777777" w:rsidR="00664CA7" w:rsidRDefault="00664CA7" w:rsidP="00664CA7">
      <w:pPr>
        <w:spacing w:before="100" w:beforeAutospacing="1" w:after="0" w:line="300" w:lineRule="exact"/>
        <w:jc w:val="both"/>
        <w:rPr>
          <w:rFonts w:ascii="Tahoma" w:eastAsia="Times New Roman" w:hAnsi="Tahoma" w:cs="Tahoma"/>
          <w:sz w:val="21"/>
          <w:szCs w:val="21"/>
        </w:rPr>
      </w:pPr>
      <w:r>
        <w:rPr>
          <w:rFonts w:ascii="Tahoma" w:eastAsia="Times New Roman" w:hAnsi="Tahoma" w:cs="Tahoma"/>
          <w:sz w:val="21"/>
          <w:szCs w:val="21"/>
        </w:rPr>
        <w:t>………………………………………….</w:t>
      </w:r>
    </w:p>
    <w:p w14:paraId="5C1F6FA4" w14:textId="77777777" w:rsidR="00664CA7" w:rsidRDefault="00664CA7" w:rsidP="00664CA7">
      <w:pPr>
        <w:spacing w:after="100" w:afterAutospacing="1" w:line="300" w:lineRule="exact"/>
        <w:jc w:val="both"/>
        <w:rPr>
          <w:rFonts w:ascii="Tahoma" w:eastAsia="Times New Roman" w:hAnsi="Tahoma" w:cs="Tahoma"/>
          <w:sz w:val="21"/>
          <w:szCs w:val="21"/>
        </w:rPr>
      </w:pPr>
    </w:p>
    <w:p w14:paraId="3D0ACC42" w14:textId="77777777" w:rsidR="00664CA7" w:rsidRDefault="00664CA7" w:rsidP="00664CA7">
      <w:pPr>
        <w:spacing w:before="100" w:beforeAutospacing="1" w:after="100" w:afterAutospacing="1" w:line="300" w:lineRule="exact"/>
        <w:jc w:val="both"/>
        <w:rPr>
          <w:rFonts w:ascii="Tahoma" w:eastAsia="Times New Roman" w:hAnsi="Tahoma" w:cs="Tahoma"/>
          <w:sz w:val="21"/>
          <w:szCs w:val="21"/>
        </w:rPr>
      </w:pPr>
      <w:r>
        <w:rPr>
          <w:rFonts w:ascii="Tahoma" w:eastAsia="Times New Roman" w:hAnsi="Tahoma" w:cs="Tahoma"/>
          <w:sz w:val="21"/>
          <w:szCs w:val="21"/>
        </w:rPr>
        <w:t>Pénzügyi ellenjegyzés:</w:t>
      </w:r>
      <w:r>
        <w:rPr>
          <w:rFonts w:ascii="Tahoma" w:eastAsia="Times New Roman" w:hAnsi="Tahoma" w:cs="Tahoma"/>
          <w:sz w:val="21"/>
          <w:szCs w:val="21"/>
        </w:rPr>
        <w:tab/>
      </w:r>
      <w:r>
        <w:rPr>
          <w:rFonts w:ascii="Tahoma" w:eastAsia="Times New Roman" w:hAnsi="Tahoma" w:cs="Tahoma"/>
          <w:sz w:val="21"/>
          <w:szCs w:val="21"/>
        </w:rPr>
        <w:tab/>
      </w:r>
    </w:p>
    <w:p w14:paraId="624AC61C" w14:textId="77777777" w:rsidR="00664CA7" w:rsidRDefault="00664CA7" w:rsidP="00664CA7">
      <w:pPr>
        <w:spacing w:before="100" w:beforeAutospacing="1" w:after="100" w:afterAutospacing="1" w:line="300" w:lineRule="exact"/>
        <w:jc w:val="both"/>
        <w:rPr>
          <w:rFonts w:ascii="Tahoma" w:eastAsia="Times New Roman" w:hAnsi="Tahoma" w:cs="Tahoma"/>
          <w:sz w:val="21"/>
          <w:szCs w:val="21"/>
        </w:rPr>
      </w:pPr>
      <w:r>
        <w:rPr>
          <w:rFonts w:ascii="Tahoma" w:eastAsia="Times New Roman" w:hAnsi="Tahoma" w:cs="Tahoma"/>
          <w:sz w:val="21"/>
          <w:szCs w:val="21"/>
        </w:rPr>
        <w:t>____, 2018. ………………</w:t>
      </w:r>
      <w:proofErr w:type="gramStart"/>
      <w:r>
        <w:rPr>
          <w:rFonts w:ascii="Tahoma" w:eastAsia="Times New Roman" w:hAnsi="Tahoma" w:cs="Tahoma"/>
          <w:sz w:val="21"/>
          <w:szCs w:val="21"/>
        </w:rPr>
        <w:t>…….</w:t>
      </w:r>
      <w:proofErr w:type="gramEnd"/>
      <w:r>
        <w:rPr>
          <w:rFonts w:ascii="Tahoma" w:eastAsia="Times New Roman" w:hAnsi="Tahoma" w:cs="Tahoma"/>
          <w:sz w:val="21"/>
          <w:szCs w:val="21"/>
        </w:rPr>
        <w:t>….</w:t>
      </w:r>
    </w:p>
    <w:p w14:paraId="699EFA9C" w14:textId="77777777" w:rsidR="00664CA7" w:rsidRDefault="00664CA7" w:rsidP="00664CA7">
      <w:pPr>
        <w:spacing w:before="100" w:beforeAutospacing="1" w:after="0" w:line="300" w:lineRule="exact"/>
        <w:jc w:val="both"/>
        <w:rPr>
          <w:rFonts w:ascii="Tahoma" w:eastAsia="Times New Roman" w:hAnsi="Tahoma" w:cs="Tahoma"/>
          <w:sz w:val="21"/>
          <w:szCs w:val="21"/>
        </w:rPr>
      </w:pPr>
      <w:r>
        <w:rPr>
          <w:rFonts w:ascii="Tahoma" w:eastAsia="Times New Roman" w:hAnsi="Tahoma" w:cs="Tahoma"/>
          <w:sz w:val="21"/>
          <w:szCs w:val="21"/>
        </w:rPr>
        <w:t>…………………………………….</w:t>
      </w:r>
      <w:r>
        <w:rPr>
          <w:rFonts w:ascii="Tahoma" w:eastAsia="Times New Roman" w:hAnsi="Tahoma" w:cs="Tahoma"/>
          <w:sz w:val="21"/>
          <w:szCs w:val="21"/>
        </w:rPr>
        <w:tab/>
      </w:r>
    </w:p>
    <w:p w14:paraId="130115BB" w14:textId="77777777" w:rsidR="00664CA7" w:rsidRDefault="00664CA7" w:rsidP="00664CA7">
      <w:pPr>
        <w:pStyle w:val="Style1"/>
        <w:widowControl/>
        <w:spacing w:before="53"/>
        <w:jc w:val="right"/>
        <w:rPr>
          <w:rFonts w:ascii="Tahoma" w:hAnsi="Tahoma" w:cs="Tahoma"/>
          <w:sz w:val="21"/>
          <w:szCs w:val="21"/>
        </w:rPr>
      </w:pPr>
    </w:p>
    <w:p w14:paraId="2BAB5F5B" w14:textId="77777777" w:rsidR="00664CA7" w:rsidRDefault="00664CA7" w:rsidP="00664CA7">
      <w:pPr>
        <w:pStyle w:val="Style1"/>
        <w:widowControl/>
        <w:spacing w:before="53"/>
        <w:jc w:val="right"/>
        <w:rPr>
          <w:rFonts w:ascii="Tahoma" w:hAnsi="Tahoma" w:cs="Tahoma"/>
          <w:sz w:val="21"/>
          <w:szCs w:val="21"/>
        </w:rPr>
      </w:pPr>
    </w:p>
    <w:p w14:paraId="6875F747" w14:textId="77777777" w:rsidR="00664CA7" w:rsidRDefault="00664CA7" w:rsidP="00664CA7">
      <w:pPr>
        <w:pStyle w:val="Style1"/>
        <w:widowControl/>
        <w:spacing w:before="53"/>
        <w:jc w:val="right"/>
        <w:rPr>
          <w:rFonts w:ascii="Tahoma" w:hAnsi="Tahoma" w:cs="Tahoma"/>
          <w:sz w:val="21"/>
          <w:szCs w:val="21"/>
        </w:rPr>
      </w:pPr>
    </w:p>
    <w:p w14:paraId="109C5B1A" w14:textId="77777777" w:rsidR="00664CA7" w:rsidRDefault="00664CA7" w:rsidP="00664CA7">
      <w:pPr>
        <w:pStyle w:val="Style1"/>
        <w:widowControl/>
        <w:spacing w:before="53"/>
        <w:jc w:val="right"/>
        <w:rPr>
          <w:rFonts w:ascii="Tahoma" w:hAnsi="Tahoma" w:cs="Tahoma"/>
          <w:sz w:val="21"/>
          <w:szCs w:val="21"/>
        </w:rPr>
      </w:pPr>
      <w:r>
        <w:rPr>
          <w:rFonts w:ascii="Tahoma" w:hAnsi="Tahoma" w:cs="Tahoma"/>
          <w:sz w:val="21"/>
          <w:szCs w:val="21"/>
        </w:rPr>
        <w:br w:type="page"/>
      </w:r>
    </w:p>
    <w:p w14:paraId="595FB508" w14:textId="77777777" w:rsidR="00664CA7" w:rsidRDefault="00664CA7" w:rsidP="00664CA7">
      <w:pPr>
        <w:pStyle w:val="Style1"/>
        <w:widowControl/>
        <w:spacing w:before="53"/>
        <w:rPr>
          <w:rFonts w:ascii="Tahoma" w:hAnsi="Tahoma" w:cs="Tahoma"/>
          <w:sz w:val="21"/>
          <w:szCs w:val="21"/>
        </w:rPr>
      </w:pPr>
    </w:p>
    <w:p w14:paraId="47B0E3C6" w14:textId="77777777" w:rsidR="00664CA7" w:rsidRDefault="00664CA7" w:rsidP="00664CA7">
      <w:pPr>
        <w:pStyle w:val="Style1"/>
        <w:widowControl/>
        <w:spacing w:before="53"/>
        <w:jc w:val="right"/>
        <w:rPr>
          <w:rFonts w:ascii="Tahoma" w:hAnsi="Tahoma" w:cs="Tahoma"/>
          <w:sz w:val="21"/>
          <w:szCs w:val="21"/>
        </w:rPr>
      </w:pPr>
      <w:r>
        <w:rPr>
          <w:rFonts w:ascii="Tahoma" w:hAnsi="Tahoma" w:cs="Tahoma"/>
          <w:sz w:val="21"/>
          <w:szCs w:val="21"/>
        </w:rPr>
        <w:t>1. sz. melléklet</w:t>
      </w:r>
    </w:p>
    <w:p w14:paraId="681F0409" w14:textId="77777777" w:rsidR="00664CA7" w:rsidRDefault="00664CA7" w:rsidP="00664CA7">
      <w:pPr>
        <w:pStyle w:val="Style1"/>
        <w:widowControl/>
        <w:spacing w:before="53"/>
        <w:jc w:val="right"/>
        <w:rPr>
          <w:rFonts w:ascii="Tahoma" w:hAnsi="Tahoma" w:cs="Tahoma"/>
          <w:sz w:val="21"/>
          <w:szCs w:val="21"/>
        </w:rPr>
      </w:pPr>
    </w:p>
    <w:p w14:paraId="08EAB6B3" w14:textId="77777777" w:rsidR="00664CA7" w:rsidRDefault="00664CA7" w:rsidP="00664CA7">
      <w:pPr>
        <w:pStyle w:val="Style1"/>
        <w:widowControl/>
        <w:spacing w:before="53"/>
        <w:jc w:val="center"/>
        <w:rPr>
          <w:rStyle w:val="FontStyle14"/>
          <w:rFonts w:ascii="Tahoma" w:hAnsi="Tahoma" w:cs="Tahoma"/>
          <w:sz w:val="21"/>
          <w:szCs w:val="21"/>
        </w:rPr>
      </w:pPr>
      <w:r>
        <w:rPr>
          <w:rStyle w:val="FontStyle14"/>
          <w:rFonts w:ascii="Tahoma" w:hAnsi="Tahoma" w:cs="Tahoma"/>
          <w:sz w:val="21"/>
          <w:szCs w:val="21"/>
        </w:rPr>
        <w:t>ÁTLÁTHATÓSÁGI NYILATKOZAT</w:t>
      </w:r>
    </w:p>
    <w:p w14:paraId="2F6F93F2" w14:textId="77777777" w:rsidR="00664CA7" w:rsidRDefault="00664CA7" w:rsidP="00664CA7">
      <w:pPr>
        <w:pStyle w:val="Style4"/>
        <w:widowControl/>
        <w:spacing w:line="240" w:lineRule="exact"/>
        <w:rPr>
          <w:rStyle w:val="FontStyle15"/>
          <w:rFonts w:ascii="Tahoma" w:hAnsi="Tahoma" w:cs="Tahoma"/>
          <w:color w:val="000000"/>
          <w:sz w:val="21"/>
          <w:szCs w:val="21"/>
        </w:rPr>
      </w:pPr>
    </w:p>
    <w:p w14:paraId="668B771D" w14:textId="77777777" w:rsidR="00664CA7" w:rsidRDefault="00664CA7" w:rsidP="00664CA7">
      <w:pPr>
        <w:pStyle w:val="Style4"/>
        <w:widowControl/>
        <w:spacing w:line="240" w:lineRule="exact"/>
        <w:rPr>
          <w:rStyle w:val="FontStyle15"/>
          <w:rFonts w:ascii="Tahoma" w:hAnsi="Tahoma" w:cs="Tahoma"/>
          <w:color w:val="000000"/>
          <w:sz w:val="21"/>
          <w:szCs w:val="21"/>
        </w:rPr>
      </w:pPr>
    </w:p>
    <w:p w14:paraId="0F658953" w14:textId="77777777" w:rsidR="00664CA7" w:rsidRDefault="00664CA7" w:rsidP="00664CA7">
      <w:pPr>
        <w:pStyle w:val="Style7"/>
        <w:widowControl/>
        <w:spacing w:line="360" w:lineRule="auto"/>
        <w:jc w:val="both"/>
        <w:rPr>
          <w:rStyle w:val="FontStyle15"/>
          <w:rFonts w:ascii="Tahoma" w:hAnsi="Tahoma" w:cs="Tahoma"/>
          <w:sz w:val="21"/>
          <w:szCs w:val="21"/>
        </w:rPr>
      </w:pPr>
      <w:r>
        <w:rPr>
          <w:rStyle w:val="FontStyle15"/>
          <w:rFonts w:ascii="Tahoma" w:hAnsi="Tahoma" w:cs="Tahoma"/>
          <w:sz w:val="21"/>
          <w:szCs w:val="21"/>
        </w:rPr>
        <w:t>Alulírott …………………………………………………………………………………………</w:t>
      </w:r>
      <w:proofErr w:type="gramStart"/>
      <w:r>
        <w:rPr>
          <w:rStyle w:val="FontStyle15"/>
          <w:rFonts w:ascii="Tahoma" w:hAnsi="Tahoma" w:cs="Tahoma"/>
          <w:sz w:val="21"/>
          <w:szCs w:val="21"/>
        </w:rPr>
        <w:t>…….</w:t>
      </w:r>
      <w:proofErr w:type="gramEnd"/>
      <w:r>
        <w:rPr>
          <w:rStyle w:val="FontStyle15"/>
          <w:rFonts w:ascii="Tahoma" w:hAnsi="Tahoma" w:cs="Tahoma"/>
          <w:sz w:val="21"/>
          <w:szCs w:val="21"/>
        </w:rPr>
        <w:t xml:space="preserve">………………, </w:t>
      </w:r>
    </w:p>
    <w:p w14:paraId="4551FD4F" w14:textId="77777777" w:rsidR="00664CA7" w:rsidRDefault="00664CA7" w:rsidP="00664CA7">
      <w:pPr>
        <w:pStyle w:val="Style7"/>
        <w:widowControl/>
        <w:spacing w:line="360" w:lineRule="auto"/>
        <w:jc w:val="both"/>
        <w:rPr>
          <w:rStyle w:val="FontStyle15"/>
          <w:rFonts w:ascii="Tahoma" w:hAnsi="Tahoma" w:cs="Tahoma"/>
          <w:sz w:val="21"/>
          <w:szCs w:val="21"/>
        </w:rPr>
      </w:pPr>
      <w:r>
        <w:rPr>
          <w:rStyle w:val="FontStyle15"/>
          <w:rFonts w:ascii="Tahoma" w:hAnsi="Tahoma" w:cs="Tahoma"/>
          <w:sz w:val="21"/>
          <w:szCs w:val="21"/>
        </w:rPr>
        <w:t>mint a(z) ………………………………………………………………………………………………………………</w:t>
      </w:r>
    </w:p>
    <w:p w14:paraId="756F9677" w14:textId="77777777" w:rsidR="00664CA7" w:rsidRDefault="00664CA7" w:rsidP="00664CA7">
      <w:pPr>
        <w:pStyle w:val="Style7"/>
        <w:widowControl/>
        <w:spacing w:line="360" w:lineRule="auto"/>
        <w:jc w:val="both"/>
        <w:rPr>
          <w:rStyle w:val="FontStyle15"/>
          <w:rFonts w:ascii="Tahoma" w:hAnsi="Tahoma" w:cs="Tahoma"/>
          <w:sz w:val="21"/>
          <w:szCs w:val="21"/>
        </w:rPr>
      </w:pPr>
      <w:r>
        <w:rPr>
          <w:rStyle w:val="FontStyle15"/>
          <w:rFonts w:ascii="Tahoma" w:hAnsi="Tahoma" w:cs="Tahoma"/>
          <w:sz w:val="21"/>
          <w:szCs w:val="21"/>
        </w:rPr>
        <w:t xml:space="preserve">(székhely: ……………………………………………………………………………………………………………; </w:t>
      </w:r>
    </w:p>
    <w:p w14:paraId="54EC3A1B" w14:textId="77777777" w:rsidR="00664CA7" w:rsidRDefault="00664CA7" w:rsidP="00664CA7">
      <w:pPr>
        <w:pStyle w:val="Style7"/>
        <w:widowControl/>
        <w:spacing w:line="360" w:lineRule="auto"/>
        <w:jc w:val="both"/>
        <w:rPr>
          <w:rStyle w:val="FontStyle15"/>
          <w:rFonts w:ascii="Tahoma" w:hAnsi="Tahoma" w:cs="Tahoma"/>
          <w:sz w:val="21"/>
          <w:szCs w:val="21"/>
        </w:rPr>
      </w:pPr>
      <w:r>
        <w:rPr>
          <w:rStyle w:val="FontStyle15"/>
          <w:rFonts w:ascii="Tahoma" w:hAnsi="Tahoma" w:cs="Tahoma"/>
          <w:sz w:val="21"/>
          <w:szCs w:val="21"/>
        </w:rPr>
        <w:t xml:space="preserve">cégjegyzékszám: ……………………………………; adószám: ……………………………………) képviselője büntető és polgári jogi felelősségem teljes tudatában nyilatkozom, hogy az általam képviselt szervezet a nemzeti vagyonról szóló 2011. évi CXCVI. törvény 3. § (1) </w:t>
      </w:r>
      <w:proofErr w:type="spellStart"/>
      <w:r>
        <w:rPr>
          <w:rStyle w:val="FontStyle15"/>
          <w:rFonts w:ascii="Tahoma" w:hAnsi="Tahoma" w:cs="Tahoma"/>
          <w:sz w:val="21"/>
          <w:szCs w:val="21"/>
        </w:rPr>
        <w:t>bek</w:t>
      </w:r>
      <w:proofErr w:type="spellEnd"/>
      <w:r>
        <w:rPr>
          <w:rStyle w:val="FontStyle15"/>
          <w:rFonts w:ascii="Tahoma" w:hAnsi="Tahoma" w:cs="Tahoma"/>
          <w:sz w:val="21"/>
          <w:szCs w:val="21"/>
        </w:rPr>
        <w:t xml:space="preserve">. 1. b) pontja szerint átlátható szervezetnek minősül, mivel olyan </w:t>
      </w:r>
    </w:p>
    <w:p w14:paraId="057E06C9" w14:textId="77777777" w:rsidR="00664CA7" w:rsidRDefault="00664CA7" w:rsidP="00664CA7">
      <w:pPr>
        <w:pStyle w:val="Style7"/>
        <w:widowControl/>
        <w:spacing w:line="360" w:lineRule="auto"/>
        <w:jc w:val="right"/>
        <w:rPr>
          <w:rStyle w:val="FontStyle15"/>
          <w:rFonts w:ascii="Tahoma" w:hAnsi="Tahoma" w:cs="Tahoma"/>
          <w:i/>
          <w:sz w:val="21"/>
          <w:szCs w:val="21"/>
        </w:rPr>
      </w:pPr>
      <w:r>
        <w:rPr>
          <w:rStyle w:val="FontStyle15"/>
          <w:rFonts w:ascii="Tahoma" w:hAnsi="Tahoma" w:cs="Tahoma"/>
          <w:i/>
          <w:sz w:val="21"/>
          <w:szCs w:val="21"/>
        </w:rPr>
        <w:t>(Aláhúzandó)</w:t>
      </w:r>
    </w:p>
    <w:p w14:paraId="4ED712DA" w14:textId="77777777" w:rsidR="00664CA7" w:rsidRDefault="00664CA7" w:rsidP="00664CA7">
      <w:pPr>
        <w:pStyle w:val="Style7"/>
        <w:widowControl/>
        <w:numPr>
          <w:ilvl w:val="0"/>
          <w:numId w:val="38"/>
        </w:numPr>
        <w:spacing w:line="360" w:lineRule="auto"/>
        <w:jc w:val="both"/>
        <w:rPr>
          <w:rStyle w:val="FontStyle15"/>
          <w:rFonts w:ascii="Tahoma" w:hAnsi="Tahoma" w:cs="Tahoma"/>
          <w:sz w:val="21"/>
          <w:szCs w:val="21"/>
        </w:rPr>
      </w:pPr>
      <w:r>
        <w:rPr>
          <w:rStyle w:val="FontStyle15"/>
          <w:rFonts w:ascii="Tahoma" w:hAnsi="Tahoma" w:cs="Tahoma"/>
          <w:sz w:val="21"/>
          <w:szCs w:val="21"/>
        </w:rPr>
        <w:t xml:space="preserve">belföldi jogi személy, </w:t>
      </w:r>
    </w:p>
    <w:p w14:paraId="2BFB1A20" w14:textId="77777777" w:rsidR="00664CA7" w:rsidRDefault="00664CA7" w:rsidP="00664CA7">
      <w:pPr>
        <w:pStyle w:val="Style7"/>
        <w:widowControl/>
        <w:numPr>
          <w:ilvl w:val="0"/>
          <w:numId w:val="38"/>
        </w:numPr>
        <w:spacing w:line="360" w:lineRule="auto"/>
        <w:jc w:val="both"/>
        <w:rPr>
          <w:rStyle w:val="FontStyle15"/>
          <w:rFonts w:ascii="Tahoma" w:hAnsi="Tahoma" w:cs="Tahoma"/>
          <w:sz w:val="21"/>
          <w:szCs w:val="21"/>
        </w:rPr>
      </w:pPr>
      <w:r>
        <w:rPr>
          <w:rStyle w:val="FontStyle15"/>
          <w:rFonts w:ascii="Tahoma" w:hAnsi="Tahoma" w:cs="Tahoma"/>
          <w:sz w:val="21"/>
          <w:szCs w:val="21"/>
        </w:rPr>
        <w:t>külföldi jogi személy</w:t>
      </w:r>
    </w:p>
    <w:p w14:paraId="5B260ACD" w14:textId="77777777" w:rsidR="00664CA7" w:rsidRDefault="00664CA7" w:rsidP="00664CA7">
      <w:pPr>
        <w:pStyle w:val="Style7"/>
        <w:widowControl/>
        <w:numPr>
          <w:ilvl w:val="0"/>
          <w:numId w:val="38"/>
        </w:numPr>
        <w:spacing w:line="360" w:lineRule="auto"/>
        <w:jc w:val="both"/>
        <w:rPr>
          <w:rStyle w:val="FontStyle15"/>
          <w:rFonts w:ascii="Tahoma" w:hAnsi="Tahoma" w:cs="Tahoma"/>
          <w:sz w:val="21"/>
          <w:szCs w:val="21"/>
        </w:rPr>
      </w:pPr>
      <w:r>
        <w:rPr>
          <w:rStyle w:val="FontStyle15"/>
          <w:rFonts w:ascii="Tahoma" w:hAnsi="Tahoma" w:cs="Tahoma"/>
          <w:sz w:val="21"/>
          <w:szCs w:val="21"/>
        </w:rPr>
        <w:t>belföldi jogi személyiséggel nem rendelkező gazdálkodó szervezet</w:t>
      </w:r>
    </w:p>
    <w:p w14:paraId="5D7937C2" w14:textId="77777777" w:rsidR="00664CA7" w:rsidRDefault="00664CA7" w:rsidP="00664CA7">
      <w:pPr>
        <w:pStyle w:val="Style7"/>
        <w:widowControl/>
        <w:numPr>
          <w:ilvl w:val="0"/>
          <w:numId w:val="38"/>
        </w:numPr>
        <w:spacing w:line="360" w:lineRule="auto"/>
        <w:jc w:val="both"/>
        <w:rPr>
          <w:rStyle w:val="FontStyle15"/>
          <w:rFonts w:ascii="Tahoma" w:hAnsi="Tahoma" w:cs="Tahoma"/>
          <w:sz w:val="21"/>
          <w:szCs w:val="21"/>
        </w:rPr>
      </w:pPr>
      <w:r>
        <w:rPr>
          <w:rStyle w:val="FontStyle15"/>
          <w:rFonts w:ascii="Tahoma" w:hAnsi="Tahoma" w:cs="Tahoma"/>
          <w:sz w:val="21"/>
          <w:szCs w:val="21"/>
        </w:rPr>
        <w:t xml:space="preserve">külföldi jogi személyiséggel nem rendelkező gazdálkodó szervezet, </w:t>
      </w:r>
    </w:p>
    <w:p w14:paraId="0E5CECCA" w14:textId="77777777" w:rsidR="00664CA7" w:rsidRDefault="00664CA7" w:rsidP="00664CA7">
      <w:pPr>
        <w:pStyle w:val="Style7"/>
        <w:widowControl/>
        <w:spacing w:line="360" w:lineRule="auto"/>
        <w:jc w:val="both"/>
        <w:rPr>
          <w:rStyle w:val="FontStyle15"/>
          <w:rFonts w:ascii="Tahoma" w:hAnsi="Tahoma" w:cs="Tahoma"/>
          <w:sz w:val="21"/>
          <w:szCs w:val="21"/>
        </w:rPr>
      </w:pPr>
      <w:r>
        <w:rPr>
          <w:rStyle w:val="FontStyle15"/>
          <w:rFonts w:ascii="Tahoma" w:hAnsi="Tahoma" w:cs="Tahoma"/>
          <w:sz w:val="21"/>
          <w:szCs w:val="21"/>
        </w:rPr>
        <w:t>amely megfelel a következő feltételeknek:</w:t>
      </w:r>
    </w:p>
    <w:p w14:paraId="1DF4B6A9" w14:textId="77777777" w:rsidR="00664CA7" w:rsidRDefault="00664CA7" w:rsidP="00664CA7">
      <w:pPr>
        <w:pStyle w:val="Style7"/>
        <w:widowControl/>
        <w:numPr>
          <w:ilvl w:val="0"/>
          <w:numId w:val="39"/>
        </w:numPr>
        <w:spacing w:line="360" w:lineRule="auto"/>
        <w:ind w:left="709" w:hanging="709"/>
        <w:jc w:val="both"/>
        <w:rPr>
          <w:rStyle w:val="FontStyle15"/>
          <w:rFonts w:ascii="Tahoma" w:hAnsi="Tahoma" w:cs="Tahoma"/>
          <w:sz w:val="21"/>
          <w:szCs w:val="21"/>
        </w:rPr>
      </w:pPr>
      <w:r>
        <w:rPr>
          <w:rStyle w:val="FontStyle15"/>
          <w:rFonts w:ascii="Tahoma" w:hAnsi="Tahoma" w:cs="Tahoma"/>
          <w:sz w:val="21"/>
          <w:szCs w:val="21"/>
        </w:rPr>
        <w:t>tulajdonosi szerkezete, a pénzmosás és a terrorizmus finanszírozása megelőzéséről és megakadályozásáról szóló törvény szerint meghatározott tényleges tulajdonosa megismerhető,</w:t>
      </w:r>
      <w:r>
        <w:rPr>
          <w:rStyle w:val="Lbjegyzet-hivatkozs"/>
          <w:rFonts w:ascii="Tahoma" w:hAnsi="Tahoma" w:cs="Tahoma"/>
          <w:sz w:val="21"/>
          <w:szCs w:val="21"/>
        </w:rPr>
        <w:footnoteReference w:id="3"/>
      </w:r>
    </w:p>
    <w:p w14:paraId="50102A7D" w14:textId="77777777" w:rsidR="00664CA7" w:rsidRDefault="00664CA7" w:rsidP="00664CA7">
      <w:pPr>
        <w:pStyle w:val="Style7"/>
        <w:widowControl/>
        <w:numPr>
          <w:ilvl w:val="0"/>
          <w:numId w:val="39"/>
        </w:numPr>
        <w:spacing w:line="360" w:lineRule="auto"/>
        <w:ind w:left="709" w:hanging="709"/>
        <w:jc w:val="both"/>
        <w:rPr>
          <w:rStyle w:val="FontStyle15"/>
          <w:rFonts w:ascii="Tahoma" w:hAnsi="Tahoma" w:cs="Tahoma"/>
          <w:sz w:val="21"/>
          <w:szCs w:val="21"/>
        </w:rPr>
      </w:pPr>
      <w:r>
        <w:rPr>
          <w:rStyle w:val="FontStyle15"/>
          <w:rFonts w:ascii="Tahoma" w:hAnsi="Tahoma" w:cs="Tahoma"/>
          <w:sz w:val="21"/>
          <w:szCs w:val="21"/>
        </w:rPr>
        <w:t>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r>
        <w:rPr>
          <w:rStyle w:val="Lbjegyzet-hivatkozs"/>
          <w:rFonts w:ascii="Tahoma" w:hAnsi="Tahoma" w:cs="Tahoma"/>
          <w:sz w:val="21"/>
          <w:szCs w:val="21"/>
        </w:rPr>
        <w:footnoteReference w:id="4"/>
      </w:r>
    </w:p>
    <w:p w14:paraId="173AE6FD" w14:textId="77777777" w:rsidR="00664CA7" w:rsidRDefault="00664CA7" w:rsidP="00664CA7">
      <w:pPr>
        <w:pStyle w:val="Style7"/>
        <w:widowControl/>
        <w:numPr>
          <w:ilvl w:val="0"/>
          <w:numId w:val="39"/>
        </w:numPr>
        <w:spacing w:line="360" w:lineRule="auto"/>
        <w:ind w:left="709" w:hanging="709"/>
        <w:jc w:val="both"/>
        <w:rPr>
          <w:rStyle w:val="FontStyle15"/>
          <w:rFonts w:ascii="Tahoma" w:hAnsi="Tahoma" w:cs="Tahoma"/>
          <w:sz w:val="21"/>
          <w:szCs w:val="21"/>
        </w:rPr>
      </w:pPr>
      <w:r>
        <w:rPr>
          <w:rStyle w:val="FontStyle15"/>
          <w:rFonts w:ascii="Tahoma" w:hAnsi="Tahoma" w:cs="Tahoma"/>
          <w:sz w:val="21"/>
          <w:szCs w:val="21"/>
        </w:rPr>
        <w:t>nem minősül a társasági adóról és az osztalékadóról szóló törvény szerint meghatározott ellenőrzött külföldi társaságnak,</w:t>
      </w:r>
    </w:p>
    <w:p w14:paraId="49BC28C3" w14:textId="77777777" w:rsidR="00664CA7" w:rsidRDefault="00664CA7" w:rsidP="00664CA7">
      <w:pPr>
        <w:pStyle w:val="Style7"/>
        <w:widowControl/>
        <w:numPr>
          <w:ilvl w:val="0"/>
          <w:numId w:val="39"/>
        </w:numPr>
        <w:spacing w:line="360" w:lineRule="auto"/>
        <w:ind w:left="709" w:hanging="709"/>
        <w:jc w:val="both"/>
        <w:rPr>
          <w:rStyle w:val="FontStyle15"/>
          <w:rFonts w:ascii="Tahoma" w:hAnsi="Tahoma" w:cs="Tahoma"/>
          <w:sz w:val="21"/>
          <w:szCs w:val="21"/>
        </w:rPr>
      </w:pPr>
      <w:r>
        <w:rPr>
          <w:rStyle w:val="FontStyle15"/>
          <w:rFonts w:ascii="Tahoma" w:hAnsi="Tahoma" w:cs="Tahoma"/>
          <w:sz w:val="21"/>
          <w:szCs w:val="21"/>
        </w:rPr>
        <w:t>a gazdálkodó szervezetben közvetlenül vagy közvetetten több mint 25%-os tulajdonnal, befolyással vagy szavazati joggal bíró jogi személy, jogi személyiséggel nem rendelkező gazdálkodó szervezet tekintetében az 1-3. pontok szerinti feltételek fennállnak.</w:t>
      </w:r>
      <w:r>
        <w:rPr>
          <w:rStyle w:val="Lbjegyzet-hivatkozs"/>
          <w:rFonts w:ascii="Tahoma" w:hAnsi="Tahoma" w:cs="Tahoma"/>
          <w:sz w:val="21"/>
          <w:szCs w:val="21"/>
        </w:rPr>
        <w:footnoteReference w:id="5"/>
      </w:r>
    </w:p>
    <w:p w14:paraId="5274AB2A" w14:textId="77777777" w:rsidR="00664CA7" w:rsidRDefault="00664CA7" w:rsidP="00664CA7">
      <w:pPr>
        <w:pStyle w:val="Style4"/>
        <w:widowControl/>
        <w:spacing w:line="240" w:lineRule="exact"/>
        <w:rPr>
          <w:rStyle w:val="FontStyle15"/>
          <w:rFonts w:ascii="Tahoma" w:hAnsi="Tahoma" w:cs="Tahoma"/>
          <w:color w:val="000000"/>
          <w:sz w:val="21"/>
          <w:szCs w:val="21"/>
        </w:rPr>
      </w:pPr>
    </w:p>
    <w:p w14:paraId="60D73A6E" w14:textId="77777777" w:rsidR="00664CA7" w:rsidRDefault="00664CA7" w:rsidP="00664CA7">
      <w:pPr>
        <w:pStyle w:val="Style7"/>
        <w:widowControl/>
        <w:spacing w:line="360" w:lineRule="auto"/>
        <w:jc w:val="both"/>
        <w:rPr>
          <w:rStyle w:val="FontStyle15"/>
          <w:rFonts w:ascii="Tahoma" w:hAnsi="Tahoma" w:cs="Tahoma"/>
          <w:sz w:val="21"/>
          <w:szCs w:val="21"/>
        </w:rPr>
      </w:pPr>
      <w:r>
        <w:rPr>
          <w:rStyle w:val="FontStyle15"/>
          <w:rFonts w:ascii="Tahoma" w:hAnsi="Tahoma" w:cs="Tahoma"/>
          <w:sz w:val="21"/>
          <w:szCs w:val="21"/>
        </w:rPr>
        <w:t xml:space="preserve">Jelen nyilatkozat a </w:t>
      </w:r>
      <w:bookmarkStart w:id="64" w:name="_Hlk508099780"/>
      <w:r w:rsidRPr="0091119F">
        <w:rPr>
          <w:rStyle w:val="FontStyle15"/>
          <w:rFonts w:ascii="Tahoma" w:hAnsi="Tahoma" w:cs="Tahoma"/>
          <w:sz w:val="21"/>
          <w:szCs w:val="21"/>
        </w:rPr>
        <w:t>Győri Evangélikus Egyházközség</w:t>
      </w:r>
      <w:r>
        <w:rPr>
          <w:rStyle w:val="FontStyle15"/>
          <w:rFonts w:ascii="Tahoma" w:hAnsi="Tahoma" w:cs="Tahoma"/>
          <w:sz w:val="21"/>
          <w:szCs w:val="21"/>
        </w:rPr>
        <w:t xml:space="preserve"> </w:t>
      </w:r>
      <w:bookmarkEnd w:id="64"/>
      <w:r>
        <w:rPr>
          <w:rStyle w:val="FontStyle15"/>
          <w:rFonts w:ascii="Tahoma" w:hAnsi="Tahoma" w:cs="Tahoma"/>
          <w:sz w:val="21"/>
          <w:szCs w:val="21"/>
        </w:rPr>
        <w:t xml:space="preserve">(székhely: </w:t>
      </w:r>
      <w:r w:rsidRPr="0091119F">
        <w:rPr>
          <w:rStyle w:val="FontStyle15"/>
          <w:rFonts w:ascii="Tahoma" w:hAnsi="Tahoma" w:cs="Tahoma"/>
          <w:sz w:val="21"/>
          <w:szCs w:val="21"/>
        </w:rPr>
        <w:t>9025 Győr II., Petőfi tér 2.</w:t>
      </w:r>
      <w:r>
        <w:rPr>
          <w:rFonts w:ascii="Tahoma" w:hAnsi="Tahoma" w:cs="Tahoma"/>
          <w:sz w:val="21"/>
          <w:szCs w:val="21"/>
        </w:rPr>
        <w:t xml:space="preserve">) </w:t>
      </w:r>
      <w:r>
        <w:rPr>
          <w:rStyle w:val="FontStyle15"/>
          <w:rFonts w:ascii="Tahoma" w:hAnsi="Tahoma" w:cs="Tahoma"/>
          <w:sz w:val="21"/>
          <w:szCs w:val="21"/>
        </w:rPr>
        <w:t xml:space="preserve">részére és kérésére került kiállításra, amennyiben a nyilatkozat tartalmában változás következik be, úgy a </w:t>
      </w:r>
      <w:r w:rsidRPr="0091119F">
        <w:rPr>
          <w:rStyle w:val="FontStyle15"/>
          <w:rFonts w:ascii="Tahoma" w:hAnsi="Tahoma" w:cs="Tahoma"/>
          <w:sz w:val="21"/>
          <w:szCs w:val="21"/>
        </w:rPr>
        <w:lastRenderedPageBreak/>
        <w:t>Győri Evangélikus Egyházközség</w:t>
      </w:r>
      <w:r>
        <w:rPr>
          <w:rStyle w:val="FontStyle15"/>
          <w:rFonts w:ascii="Tahoma" w:hAnsi="Tahoma" w:cs="Tahoma"/>
          <w:sz w:val="21"/>
          <w:szCs w:val="21"/>
        </w:rPr>
        <w:t>et haladéktalanul, de legkésőbb 8 (nyolc) napon belül írásban tájékoztatom.</w:t>
      </w:r>
    </w:p>
    <w:p w14:paraId="3BE97570" w14:textId="77777777" w:rsidR="00664CA7" w:rsidRDefault="00664CA7" w:rsidP="00664CA7">
      <w:pPr>
        <w:pStyle w:val="Style7"/>
        <w:widowControl/>
        <w:spacing w:line="360" w:lineRule="auto"/>
        <w:jc w:val="both"/>
        <w:rPr>
          <w:rStyle w:val="FontStyle15"/>
          <w:rFonts w:ascii="Tahoma" w:hAnsi="Tahoma" w:cs="Tahoma"/>
          <w:sz w:val="21"/>
          <w:szCs w:val="21"/>
        </w:rPr>
      </w:pPr>
    </w:p>
    <w:p w14:paraId="064B1D9C" w14:textId="77777777" w:rsidR="00664CA7" w:rsidRDefault="00664CA7" w:rsidP="00664CA7">
      <w:pPr>
        <w:pStyle w:val="Style7"/>
        <w:widowControl/>
        <w:spacing w:line="360" w:lineRule="auto"/>
        <w:jc w:val="both"/>
        <w:rPr>
          <w:rStyle w:val="FontStyle15"/>
          <w:rFonts w:ascii="Tahoma" w:hAnsi="Tahoma" w:cs="Tahoma"/>
          <w:sz w:val="21"/>
          <w:szCs w:val="21"/>
        </w:rPr>
      </w:pPr>
      <w:r>
        <w:rPr>
          <w:rStyle w:val="FontStyle15"/>
          <w:rFonts w:ascii="Tahoma" w:hAnsi="Tahoma" w:cs="Tahoma"/>
          <w:sz w:val="21"/>
          <w:szCs w:val="21"/>
        </w:rPr>
        <w:t>Kelt: ……………………………………, 2018. év …………………… hó ……. nap</w:t>
      </w:r>
    </w:p>
    <w:p w14:paraId="0ABBADEF" w14:textId="77777777" w:rsidR="00664CA7" w:rsidRDefault="00664CA7" w:rsidP="00664CA7">
      <w:pPr>
        <w:pStyle w:val="Style7"/>
        <w:widowControl/>
        <w:spacing w:line="360" w:lineRule="auto"/>
        <w:jc w:val="both"/>
        <w:rPr>
          <w:rStyle w:val="FontStyle15"/>
          <w:rFonts w:ascii="Tahoma" w:hAnsi="Tahoma" w:cs="Tahoma"/>
          <w:sz w:val="21"/>
          <w:szCs w:val="21"/>
        </w:rPr>
      </w:pPr>
    </w:p>
    <w:p w14:paraId="5D0C6F82" w14:textId="77777777" w:rsidR="00664CA7" w:rsidRDefault="00664CA7" w:rsidP="00664CA7">
      <w:pPr>
        <w:pStyle w:val="Style7"/>
        <w:widowControl/>
        <w:tabs>
          <w:tab w:val="left" w:pos="5245"/>
        </w:tabs>
        <w:spacing w:line="360" w:lineRule="auto"/>
        <w:jc w:val="both"/>
        <w:rPr>
          <w:rStyle w:val="FontStyle15"/>
          <w:rFonts w:ascii="Tahoma" w:hAnsi="Tahoma" w:cs="Tahoma"/>
          <w:sz w:val="21"/>
          <w:szCs w:val="21"/>
        </w:rPr>
      </w:pPr>
      <w:r>
        <w:rPr>
          <w:rStyle w:val="FontStyle15"/>
          <w:rFonts w:ascii="Tahoma" w:hAnsi="Tahoma" w:cs="Tahoma"/>
          <w:sz w:val="21"/>
          <w:szCs w:val="21"/>
        </w:rPr>
        <w:tab/>
        <w:t>………………………..……….…..</w:t>
      </w:r>
    </w:p>
    <w:p w14:paraId="411EA538" w14:textId="77777777" w:rsidR="00664CA7" w:rsidRDefault="00664CA7" w:rsidP="00664CA7">
      <w:pPr>
        <w:pStyle w:val="Style7"/>
        <w:widowControl/>
        <w:tabs>
          <w:tab w:val="left" w:pos="5812"/>
        </w:tabs>
        <w:spacing w:line="360" w:lineRule="auto"/>
        <w:jc w:val="both"/>
      </w:pPr>
      <w:r>
        <w:rPr>
          <w:rStyle w:val="FontStyle15"/>
          <w:rFonts w:ascii="Tahoma" w:hAnsi="Tahoma" w:cs="Tahoma"/>
          <w:sz w:val="21"/>
          <w:szCs w:val="21"/>
        </w:rPr>
        <w:tab/>
        <w:t>Cégszerű aláírás</w:t>
      </w:r>
    </w:p>
    <w:p w14:paraId="4FB52AC3" w14:textId="77777777" w:rsidR="00664CA7" w:rsidRDefault="00664CA7" w:rsidP="00664CA7">
      <w:pPr>
        <w:spacing w:line="360" w:lineRule="auto"/>
        <w:rPr>
          <w:rFonts w:ascii="Tahoma" w:hAnsi="Tahoma" w:cs="Tahoma"/>
          <w:sz w:val="21"/>
          <w:szCs w:val="21"/>
        </w:rPr>
      </w:pPr>
    </w:p>
    <w:p w14:paraId="17286E16" w14:textId="77777777" w:rsidR="008F5366" w:rsidRDefault="008F5366" w:rsidP="00CA1725">
      <w:pPr>
        <w:spacing w:after="0" w:line="360" w:lineRule="auto"/>
        <w:jc w:val="center"/>
        <w:rPr>
          <w:rFonts w:ascii="Tahoma" w:hAnsi="Tahoma" w:cs="Tahoma"/>
          <w:b/>
          <w:smallCaps/>
          <w:sz w:val="21"/>
          <w:szCs w:val="21"/>
        </w:rPr>
      </w:pPr>
    </w:p>
    <w:p w14:paraId="31C2FAFF" w14:textId="23304D8A" w:rsidR="00525147" w:rsidRDefault="00525147" w:rsidP="00146936">
      <w:pPr>
        <w:spacing w:after="0" w:line="360" w:lineRule="auto"/>
        <w:rPr>
          <w:rFonts w:ascii="Tahoma" w:hAnsi="Tahoma" w:cs="Tahoma"/>
          <w:sz w:val="21"/>
          <w:szCs w:val="21"/>
          <w:highlight w:val="yellow"/>
        </w:rPr>
      </w:pPr>
      <w:r>
        <w:rPr>
          <w:rFonts w:ascii="Tahoma" w:hAnsi="Tahoma" w:cs="Tahoma"/>
          <w:sz w:val="21"/>
          <w:szCs w:val="21"/>
          <w:highlight w:val="yellow"/>
        </w:rPr>
        <w:br w:type="page"/>
      </w:r>
    </w:p>
    <w:p w14:paraId="2023C94D" w14:textId="77777777" w:rsidR="00B22F2A" w:rsidRPr="00C01286" w:rsidRDefault="006504E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1"/>
          <w:szCs w:val="21"/>
        </w:rPr>
      </w:pPr>
      <w:r w:rsidRPr="00C01286">
        <w:rPr>
          <w:rFonts w:ascii="Tahoma" w:hAnsi="Tahoma" w:cs="Tahoma"/>
          <w:b/>
          <w:caps/>
          <w:sz w:val="21"/>
          <w:szCs w:val="21"/>
        </w:rPr>
        <w:lastRenderedPageBreak/>
        <w:t xml:space="preserve">4. </w:t>
      </w:r>
      <w:r w:rsidRPr="00C01286">
        <w:rPr>
          <w:rFonts w:ascii="Tahoma" w:hAnsi="Tahoma" w:cs="Tahoma"/>
          <w:b/>
          <w:sz w:val="21"/>
          <w:szCs w:val="21"/>
        </w:rPr>
        <w:t>KÖTET</w:t>
      </w:r>
    </w:p>
    <w:p w14:paraId="17EE5F73" w14:textId="77777777" w:rsidR="00B22F2A" w:rsidRPr="00C01286" w:rsidRDefault="006504E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1"/>
          <w:szCs w:val="21"/>
        </w:rPr>
      </w:pPr>
      <w:r w:rsidRPr="00C01286">
        <w:rPr>
          <w:rFonts w:ascii="Tahoma" w:hAnsi="Tahoma" w:cs="Tahoma"/>
          <w:b/>
          <w:sz w:val="21"/>
          <w:szCs w:val="21"/>
        </w:rPr>
        <w:t>AJÁNLOTT IGAZOLÁS- ÉS NYILATKOZATMINTÁK</w:t>
      </w:r>
    </w:p>
    <w:p w14:paraId="2ED07567" w14:textId="77777777" w:rsidR="00B22F2A" w:rsidRPr="00C01286" w:rsidRDefault="006504EA" w:rsidP="00C01286">
      <w:pPr>
        <w:spacing w:before="60" w:after="60" w:line="240" w:lineRule="auto"/>
        <w:jc w:val="right"/>
        <w:rPr>
          <w:rFonts w:ascii="Tahoma" w:hAnsi="Tahoma" w:cs="Tahoma"/>
          <w:b/>
          <w:sz w:val="21"/>
          <w:szCs w:val="21"/>
        </w:rPr>
      </w:pPr>
      <w:r w:rsidRPr="00C01286">
        <w:rPr>
          <w:rFonts w:ascii="Tahoma" w:hAnsi="Tahoma" w:cs="Tahoma"/>
          <w:b/>
          <w:sz w:val="21"/>
          <w:szCs w:val="21"/>
        </w:rPr>
        <w:t>1. számú melléklet</w:t>
      </w:r>
    </w:p>
    <w:p w14:paraId="0E34B3DB" w14:textId="77777777" w:rsidR="000C3217" w:rsidRDefault="000C3217" w:rsidP="000C3217">
      <w:pPr>
        <w:spacing w:after="0" w:line="240" w:lineRule="auto"/>
        <w:ind w:left="425" w:hanging="425"/>
        <w:jc w:val="center"/>
        <w:rPr>
          <w:rFonts w:ascii="Tahoma" w:hAnsi="Tahoma" w:cs="Tahoma"/>
          <w:b/>
          <w:sz w:val="21"/>
          <w:szCs w:val="21"/>
        </w:rPr>
      </w:pPr>
      <w:r w:rsidRPr="00983CFF">
        <w:rPr>
          <w:rFonts w:ascii="Tahoma" w:hAnsi="Tahoma" w:cs="Tahoma"/>
          <w:b/>
          <w:sz w:val="21"/>
          <w:szCs w:val="21"/>
        </w:rPr>
        <w:t>TARTALOM- ÉS IRATJEGYZÉK</w:t>
      </w:r>
      <w:r>
        <w:rPr>
          <w:rFonts w:ascii="Tahoma" w:hAnsi="Tahoma" w:cs="Tahoma"/>
          <w:b/>
          <w:sz w:val="21"/>
          <w:szCs w:val="21"/>
        </w:rPr>
        <w:t xml:space="preserve"> </w:t>
      </w:r>
    </w:p>
    <w:p w14:paraId="16E49E52" w14:textId="77777777" w:rsidR="00B24EB0" w:rsidRPr="00C01286" w:rsidRDefault="000C3217" w:rsidP="000D63BA">
      <w:pPr>
        <w:spacing w:after="0" w:line="240" w:lineRule="auto"/>
        <w:ind w:left="425" w:hanging="425"/>
        <w:jc w:val="center"/>
        <w:rPr>
          <w:rFonts w:ascii="Tahoma" w:hAnsi="Tahoma" w:cs="Tahoma"/>
          <w:sz w:val="21"/>
          <w:szCs w:val="21"/>
        </w:rPr>
      </w:pPr>
      <w:r>
        <w:rPr>
          <w:rFonts w:ascii="Tahoma" w:hAnsi="Tahoma" w:cs="Tahoma"/>
          <w:b/>
          <w:sz w:val="21"/>
          <w:szCs w:val="21"/>
        </w:rPr>
        <w:t>AZ AJÁNLATHOZ CSATOLANDÓ IRATOK VONATKOZÁSÁBAN</w:t>
      </w:r>
    </w:p>
    <w:tbl>
      <w:tblPr>
        <w:tblW w:w="9568" w:type="dxa"/>
        <w:tblLayout w:type="fixed"/>
        <w:tblCellMar>
          <w:left w:w="70" w:type="dxa"/>
          <w:right w:w="70" w:type="dxa"/>
        </w:tblCellMar>
        <w:tblLook w:val="0000" w:firstRow="0" w:lastRow="0" w:firstColumn="0" w:lastColumn="0" w:noHBand="0" w:noVBand="0"/>
      </w:tblPr>
      <w:tblGrid>
        <w:gridCol w:w="8075"/>
        <w:gridCol w:w="1493"/>
      </w:tblGrid>
      <w:tr w:rsidR="00E844DF" w:rsidRPr="00C01286" w14:paraId="52327140" w14:textId="77777777" w:rsidTr="00083BE0">
        <w:tc>
          <w:tcPr>
            <w:tcW w:w="8075" w:type="dxa"/>
            <w:tcBorders>
              <w:top w:val="single" w:sz="4" w:space="0" w:color="auto"/>
              <w:left w:val="single" w:sz="4" w:space="0" w:color="auto"/>
              <w:bottom w:val="single" w:sz="4" w:space="0" w:color="auto"/>
              <w:right w:val="single" w:sz="4" w:space="0" w:color="auto"/>
            </w:tcBorders>
          </w:tcPr>
          <w:p w14:paraId="5B9A6762" w14:textId="77777777" w:rsidR="00B22F2A" w:rsidRPr="00C01286" w:rsidRDefault="00B22F2A" w:rsidP="00C01286">
            <w:pPr>
              <w:pStyle w:val="llb"/>
              <w:tabs>
                <w:tab w:val="clear" w:pos="4513"/>
              </w:tabs>
              <w:spacing w:before="60" w:after="60" w:line="240" w:lineRule="auto"/>
              <w:jc w:val="both"/>
              <w:rPr>
                <w:rFonts w:ascii="Tahoma" w:hAnsi="Tahoma" w:cs="Tahoma"/>
                <w:sz w:val="21"/>
                <w:szCs w:val="21"/>
                <w:lang w:eastAsia="hu-HU"/>
              </w:rPr>
            </w:pPr>
          </w:p>
        </w:tc>
        <w:tc>
          <w:tcPr>
            <w:tcW w:w="1493" w:type="dxa"/>
            <w:tcBorders>
              <w:top w:val="single" w:sz="4" w:space="0" w:color="auto"/>
              <w:left w:val="single" w:sz="4" w:space="0" w:color="auto"/>
              <w:bottom w:val="single" w:sz="4" w:space="0" w:color="auto"/>
              <w:right w:val="single" w:sz="4" w:space="0" w:color="auto"/>
            </w:tcBorders>
          </w:tcPr>
          <w:p w14:paraId="4D7D1243" w14:textId="77777777" w:rsidR="00B22F2A" w:rsidRPr="00C01286" w:rsidRDefault="006504EA" w:rsidP="00C01286">
            <w:pPr>
              <w:spacing w:before="60" w:after="60" w:line="240" w:lineRule="auto"/>
              <w:ind w:left="-33" w:right="74"/>
              <w:jc w:val="center"/>
              <w:rPr>
                <w:rFonts w:ascii="Tahoma" w:hAnsi="Tahoma" w:cs="Tahoma"/>
                <w:sz w:val="21"/>
                <w:szCs w:val="21"/>
              </w:rPr>
            </w:pPr>
            <w:r w:rsidRPr="00C01286">
              <w:rPr>
                <w:rFonts w:ascii="Tahoma" w:hAnsi="Tahoma" w:cs="Tahoma"/>
                <w:sz w:val="21"/>
                <w:szCs w:val="21"/>
              </w:rPr>
              <w:t>Oldalszám</w:t>
            </w:r>
          </w:p>
        </w:tc>
      </w:tr>
      <w:tr w:rsidR="008C2552" w:rsidRPr="00C01286" w14:paraId="56602AF6" w14:textId="77777777" w:rsidTr="00083BE0">
        <w:tc>
          <w:tcPr>
            <w:tcW w:w="8075" w:type="dxa"/>
            <w:tcBorders>
              <w:top w:val="single" w:sz="4" w:space="0" w:color="auto"/>
              <w:left w:val="single" w:sz="4" w:space="0" w:color="auto"/>
              <w:bottom w:val="single" w:sz="4" w:space="0" w:color="auto"/>
              <w:right w:val="single" w:sz="4" w:space="0" w:color="auto"/>
            </w:tcBorders>
          </w:tcPr>
          <w:p w14:paraId="742F8714" w14:textId="77777777" w:rsidR="008C2552" w:rsidRPr="00910BFA" w:rsidRDefault="008C2552" w:rsidP="008C2552">
            <w:pPr>
              <w:spacing w:before="120" w:after="120"/>
              <w:ind w:left="426" w:hanging="426"/>
              <w:rPr>
                <w:rFonts w:ascii="Tahoma" w:hAnsi="Tahoma" w:cs="Tahoma"/>
                <w:color w:val="000000"/>
                <w:sz w:val="21"/>
                <w:szCs w:val="21"/>
              </w:rPr>
            </w:pPr>
            <w:r w:rsidRPr="00910BFA">
              <w:rPr>
                <w:rFonts w:ascii="Tahoma" w:hAnsi="Tahoma" w:cs="Tahoma"/>
                <w:color w:val="000000"/>
                <w:sz w:val="21"/>
                <w:szCs w:val="21"/>
              </w:rPr>
              <w:t>Tartalomjegyzék (fedőlapot vagy felolvasólapot követően) (1. sz. melléklet)</w:t>
            </w:r>
          </w:p>
        </w:tc>
        <w:tc>
          <w:tcPr>
            <w:tcW w:w="1493" w:type="dxa"/>
            <w:tcBorders>
              <w:top w:val="single" w:sz="4" w:space="0" w:color="auto"/>
              <w:left w:val="single" w:sz="4" w:space="0" w:color="auto"/>
              <w:bottom w:val="single" w:sz="4" w:space="0" w:color="auto"/>
              <w:right w:val="single" w:sz="4" w:space="0" w:color="auto"/>
            </w:tcBorders>
            <w:vAlign w:val="center"/>
          </w:tcPr>
          <w:p w14:paraId="5E5DFA82" w14:textId="77777777" w:rsidR="008C2552" w:rsidRPr="00C01286" w:rsidRDefault="008C2552" w:rsidP="008C2552">
            <w:pPr>
              <w:spacing w:before="60" w:after="60" w:line="240" w:lineRule="auto"/>
              <w:ind w:left="110" w:right="74"/>
              <w:jc w:val="center"/>
              <w:rPr>
                <w:rFonts w:ascii="Tahoma" w:hAnsi="Tahoma" w:cs="Tahoma"/>
                <w:sz w:val="21"/>
                <w:szCs w:val="21"/>
              </w:rPr>
            </w:pPr>
          </w:p>
        </w:tc>
      </w:tr>
      <w:tr w:rsidR="00E65A10" w:rsidRPr="00C01286" w14:paraId="4F16917A" w14:textId="77777777" w:rsidTr="00F81A65">
        <w:trPr>
          <w:trHeight w:val="324"/>
        </w:trPr>
        <w:tc>
          <w:tcPr>
            <w:tcW w:w="8075" w:type="dxa"/>
            <w:tcBorders>
              <w:top w:val="single" w:sz="4" w:space="0" w:color="auto"/>
              <w:left w:val="single" w:sz="4" w:space="0" w:color="auto"/>
              <w:bottom w:val="single" w:sz="4" w:space="0" w:color="auto"/>
              <w:right w:val="single" w:sz="4" w:space="0" w:color="auto"/>
            </w:tcBorders>
            <w:vAlign w:val="center"/>
          </w:tcPr>
          <w:p w14:paraId="425D021F" w14:textId="77777777" w:rsidR="00E65A10" w:rsidRPr="00910BFA" w:rsidRDefault="00E65A10" w:rsidP="00E65A10">
            <w:pPr>
              <w:spacing w:before="120" w:after="120"/>
              <w:ind w:left="426" w:hanging="426"/>
              <w:jc w:val="both"/>
              <w:rPr>
                <w:rFonts w:ascii="Tahoma" w:hAnsi="Tahoma" w:cs="Tahoma"/>
                <w:color w:val="000000"/>
                <w:sz w:val="21"/>
                <w:szCs w:val="21"/>
              </w:rPr>
            </w:pPr>
            <w:r w:rsidRPr="00A4310C">
              <w:rPr>
                <w:rFonts w:ascii="Tahoma" w:hAnsi="Tahoma" w:cs="Tahoma"/>
                <w:color w:val="000000"/>
                <w:sz w:val="21"/>
                <w:szCs w:val="21"/>
              </w:rPr>
              <w:t>Felolvasólap a Kbt. 66. § (5) bekezdése alapján (2.sz. melléklet)</w:t>
            </w:r>
          </w:p>
        </w:tc>
        <w:tc>
          <w:tcPr>
            <w:tcW w:w="1493" w:type="dxa"/>
            <w:tcBorders>
              <w:top w:val="single" w:sz="4" w:space="0" w:color="auto"/>
              <w:left w:val="single" w:sz="4" w:space="0" w:color="auto"/>
              <w:bottom w:val="single" w:sz="4" w:space="0" w:color="auto"/>
              <w:right w:val="single" w:sz="4" w:space="0" w:color="auto"/>
            </w:tcBorders>
            <w:vAlign w:val="center"/>
          </w:tcPr>
          <w:p w14:paraId="0527488A" w14:textId="77777777" w:rsidR="00E65A10" w:rsidRPr="00C01286" w:rsidRDefault="00E65A10" w:rsidP="00E65A10">
            <w:pPr>
              <w:spacing w:before="60" w:after="60" w:line="240" w:lineRule="auto"/>
              <w:ind w:left="110" w:right="74"/>
              <w:jc w:val="center"/>
              <w:rPr>
                <w:rFonts w:ascii="Tahoma" w:hAnsi="Tahoma" w:cs="Tahoma"/>
                <w:sz w:val="21"/>
                <w:szCs w:val="21"/>
              </w:rPr>
            </w:pPr>
          </w:p>
        </w:tc>
      </w:tr>
      <w:tr w:rsidR="00DA00D4" w:rsidRPr="00C01286" w14:paraId="475BAA06" w14:textId="77777777" w:rsidTr="00F81A65">
        <w:trPr>
          <w:trHeight w:val="324"/>
        </w:trPr>
        <w:tc>
          <w:tcPr>
            <w:tcW w:w="8075" w:type="dxa"/>
            <w:tcBorders>
              <w:top w:val="single" w:sz="4" w:space="0" w:color="auto"/>
              <w:left w:val="single" w:sz="4" w:space="0" w:color="auto"/>
              <w:bottom w:val="single" w:sz="4" w:space="0" w:color="auto"/>
              <w:right w:val="single" w:sz="4" w:space="0" w:color="auto"/>
            </w:tcBorders>
            <w:vAlign w:val="center"/>
          </w:tcPr>
          <w:p w14:paraId="39C1AA0C" w14:textId="4A212E37" w:rsidR="00DA00D4" w:rsidRPr="00A4310C" w:rsidRDefault="00DA00D4" w:rsidP="00F07023">
            <w:pPr>
              <w:spacing w:before="120" w:after="120"/>
              <w:rPr>
                <w:rFonts w:ascii="Tahoma" w:hAnsi="Tahoma" w:cs="Tahoma"/>
                <w:color w:val="000000"/>
                <w:sz w:val="21"/>
                <w:szCs w:val="21"/>
              </w:rPr>
            </w:pPr>
            <w:r w:rsidRPr="004A0876">
              <w:rPr>
                <w:rFonts w:ascii="Tahoma" w:eastAsia="BatangChe" w:hAnsi="Tahoma" w:cs="Tahoma"/>
                <w:sz w:val="21"/>
                <w:szCs w:val="21"/>
              </w:rPr>
              <w:t>Ajánlati</w:t>
            </w:r>
            <w:r>
              <w:rPr>
                <w:rFonts w:ascii="Tahoma" w:eastAsia="BatangChe" w:hAnsi="Tahoma" w:cs="Tahoma"/>
                <w:sz w:val="21"/>
                <w:szCs w:val="21"/>
              </w:rPr>
              <w:t xml:space="preserve"> nyilatkozat a Kbt. 66. § (2) </w:t>
            </w:r>
            <w:r w:rsidRPr="004A0876">
              <w:rPr>
                <w:rFonts w:ascii="Tahoma" w:eastAsia="BatangChe" w:hAnsi="Tahoma" w:cs="Tahoma"/>
                <w:sz w:val="21"/>
                <w:szCs w:val="21"/>
              </w:rPr>
              <w:t>bekezdése alapján (3</w:t>
            </w:r>
            <w:r>
              <w:rPr>
                <w:rFonts w:ascii="Tahoma" w:eastAsia="BatangChe" w:hAnsi="Tahoma" w:cs="Tahoma"/>
                <w:sz w:val="21"/>
                <w:szCs w:val="21"/>
              </w:rPr>
              <w:t>/A</w:t>
            </w:r>
            <w:r w:rsidRPr="004A0876">
              <w:rPr>
                <w:rFonts w:ascii="Tahoma" w:eastAsia="BatangChe" w:hAnsi="Tahoma" w:cs="Tahoma"/>
                <w:sz w:val="21"/>
                <w:szCs w:val="21"/>
              </w:rPr>
              <w:t xml:space="preserve">. sz. melléklet) </w:t>
            </w:r>
            <w:r w:rsidRPr="004A0876">
              <w:rPr>
                <w:rFonts w:ascii="Tahoma" w:eastAsia="BatangChe" w:hAnsi="Tahoma" w:cs="Tahoma"/>
                <w:b/>
                <w:sz w:val="21"/>
                <w:szCs w:val="21"/>
              </w:rPr>
              <w:t>(Eredeti, arra feljogosított személy(</w:t>
            </w:r>
            <w:proofErr w:type="spellStart"/>
            <w:r w:rsidRPr="004A0876">
              <w:rPr>
                <w:rFonts w:ascii="Tahoma" w:eastAsia="BatangChe" w:hAnsi="Tahoma" w:cs="Tahoma"/>
                <w:b/>
                <w:sz w:val="21"/>
                <w:szCs w:val="21"/>
              </w:rPr>
              <w:t>ek</w:t>
            </w:r>
            <w:proofErr w:type="spellEnd"/>
            <w:r w:rsidRPr="004A0876">
              <w:rPr>
                <w:rFonts w:ascii="Tahoma" w:eastAsia="BatangChe" w:hAnsi="Tahoma" w:cs="Tahoma"/>
                <w:b/>
                <w:sz w:val="21"/>
                <w:szCs w:val="21"/>
              </w:rPr>
              <w:t>) által aláírt nyilatkozat nyújtható be</w:t>
            </w:r>
            <w:r w:rsidRPr="004A0876">
              <w:rPr>
                <w:rFonts w:ascii="Tahoma" w:eastAsia="BatangChe" w:hAnsi="Tahoma" w:cs="Tahoma"/>
                <w:sz w:val="21"/>
                <w:szCs w:val="21"/>
              </w:rPr>
              <w:t>.</w:t>
            </w:r>
            <w:r w:rsidRPr="005A4545">
              <w:rPr>
                <w:rFonts w:ascii="Tahoma" w:eastAsia="BatangChe" w:hAnsi="Tahoma" w:cs="Tahoma"/>
                <w:b/>
                <w:sz w:val="21"/>
                <w:szCs w:val="21"/>
              </w:rPr>
              <w:t>)</w:t>
            </w:r>
          </w:p>
        </w:tc>
        <w:tc>
          <w:tcPr>
            <w:tcW w:w="1493" w:type="dxa"/>
            <w:tcBorders>
              <w:top w:val="single" w:sz="4" w:space="0" w:color="auto"/>
              <w:left w:val="single" w:sz="4" w:space="0" w:color="auto"/>
              <w:bottom w:val="single" w:sz="4" w:space="0" w:color="auto"/>
              <w:right w:val="single" w:sz="4" w:space="0" w:color="auto"/>
            </w:tcBorders>
            <w:vAlign w:val="center"/>
          </w:tcPr>
          <w:p w14:paraId="55A573E3" w14:textId="77777777" w:rsidR="00DA00D4" w:rsidRPr="00C01286" w:rsidRDefault="00DA00D4" w:rsidP="00E65A10">
            <w:pPr>
              <w:spacing w:before="60" w:after="60" w:line="240" w:lineRule="auto"/>
              <w:ind w:left="110" w:right="74"/>
              <w:jc w:val="center"/>
              <w:rPr>
                <w:rFonts w:ascii="Tahoma" w:hAnsi="Tahoma" w:cs="Tahoma"/>
                <w:sz w:val="21"/>
                <w:szCs w:val="21"/>
              </w:rPr>
            </w:pPr>
          </w:p>
        </w:tc>
      </w:tr>
      <w:tr w:rsidR="00E65A10" w:rsidRPr="00C01286" w14:paraId="1300B0F1" w14:textId="77777777" w:rsidTr="00F81A65">
        <w:trPr>
          <w:trHeight w:val="324"/>
        </w:trPr>
        <w:tc>
          <w:tcPr>
            <w:tcW w:w="8075" w:type="dxa"/>
            <w:tcBorders>
              <w:top w:val="single" w:sz="4" w:space="0" w:color="auto"/>
              <w:left w:val="single" w:sz="4" w:space="0" w:color="auto"/>
              <w:bottom w:val="single" w:sz="4" w:space="0" w:color="auto"/>
              <w:right w:val="single" w:sz="4" w:space="0" w:color="auto"/>
            </w:tcBorders>
            <w:vAlign w:val="center"/>
          </w:tcPr>
          <w:p w14:paraId="2FD7C9C4" w14:textId="3C293956" w:rsidR="00E65A10" w:rsidRPr="00910BFA" w:rsidRDefault="00DA00D4" w:rsidP="00E65A10">
            <w:pPr>
              <w:spacing w:before="120" w:after="120"/>
              <w:ind w:left="426" w:hanging="426"/>
              <w:jc w:val="both"/>
              <w:rPr>
                <w:rFonts w:ascii="Tahoma" w:hAnsi="Tahoma" w:cs="Tahoma"/>
                <w:color w:val="000000"/>
                <w:sz w:val="21"/>
                <w:szCs w:val="21"/>
              </w:rPr>
            </w:pPr>
            <w:r>
              <w:rPr>
                <w:rFonts w:ascii="Tahoma" w:eastAsia="BatangChe" w:hAnsi="Tahoma" w:cs="Tahoma"/>
                <w:sz w:val="21"/>
                <w:szCs w:val="21"/>
              </w:rPr>
              <w:t>N</w:t>
            </w:r>
            <w:r w:rsidRPr="00D854A5">
              <w:rPr>
                <w:rFonts w:ascii="Tahoma" w:eastAsia="BatangChe" w:hAnsi="Tahoma" w:cs="Tahoma"/>
                <w:sz w:val="21"/>
                <w:szCs w:val="21"/>
              </w:rPr>
              <w:t>yilatkozat a Kb</w:t>
            </w:r>
            <w:r>
              <w:rPr>
                <w:rFonts w:ascii="Tahoma" w:eastAsia="BatangChe" w:hAnsi="Tahoma" w:cs="Tahoma"/>
                <w:sz w:val="21"/>
                <w:szCs w:val="21"/>
              </w:rPr>
              <w:t xml:space="preserve">t. 66. § (4) bekezdése alapján </w:t>
            </w:r>
            <w:r w:rsidRPr="00D854A5">
              <w:rPr>
                <w:rFonts w:ascii="Tahoma" w:eastAsia="BatangChe" w:hAnsi="Tahoma" w:cs="Tahoma"/>
                <w:sz w:val="21"/>
                <w:szCs w:val="21"/>
              </w:rPr>
              <w:t>(3</w:t>
            </w:r>
            <w:r>
              <w:rPr>
                <w:rFonts w:ascii="Tahoma" w:eastAsia="BatangChe" w:hAnsi="Tahoma" w:cs="Tahoma"/>
                <w:sz w:val="21"/>
                <w:szCs w:val="21"/>
              </w:rPr>
              <w:t>/B</w:t>
            </w:r>
            <w:r w:rsidRPr="00D854A5">
              <w:rPr>
                <w:rFonts w:ascii="Tahoma" w:eastAsia="BatangChe" w:hAnsi="Tahoma" w:cs="Tahoma"/>
                <w:sz w:val="21"/>
                <w:szCs w:val="21"/>
              </w:rPr>
              <w:t xml:space="preserve"> sz. melléklet)</w:t>
            </w:r>
          </w:p>
        </w:tc>
        <w:tc>
          <w:tcPr>
            <w:tcW w:w="1493" w:type="dxa"/>
            <w:tcBorders>
              <w:top w:val="single" w:sz="4" w:space="0" w:color="auto"/>
              <w:left w:val="single" w:sz="4" w:space="0" w:color="auto"/>
              <w:bottom w:val="single" w:sz="4" w:space="0" w:color="auto"/>
              <w:right w:val="single" w:sz="4" w:space="0" w:color="auto"/>
            </w:tcBorders>
            <w:vAlign w:val="center"/>
          </w:tcPr>
          <w:p w14:paraId="046432E2" w14:textId="77777777" w:rsidR="00E65A10" w:rsidRPr="00C01286" w:rsidRDefault="00E65A10" w:rsidP="00E65A10">
            <w:pPr>
              <w:spacing w:before="60" w:after="60" w:line="240" w:lineRule="auto"/>
              <w:ind w:left="110" w:right="74"/>
              <w:jc w:val="center"/>
              <w:rPr>
                <w:rFonts w:ascii="Tahoma" w:hAnsi="Tahoma" w:cs="Tahoma"/>
                <w:sz w:val="21"/>
                <w:szCs w:val="21"/>
              </w:rPr>
            </w:pPr>
          </w:p>
        </w:tc>
      </w:tr>
      <w:tr w:rsidR="00F81A65" w:rsidRPr="00C01286" w14:paraId="7E6408B2" w14:textId="77777777" w:rsidTr="00F81A65">
        <w:trPr>
          <w:trHeight w:val="324"/>
        </w:trPr>
        <w:tc>
          <w:tcPr>
            <w:tcW w:w="8075" w:type="dxa"/>
            <w:tcBorders>
              <w:top w:val="single" w:sz="4" w:space="0" w:color="auto"/>
              <w:left w:val="single" w:sz="4" w:space="0" w:color="auto"/>
              <w:bottom w:val="single" w:sz="4" w:space="0" w:color="auto"/>
              <w:right w:val="single" w:sz="4" w:space="0" w:color="auto"/>
            </w:tcBorders>
            <w:vAlign w:val="center"/>
          </w:tcPr>
          <w:p w14:paraId="1C90C0CE" w14:textId="77777777" w:rsidR="00F81A65" w:rsidRPr="00A4310C" w:rsidRDefault="00F81A65" w:rsidP="00F81A65">
            <w:pPr>
              <w:spacing w:before="120" w:after="120"/>
              <w:ind w:left="426" w:hanging="426"/>
              <w:jc w:val="both"/>
              <w:rPr>
                <w:rFonts w:ascii="Tahoma" w:eastAsia="BatangChe" w:hAnsi="Tahoma" w:cs="Tahoma"/>
                <w:color w:val="000000"/>
                <w:sz w:val="21"/>
                <w:szCs w:val="21"/>
              </w:rPr>
            </w:pPr>
            <w:r w:rsidRPr="00A4310C">
              <w:rPr>
                <w:rFonts w:ascii="Tahoma" w:eastAsia="BatangChe" w:hAnsi="Tahoma" w:cs="Tahoma"/>
                <w:color w:val="000000"/>
                <w:sz w:val="21"/>
                <w:szCs w:val="21"/>
              </w:rPr>
              <w:t>Nyilatkozat az alvállalkozókról a Kbt. 66. § (6) bekezdése alapján (4. sz. melléklet)</w:t>
            </w:r>
          </w:p>
        </w:tc>
        <w:tc>
          <w:tcPr>
            <w:tcW w:w="1493" w:type="dxa"/>
            <w:tcBorders>
              <w:top w:val="single" w:sz="4" w:space="0" w:color="auto"/>
              <w:left w:val="single" w:sz="4" w:space="0" w:color="auto"/>
              <w:bottom w:val="single" w:sz="4" w:space="0" w:color="auto"/>
              <w:right w:val="single" w:sz="4" w:space="0" w:color="auto"/>
            </w:tcBorders>
            <w:vAlign w:val="center"/>
          </w:tcPr>
          <w:p w14:paraId="78415B9A" w14:textId="77777777" w:rsidR="00F81A65" w:rsidRPr="00C01286" w:rsidRDefault="00F81A65" w:rsidP="00F81A65">
            <w:pPr>
              <w:spacing w:before="60" w:after="60" w:line="240" w:lineRule="auto"/>
              <w:ind w:left="110" w:right="74"/>
              <w:jc w:val="center"/>
              <w:rPr>
                <w:rFonts w:ascii="Tahoma" w:hAnsi="Tahoma" w:cs="Tahoma"/>
                <w:sz w:val="21"/>
                <w:szCs w:val="21"/>
              </w:rPr>
            </w:pPr>
          </w:p>
        </w:tc>
      </w:tr>
      <w:tr w:rsidR="00F81A65" w:rsidRPr="00C01286" w14:paraId="1A3EB76C" w14:textId="77777777" w:rsidTr="00083BE0">
        <w:tc>
          <w:tcPr>
            <w:tcW w:w="8075" w:type="dxa"/>
            <w:tcBorders>
              <w:top w:val="single" w:sz="4" w:space="0" w:color="auto"/>
              <w:left w:val="single" w:sz="4" w:space="0" w:color="auto"/>
              <w:bottom w:val="single" w:sz="4" w:space="0" w:color="auto"/>
              <w:right w:val="single" w:sz="4" w:space="0" w:color="auto"/>
            </w:tcBorders>
          </w:tcPr>
          <w:p w14:paraId="5EAE8847" w14:textId="77777777" w:rsidR="00F81A65" w:rsidRPr="00C01286" w:rsidRDefault="00F81A65" w:rsidP="00F81A65">
            <w:pPr>
              <w:pStyle w:val="Cmsor1"/>
              <w:spacing w:before="60" w:line="240" w:lineRule="auto"/>
              <w:jc w:val="both"/>
              <w:rPr>
                <w:rFonts w:ascii="Tahoma" w:hAnsi="Tahoma" w:cs="Tahoma"/>
                <w:sz w:val="21"/>
                <w:szCs w:val="21"/>
              </w:rPr>
            </w:pPr>
            <w:r w:rsidRPr="00C01286">
              <w:rPr>
                <w:rFonts w:ascii="Tahoma" w:hAnsi="Tahoma" w:cs="Tahoma"/>
                <w:sz w:val="21"/>
                <w:szCs w:val="21"/>
              </w:rPr>
              <w:t xml:space="preserve">I. </w:t>
            </w:r>
            <w:r w:rsidRPr="00C01286">
              <w:rPr>
                <w:rFonts w:ascii="Tahoma" w:hAnsi="Tahoma" w:cs="Tahoma"/>
                <w:caps/>
                <w:sz w:val="21"/>
                <w:szCs w:val="21"/>
              </w:rPr>
              <w:t>FEJEZET</w:t>
            </w:r>
            <w:r w:rsidRPr="00C01286">
              <w:rPr>
                <w:rFonts w:ascii="Tahoma" w:hAnsi="Tahoma" w:cs="Tahoma"/>
                <w:sz w:val="21"/>
                <w:szCs w:val="21"/>
              </w:rPr>
              <w:t xml:space="preserve">: </w:t>
            </w:r>
            <w:r w:rsidRPr="00C01286">
              <w:rPr>
                <w:rFonts w:ascii="Tahoma" w:hAnsi="Tahoma" w:cs="Tahoma"/>
                <w:caps/>
                <w:sz w:val="21"/>
                <w:szCs w:val="21"/>
              </w:rPr>
              <w:t>Kizáró okokkal kapcsolatban előírt nyilatkozatok, igazolások</w:t>
            </w:r>
          </w:p>
        </w:tc>
        <w:tc>
          <w:tcPr>
            <w:tcW w:w="1493" w:type="dxa"/>
            <w:tcBorders>
              <w:top w:val="single" w:sz="4" w:space="0" w:color="auto"/>
              <w:left w:val="single" w:sz="4" w:space="0" w:color="auto"/>
              <w:bottom w:val="single" w:sz="4" w:space="0" w:color="auto"/>
              <w:right w:val="single" w:sz="4" w:space="0" w:color="auto"/>
            </w:tcBorders>
            <w:vAlign w:val="center"/>
          </w:tcPr>
          <w:p w14:paraId="68AEF01F" w14:textId="77777777" w:rsidR="00F81A65" w:rsidRPr="00C01286" w:rsidRDefault="00F81A65" w:rsidP="00F81A65">
            <w:pPr>
              <w:spacing w:before="60" w:after="60" w:line="240" w:lineRule="auto"/>
              <w:ind w:left="110" w:right="74"/>
              <w:jc w:val="center"/>
              <w:rPr>
                <w:rFonts w:ascii="Tahoma" w:hAnsi="Tahoma" w:cs="Tahoma"/>
                <w:b/>
                <w:sz w:val="21"/>
                <w:szCs w:val="21"/>
              </w:rPr>
            </w:pPr>
          </w:p>
        </w:tc>
      </w:tr>
      <w:tr w:rsidR="0054491A" w:rsidRPr="00C01286" w14:paraId="4AB7BD9D" w14:textId="77777777" w:rsidTr="00083BE0">
        <w:tc>
          <w:tcPr>
            <w:tcW w:w="8075" w:type="dxa"/>
            <w:tcBorders>
              <w:top w:val="single" w:sz="4" w:space="0" w:color="auto"/>
              <w:left w:val="single" w:sz="4" w:space="0" w:color="auto"/>
              <w:bottom w:val="single" w:sz="4" w:space="0" w:color="auto"/>
              <w:right w:val="single" w:sz="4" w:space="0" w:color="auto"/>
            </w:tcBorders>
          </w:tcPr>
          <w:p w14:paraId="730F5BC2" w14:textId="77777777" w:rsidR="0054491A" w:rsidRPr="0054491A" w:rsidRDefault="0054491A" w:rsidP="00F81A65">
            <w:pPr>
              <w:pStyle w:val="Cmsor1"/>
              <w:spacing w:before="60" w:line="240" w:lineRule="auto"/>
              <w:jc w:val="both"/>
              <w:rPr>
                <w:rFonts w:ascii="Tahoma" w:hAnsi="Tahoma" w:cs="Tahoma"/>
                <w:b w:val="0"/>
                <w:sz w:val="21"/>
                <w:szCs w:val="21"/>
              </w:rPr>
            </w:pPr>
            <w:r w:rsidRPr="0054491A">
              <w:rPr>
                <w:rFonts w:ascii="Tahoma" w:hAnsi="Tahoma" w:cs="Tahoma"/>
                <w:b w:val="0"/>
                <w:sz w:val="21"/>
                <w:szCs w:val="21"/>
              </w:rPr>
              <w:t>A Kbt. 114. § (2) bekezdése szerinti nyilatkozat az ajánlattevő vonatkozásában (5. sz. melléklet)</w:t>
            </w:r>
          </w:p>
        </w:tc>
        <w:tc>
          <w:tcPr>
            <w:tcW w:w="1493" w:type="dxa"/>
            <w:tcBorders>
              <w:top w:val="single" w:sz="4" w:space="0" w:color="auto"/>
              <w:left w:val="single" w:sz="4" w:space="0" w:color="auto"/>
              <w:bottom w:val="single" w:sz="4" w:space="0" w:color="auto"/>
              <w:right w:val="single" w:sz="4" w:space="0" w:color="auto"/>
            </w:tcBorders>
            <w:vAlign w:val="center"/>
          </w:tcPr>
          <w:p w14:paraId="2F402427" w14:textId="77777777" w:rsidR="0054491A" w:rsidRPr="00C01286" w:rsidRDefault="0054491A" w:rsidP="00F81A65">
            <w:pPr>
              <w:spacing w:before="60" w:after="60" w:line="240" w:lineRule="auto"/>
              <w:ind w:left="110" w:right="74"/>
              <w:jc w:val="center"/>
              <w:rPr>
                <w:rFonts w:ascii="Tahoma" w:hAnsi="Tahoma" w:cs="Tahoma"/>
                <w:b/>
                <w:sz w:val="21"/>
                <w:szCs w:val="21"/>
              </w:rPr>
            </w:pPr>
          </w:p>
        </w:tc>
      </w:tr>
      <w:tr w:rsidR="00F81A65" w:rsidRPr="00C01286" w14:paraId="38B892EE" w14:textId="77777777" w:rsidTr="00083BE0">
        <w:tc>
          <w:tcPr>
            <w:tcW w:w="8075" w:type="dxa"/>
            <w:tcBorders>
              <w:top w:val="single" w:sz="4" w:space="0" w:color="auto"/>
              <w:left w:val="single" w:sz="4" w:space="0" w:color="auto"/>
              <w:bottom w:val="single" w:sz="4" w:space="0" w:color="auto"/>
              <w:right w:val="single" w:sz="4" w:space="0" w:color="auto"/>
            </w:tcBorders>
            <w:vAlign w:val="center"/>
          </w:tcPr>
          <w:p w14:paraId="05F21AE3" w14:textId="77777777" w:rsidR="00F81A65" w:rsidRPr="00C01286" w:rsidRDefault="0054491A" w:rsidP="00F81A65">
            <w:pPr>
              <w:tabs>
                <w:tab w:val="left" w:pos="1560"/>
              </w:tabs>
              <w:spacing w:before="60" w:after="60" w:line="240" w:lineRule="auto"/>
              <w:jc w:val="both"/>
              <w:rPr>
                <w:rFonts w:ascii="Tahoma" w:hAnsi="Tahoma" w:cs="Tahoma"/>
                <w:sz w:val="21"/>
                <w:szCs w:val="21"/>
              </w:rPr>
            </w:pPr>
            <w:r w:rsidRPr="0054491A">
              <w:rPr>
                <w:rFonts w:ascii="Tahoma" w:hAnsi="Tahoma" w:cs="Tahoma"/>
                <w:sz w:val="21"/>
                <w:szCs w:val="21"/>
              </w:rPr>
              <w:t>Nyilatkozat a Kbt. 67. § (4) bekezdése alapján (6. sz. melléklet)</w:t>
            </w:r>
          </w:p>
        </w:tc>
        <w:tc>
          <w:tcPr>
            <w:tcW w:w="1493" w:type="dxa"/>
            <w:tcBorders>
              <w:top w:val="single" w:sz="4" w:space="0" w:color="auto"/>
              <w:left w:val="single" w:sz="4" w:space="0" w:color="auto"/>
              <w:bottom w:val="single" w:sz="4" w:space="0" w:color="auto"/>
              <w:right w:val="single" w:sz="4" w:space="0" w:color="auto"/>
            </w:tcBorders>
            <w:vAlign w:val="center"/>
          </w:tcPr>
          <w:p w14:paraId="33FE2AB1" w14:textId="77777777" w:rsidR="00F81A65" w:rsidRPr="00C01286" w:rsidRDefault="00F81A65" w:rsidP="00F81A65">
            <w:pPr>
              <w:spacing w:before="60" w:after="60" w:line="240" w:lineRule="auto"/>
              <w:ind w:left="110" w:right="74"/>
              <w:jc w:val="center"/>
              <w:rPr>
                <w:rFonts w:ascii="Tahoma" w:hAnsi="Tahoma" w:cs="Tahoma"/>
                <w:sz w:val="21"/>
                <w:szCs w:val="21"/>
              </w:rPr>
            </w:pPr>
          </w:p>
        </w:tc>
      </w:tr>
      <w:tr w:rsidR="00F81A65" w:rsidRPr="00C01286" w14:paraId="669CED24" w14:textId="77777777" w:rsidTr="00083BE0">
        <w:tc>
          <w:tcPr>
            <w:tcW w:w="8075" w:type="dxa"/>
            <w:tcBorders>
              <w:top w:val="single" w:sz="4" w:space="0" w:color="auto"/>
              <w:left w:val="single" w:sz="4" w:space="0" w:color="auto"/>
              <w:bottom w:val="single" w:sz="4" w:space="0" w:color="auto"/>
              <w:right w:val="single" w:sz="4" w:space="0" w:color="auto"/>
            </w:tcBorders>
            <w:shd w:val="clear" w:color="auto" w:fill="auto"/>
          </w:tcPr>
          <w:p w14:paraId="1BE98B01" w14:textId="77777777" w:rsidR="00F81A65" w:rsidRPr="00C01286" w:rsidRDefault="00F81A65" w:rsidP="00F81A65">
            <w:pPr>
              <w:numPr>
                <w:ilvl w:val="1"/>
                <w:numId w:val="0"/>
              </w:numPr>
              <w:tabs>
                <w:tab w:val="num" w:pos="1322"/>
              </w:tabs>
              <w:spacing w:before="60" w:after="60" w:line="240" w:lineRule="auto"/>
              <w:jc w:val="both"/>
              <w:rPr>
                <w:rFonts w:ascii="Tahoma" w:hAnsi="Tahoma" w:cs="Tahoma"/>
                <w:b/>
                <w:sz w:val="21"/>
                <w:szCs w:val="21"/>
              </w:rPr>
            </w:pPr>
            <w:r>
              <w:rPr>
                <w:rFonts w:ascii="Tahoma" w:hAnsi="Tahoma" w:cs="Tahoma"/>
                <w:b/>
                <w:sz w:val="21"/>
                <w:szCs w:val="21"/>
              </w:rPr>
              <w:t>II</w:t>
            </w:r>
            <w:r w:rsidRPr="00C01286">
              <w:rPr>
                <w:rFonts w:ascii="Tahoma" w:hAnsi="Tahoma" w:cs="Tahoma"/>
                <w:b/>
                <w:sz w:val="21"/>
                <w:szCs w:val="21"/>
              </w:rPr>
              <w:t>. FEJEZET: AZ AJÁNLATTÉTELI FELHÍVÁSBAN ELŐÍRT EGYÉB NYILATKOZATOK, IGAZOLÁSOK</w:t>
            </w:r>
          </w:p>
        </w:tc>
        <w:tc>
          <w:tcPr>
            <w:tcW w:w="1493" w:type="dxa"/>
            <w:tcBorders>
              <w:top w:val="single" w:sz="4" w:space="0" w:color="auto"/>
              <w:left w:val="single" w:sz="4" w:space="0" w:color="auto"/>
              <w:bottom w:val="single" w:sz="4" w:space="0" w:color="auto"/>
              <w:right w:val="single" w:sz="4" w:space="0" w:color="auto"/>
            </w:tcBorders>
            <w:vAlign w:val="center"/>
          </w:tcPr>
          <w:p w14:paraId="69867755" w14:textId="77777777" w:rsidR="00F81A65" w:rsidRPr="00C01286" w:rsidRDefault="00F81A65" w:rsidP="00F81A65">
            <w:pPr>
              <w:numPr>
                <w:ilvl w:val="1"/>
                <w:numId w:val="0"/>
              </w:numPr>
              <w:tabs>
                <w:tab w:val="left" w:pos="851"/>
                <w:tab w:val="num" w:pos="1322"/>
              </w:tabs>
              <w:spacing w:before="60" w:after="60" w:line="240" w:lineRule="auto"/>
              <w:ind w:left="851" w:hanging="851"/>
              <w:jc w:val="center"/>
              <w:rPr>
                <w:rFonts w:ascii="Tahoma" w:hAnsi="Tahoma" w:cs="Tahoma"/>
                <w:b/>
                <w:sz w:val="21"/>
                <w:szCs w:val="21"/>
                <w:highlight w:val="yellow"/>
              </w:rPr>
            </w:pPr>
          </w:p>
        </w:tc>
      </w:tr>
      <w:tr w:rsidR="00F81A65" w:rsidRPr="00C01286" w14:paraId="0CD7BE69" w14:textId="77777777" w:rsidTr="00083BE0">
        <w:tc>
          <w:tcPr>
            <w:tcW w:w="8075" w:type="dxa"/>
            <w:tcBorders>
              <w:top w:val="single" w:sz="4" w:space="0" w:color="auto"/>
              <w:left w:val="single" w:sz="4" w:space="0" w:color="auto"/>
              <w:bottom w:val="single" w:sz="4" w:space="0" w:color="auto"/>
              <w:right w:val="single" w:sz="4" w:space="0" w:color="auto"/>
            </w:tcBorders>
            <w:shd w:val="clear" w:color="auto" w:fill="auto"/>
          </w:tcPr>
          <w:p w14:paraId="2D42622F" w14:textId="77777777" w:rsidR="00F81A65" w:rsidRPr="002A2F60" w:rsidRDefault="00F81A65" w:rsidP="00F81A65">
            <w:pPr>
              <w:pStyle w:val="Listaszerbekezds"/>
              <w:tabs>
                <w:tab w:val="left" w:pos="0"/>
              </w:tabs>
              <w:autoSpaceDE w:val="0"/>
              <w:spacing w:before="0" w:after="0"/>
              <w:ind w:left="0" w:right="150"/>
              <w:rPr>
                <w:rFonts w:ascii="Tahoma" w:hAnsi="Tahoma" w:cs="Tahoma"/>
                <w:sz w:val="21"/>
                <w:szCs w:val="21"/>
              </w:rPr>
            </w:pPr>
            <w:r w:rsidRPr="003227DD">
              <w:rPr>
                <w:rFonts w:ascii="Tahoma" w:hAnsi="Tahoma" w:cs="Tahoma"/>
                <w:sz w:val="21"/>
                <w:szCs w:val="21"/>
              </w:rPr>
              <w:t xml:space="preserve">Ajánlattevő jogosult, ajánlatban csatolt nyilatkozatot, dokumentumot aláíró képviselőjének </w:t>
            </w:r>
            <w:r w:rsidRPr="0054491A">
              <w:rPr>
                <w:rFonts w:ascii="Tahoma" w:hAnsi="Tahoma" w:cs="Tahoma"/>
                <w:b/>
                <w:sz w:val="21"/>
                <w:szCs w:val="21"/>
              </w:rPr>
              <w:t>aláírási címpéldánya vagy aláírás mintája</w:t>
            </w:r>
            <w:r w:rsidRPr="003227DD">
              <w:rPr>
                <w:rFonts w:ascii="Tahoma" w:hAnsi="Tahoma" w:cs="Tahoma"/>
                <w:sz w:val="21"/>
                <w:szCs w:val="21"/>
              </w:rPr>
              <w:t>.</w:t>
            </w:r>
            <w:r>
              <w:rPr>
                <w:rFonts w:ascii="Tahoma" w:hAnsi="Tahoma" w:cs="Tahoma"/>
                <w:sz w:val="21"/>
                <w:szCs w:val="21"/>
              </w:rPr>
              <w:t xml:space="preserve"> </w:t>
            </w:r>
            <w:r w:rsidRPr="002A2F60">
              <w:rPr>
                <w:rFonts w:ascii="Tahoma" w:hAnsi="Tahoma" w:cs="Tahoma"/>
                <w:sz w:val="21"/>
                <w:szCs w:val="21"/>
              </w:rPr>
              <w:t>Egyéni vállalkozó esetében Ajánlatkérő elfogadja bármely olyan dokumentum egyszerű másolatának csatolását, amely alkalmas a képviseletre való jogosultság igazolására.</w:t>
            </w:r>
          </w:p>
        </w:tc>
        <w:tc>
          <w:tcPr>
            <w:tcW w:w="1493" w:type="dxa"/>
            <w:tcBorders>
              <w:top w:val="single" w:sz="4" w:space="0" w:color="auto"/>
              <w:left w:val="single" w:sz="4" w:space="0" w:color="auto"/>
              <w:bottom w:val="single" w:sz="4" w:space="0" w:color="auto"/>
              <w:right w:val="single" w:sz="4" w:space="0" w:color="auto"/>
            </w:tcBorders>
            <w:vAlign w:val="center"/>
          </w:tcPr>
          <w:p w14:paraId="66BD7253" w14:textId="77777777" w:rsidR="00F81A65" w:rsidRPr="00C01286" w:rsidRDefault="00F81A65" w:rsidP="00F81A65">
            <w:pPr>
              <w:spacing w:before="60" w:after="60" w:line="240" w:lineRule="auto"/>
              <w:ind w:left="110" w:right="74"/>
              <w:jc w:val="center"/>
              <w:rPr>
                <w:rFonts w:ascii="Tahoma" w:hAnsi="Tahoma" w:cs="Tahoma"/>
                <w:sz w:val="21"/>
                <w:szCs w:val="21"/>
                <w:highlight w:val="yellow"/>
              </w:rPr>
            </w:pPr>
          </w:p>
        </w:tc>
      </w:tr>
      <w:tr w:rsidR="00F81A65" w:rsidRPr="00C01286" w14:paraId="27CBBBBF" w14:textId="77777777" w:rsidTr="000C3217">
        <w:trPr>
          <w:trHeight w:val="1059"/>
        </w:trPr>
        <w:tc>
          <w:tcPr>
            <w:tcW w:w="8075" w:type="dxa"/>
            <w:tcBorders>
              <w:top w:val="single" w:sz="4" w:space="0" w:color="auto"/>
              <w:left w:val="single" w:sz="4" w:space="0" w:color="auto"/>
              <w:bottom w:val="single" w:sz="4" w:space="0" w:color="auto"/>
              <w:right w:val="single" w:sz="4" w:space="0" w:color="auto"/>
            </w:tcBorders>
            <w:shd w:val="clear" w:color="auto" w:fill="auto"/>
          </w:tcPr>
          <w:p w14:paraId="4BB076F8" w14:textId="77777777" w:rsidR="00F81A65" w:rsidRPr="003227DD" w:rsidRDefault="00F81A65" w:rsidP="00F81A65">
            <w:pPr>
              <w:tabs>
                <w:tab w:val="left" w:pos="0"/>
              </w:tabs>
              <w:spacing w:after="0" w:line="240" w:lineRule="auto"/>
              <w:jc w:val="both"/>
              <w:rPr>
                <w:rFonts w:ascii="Tahoma" w:hAnsi="Tahoma" w:cs="Tahoma"/>
                <w:sz w:val="21"/>
                <w:szCs w:val="21"/>
              </w:rPr>
            </w:pPr>
            <w:r w:rsidRPr="003227DD">
              <w:rPr>
                <w:rFonts w:ascii="Tahoma" w:hAnsi="Tahoma" w:cs="Tahoma"/>
                <w:sz w:val="21"/>
                <w:szCs w:val="21"/>
              </w:rPr>
              <w:t xml:space="preserve">A cégkivonatban nem szereplő kötelezettségvállalók esetében a cégjegyzésre jogosult személytől származó, ajánlat aláírására vonatkozó (a meghatalmazott aláírását is tartalmazó) írásos </w:t>
            </w:r>
            <w:r w:rsidRPr="0054491A">
              <w:rPr>
                <w:rFonts w:ascii="Tahoma" w:hAnsi="Tahoma" w:cs="Tahoma"/>
                <w:b/>
                <w:sz w:val="21"/>
                <w:szCs w:val="21"/>
              </w:rPr>
              <w:t>meghatalmazás</w:t>
            </w:r>
            <w:r w:rsidRPr="003227DD">
              <w:rPr>
                <w:rFonts w:ascii="Tahoma" w:hAnsi="Tahoma" w:cs="Tahoma"/>
                <w:sz w:val="21"/>
                <w:szCs w:val="21"/>
              </w:rPr>
              <w:t xml:space="preserve"> teljes bizonyító </w:t>
            </w:r>
            <w:proofErr w:type="spellStart"/>
            <w:r w:rsidRPr="003227DD">
              <w:rPr>
                <w:rFonts w:ascii="Tahoma" w:hAnsi="Tahoma" w:cs="Tahoma"/>
                <w:sz w:val="21"/>
                <w:szCs w:val="21"/>
              </w:rPr>
              <w:t>erejű</w:t>
            </w:r>
            <w:proofErr w:type="spellEnd"/>
            <w:r w:rsidRPr="003227DD">
              <w:rPr>
                <w:rFonts w:ascii="Tahoma" w:hAnsi="Tahoma" w:cs="Tahoma"/>
                <w:sz w:val="21"/>
                <w:szCs w:val="21"/>
              </w:rPr>
              <w:t xml:space="preserve"> magánokiratba foglalva </w:t>
            </w:r>
            <w:r w:rsidR="0054491A">
              <w:rPr>
                <w:rFonts w:ascii="Tahoma" w:hAnsi="Tahoma" w:cs="Tahoma"/>
                <w:sz w:val="21"/>
                <w:szCs w:val="21"/>
              </w:rPr>
              <w:t>(7</w:t>
            </w:r>
            <w:r w:rsidRPr="00F83DD0">
              <w:rPr>
                <w:rFonts w:ascii="Tahoma" w:hAnsi="Tahoma" w:cs="Tahoma"/>
                <w:sz w:val="21"/>
                <w:szCs w:val="21"/>
              </w:rPr>
              <w:t>. sz. melléklet)</w:t>
            </w:r>
          </w:p>
        </w:tc>
        <w:tc>
          <w:tcPr>
            <w:tcW w:w="1493" w:type="dxa"/>
            <w:tcBorders>
              <w:top w:val="single" w:sz="4" w:space="0" w:color="auto"/>
              <w:left w:val="single" w:sz="4" w:space="0" w:color="auto"/>
              <w:bottom w:val="single" w:sz="4" w:space="0" w:color="auto"/>
              <w:right w:val="single" w:sz="4" w:space="0" w:color="auto"/>
            </w:tcBorders>
            <w:vAlign w:val="center"/>
          </w:tcPr>
          <w:p w14:paraId="4BD0E41B" w14:textId="77777777" w:rsidR="00F81A65" w:rsidRPr="00C01286" w:rsidRDefault="00F81A65" w:rsidP="00F81A65">
            <w:pPr>
              <w:spacing w:before="60" w:after="60" w:line="240" w:lineRule="auto"/>
              <w:ind w:left="110" w:right="74"/>
              <w:jc w:val="center"/>
              <w:rPr>
                <w:rFonts w:ascii="Tahoma" w:hAnsi="Tahoma" w:cs="Tahoma"/>
                <w:sz w:val="21"/>
                <w:szCs w:val="21"/>
                <w:highlight w:val="yellow"/>
              </w:rPr>
            </w:pPr>
          </w:p>
        </w:tc>
      </w:tr>
      <w:tr w:rsidR="00F81A65" w:rsidRPr="00C01286" w14:paraId="6E5C5184" w14:textId="77777777" w:rsidTr="005F3D2E">
        <w:trPr>
          <w:trHeight w:val="276"/>
        </w:trPr>
        <w:tc>
          <w:tcPr>
            <w:tcW w:w="8075" w:type="dxa"/>
            <w:tcBorders>
              <w:top w:val="single" w:sz="4" w:space="0" w:color="auto"/>
              <w:left w:val="single" w:sz="4" w:space="0" w:color="auto"/>
              <w:bottom w:val="single" w:sz="4" w:space="0" w:color="auto"/>
              <w:right w:val="single" w:sz="4" w:space="0" w:color="auto"/>
            </w:tcBorders>
          </w:tcPr>
          <w:p w14:paraId="4DEE635B" w14:textId="77777777" w:rsidR="00F81A65" w:rsidRPr="009514D0" w:rsidRDefault="00F81A65" w:rsidP="00F81A65">
            <w:pPr>
              <w:tabs>
                <w:tab w:val="left" w:pos="709"/>
              </w:tabs>
              <w:spacing w:before="60" w:after="60" w:line="240" w:lineRule="auto"/>
              <w:jc w:val="both"/>
              <w:rPr>
                <w:rFonts w:ascii="Tahoma" w:hAnsi="Tahoma" w:cs="Tahoma"/>
                <w:sz w:val="21"/>
                <w:szCs w:val="21"/>
              </w:rPr>
            </w:pPr>
            <w:r w:rsidRPr="003227DD">
              <w:rPr>
                <w:rFonts w:ascii="Tahoma" w:hAnsi="Tahoma" w:cs="Tahoma"/>
                <w:sz w:val="21"/>
                <w:szCs w:val="21"/>
              </w:rPr>
              <w:t>Közös ajánlattevői</w:t>
            </w:r>
            <w:r>
              <w:rPr>
                <w:rFonts w:ascii="Tahoma" w:hAnsi="Tahoma" w:cs="Tahoma"/>
                <w:sz w:val="21"/>
                <w:szCs w:val="21"/>
              </w:rPr>
              <w:t xml:space="preserve"> megállapodás (adott esetben)</w:t>
            </w:r>
          </w:p>
        </w:tc>
        <w:tc>
          <w:tcPr>
            <w:tcW w:w="1493" w:type="dxa"/>
            <w:tcBorders>
              <w:top w:val="single" w:sz="4" w:space="0" w:color="auto"/>
              <w:left w:val="single" w:sz="4" w:space="0" w:color="auto"/>
              <w:bottom w:val="single" w:sz="4" w:space="0" w:color="auto"/>
              <w:right w:val="single" w:sz="4" w:space="0" w:color="auto"/>
            </w:tcBorders>
            <w:vAlign w:val="center"/>
          </w:tcPr>
          <w:p w14:paraId="4D667326" w14:textId="77777777" w:rsidR="00F81A65" w:rsidRPr="00C01286" w:rsidRDefault="00F81A65" w:rsidP="00F81A65">
            <w:pPr>
              <w:tabs>
                <w:tab w:val="left" w:pos="709"/>
              </w:tabs>
              <w:spacing w:before="60" w:after="60" w:line="240" w:lineRule="auto"/>
              <w:ind w:left="709" w:hanging="709"/>
              <w:jc w:val="both"/>
              <w:rPr>
                <w:rFonts w:ascii="Tahoma" w:hAnsi="Tahoma" w:cs="Tahoma"/>
                <w:sz w:val="21"/>
                <w:szCs w:val="21"/>
                <w:highlight w:val="yellow"/>
              </w:rPr>
            </w:pPr>
          </w:p>
        </w:tc>
      </w:tr>
      <w:tr w:rsidR="00F81A65" w:rsidRPr="00C01286" w14:paraId="4714EDA7" w14:textId="77777777" w:rsidTr="00BC1FB5">
        <w:trPr>
          <w:trHeight w:val="591"/>
        </w:trPr>
        <w:tc>
          <w:tcPr>
            <w:tcW w:w="8075" w:type="dxa"/>
            <w:tcBorders>
              <w:top w:val="single" w:sz="4" w:space="0" w:color="auto"/>
              <w:left w:val="single" w:sz="4" w:space="0" w:color="auto"/>
              <w:bottom w:val="single" w:sz="4" w:space="0" w:color="auto"/>
              <w:right w:val="single" w:sz="4" w:space="0" w:color="auto"/>
            </w:tcBorders>
          </w:tcPr>
          <w:p w14:paraId="66B0378D" w14:textId="77777777" w:rsidR="00F81A65" w:rsidRPr="009514D0" w:rsidRDefault="00F81A65" w:rsidP="00240EF8">
            <w:pPr>
              <w:tabs>
                <w:tab w:val="left" w:pos="709"/>
              </w:tabs>
              <w:spacing w:before="60" w:after="60" w:line="240" w:lineRule="auto"/>
              <w:jc w:val="both"/>
              <w:rPr>
                <w:rFonts w:ascii="Tahoma" w:hAnsi="Tahoma" w:cs="Tahoma"/>
                <w:sz w:val="21"/>
                <w:szCs w:val="21"/>
              </w:rPr>
            </w:pPr>
            <w:r w:rsidRPr="009514D0">
              <w:rPr>
                <w:rFonts w:ascii="Tahoma" w:hAnsi="Tahoma" w:cs="Tahoma"/>
                <w:sz w:val="21"/>
                <w:szCs w:val="21"/>
              </w:rPr>
              <w:t xml:space="preserve">Nyilatkozat felelősségbiztosításról </w:t>
            </w:r>
            <w:r w:rsidR="0054491A">
              <w:rPr>
                <w:rFonts w:ascii="Tahoma" w:hAnsi="Tahoma" w:cs="Tahoma"/>
                <w:sz w:val="21"/>
                <w:szCs w:val="21"/>
              </w:rPr>
              <w:t>(8</w:t>
            </w:r>
            <w:r>
              <w:rPr>
                <w:rFonts w:ascii="Tahoma" w:hAnsi="Tahoma" w:cs="Tahoma"/>
                <w:sz w:val="21"/>
                <w:szCs w:val="21"/>
              </w:rPr>
              <w:t>. számú melléklet)</w:t>
            </w:r>
          </w:p>
        </w:tc>
        <w:tc>
          <w:tcPr>
            <w:tcW w:w="1493" w:type="dxa"/>
            <w:tcBorders>
              <w:top w:val="single" w:sz="4" w:space="0" w:color="auto"/>
              <w:left w:val="single" w:sz="4" w:space="0" w:color="auto"/>
              <w:bottom w:val="single" w:sz="4" w:space="0" w:color="auto"/>
              <w:right w:val="single" w:sz="4" w:space="0" w:color="auto"/>
            </w:tcBorders>
            <w:vAlign w:val="center"/>
          </w:tcPr>
          <w:p w14:paraId="11500D25" w14:textId="77777777" w:rsidR="00F81A65" w:rsidRPr="00C01286" w:rsidRDefault="00F81A65" w:rsidP="00F81A65">
            <w:pPr>
              <w:tabs>
                <w:tab w:val="left" w:pos="709"/>
              </w:tabs>
              <w:spacing w:before="60" w:after="60" w:line="240" w:lineRule="auto"/>
              <w:ind w:left="709" w:hanging="709"/>
              <w:jc w:val="both"/>
              <w:rPr>
                <w:rFonts w:ascii="Tahoma" w:hAnsi="Tahoma" w:cs="Tahoma"/>
                <w:sz w:val="21"/>
                <w:szCs w:val="21"/>
                <w:highlight w:val="yellow"/>
              </w:rPr>
            </w:pPr>
          </w:p>
        </w:tc>
      </w:tr>
      <w:tr w:rsidR="000D63BA" w:rsidRPr="00C01286" w14:paraId="321FBF6A" w14:textId="77777777" w:rsidTr="00BC1FB5">
        <w:trPr>
          <w:trHeight w:val="591"/>
        </w:trPr>
        <w:tc>
          <w:tcPr>
            <w:tcW w:w="8075" w:type="dxa"/>
            <w:tcBorders>
              <w:top w:val="single" w:sz="4" w:space="0" w:color="auto"/>
              <w:left w:val="single" w:sz="4" w:space="0" w:color="auto"/>
              <w:bottom w:val="single" w:sz="4" w:space="0" w:color="auto"/>
              <w:right w:val="single" w:sz="4" w:space="0" w:color="auto"/>
            </w:tcBorders>
          </w:tcPr>
          <w:p w14:paraId="08EDF5C4" w14:textId="77777777" w:rsidR="000D63BA" w:rsidRPr="009514D0" w:rsidRDefault="00CD62D6" w:rsidP="00F81A65">
            <w:pPr>
              <w:tabs>
                <w:tab w:val="left" w:pos="709"/>
              </w:tabs>
              <w:spacing w:before="60" w:after="60" w:line="240" w:lineRule="auto"/>
              <w:jc w:val="both"/>
              <w:rPr>
                <w:rFonts w:ascii="Tahoma" w:hAnsi="Tahoma" w:cs="Tahoma"/>
                <w:sz w:val="21"/>
                <w:szCs w:val="21"/>
              </w:rPr>
            </w:pPr>
            <w:r w:rsidRPr="005F3D2E">
              <w:rPr>
                <w:rFonts w:ascii="Tahoma" w:hAnsi="Tahoma" w:cs="Tahoma"/>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w:t>
            </w:r>
            <w:proofErr w:type="spellStart"/>
            <w:r w:rsidRPr="005F3D2E">
              <w:rPr>
                <w:rFonts w:ascii="Tahoma" w:hAnsi="Tahoma" w:cs="Tahoma"/>
                <w:sz w:val="21"/>
                <w:szCs w:val="21"/>
              </w:rPr>
              <w:t>tartalmú</w:t>
            </w:r>
            <w:proofErr w:type="spellEnd"/>
            <w:r w:rsidRPr="005F3D2E">
              <w:rPr>
                <w:rFonts w:ascii="Tahoma" w:hAnsi="Tahoma" w:cs="Tahoma"/>
                <w:sz w:val="21"/>
                <w:szCs w:val="21"/>
              </w:rPr>
              <w:t xml:space="preserve"> változásbejegyzési nyilatkozatot szíveskedjenek az ajánlat részeként benyújtani [321/2015. (X. 30.) Korm. rendelet 13. §].</w:t>
            </w:r>
            <w:r w:rsidR="005F7B8B">
              <w:rPr>
                <w:rFonts w:ascii="Tahoma" w:hAnsi="Tahoma" w:cs="Tahoma"/>
                <w:sz w:val="21"/>
                <w:szCs w:val="21"/>
              </w:rPr>
              <w:t xml:space="preserve"> (</w:t>
            </w:r>
            <w:r w:rsidR="0054491A">
              <w:rPr>
                <w:rFonts w:ascii="Tahoma" w:hAnsi="Tahoma" w:cs="Tahoma"/>
                <w:sz w:val="21"/>
                <w:szCs w:val="21"/>
              </w:rPr>
              <w:t>9</w:t>
            </w:r>
            <w:r w:rsidR="005F7B8B">
              <w:rPr>
                <w:rFonts w:ascii="Tahoma" w:hAnsi="Tahoma" w:cs="Tahoma"/>
                <w:sz w:val="21"/>
                <w:szCs w:val="21"/>
              </w:rPr>
              <w:t>. sz. melléklet)</w:t>
            </w:r>
          </w:p>
        </w:tc>
        <w:tc>
          <w:tcPr>
            <w:tcW w:w="1493" w:type="dxa"/>
            <w:tcBorders>
              <w:top w:val="single" w:sz="4" w:space="0" w:color="auto"/>
              <w:left w:val="single" w:sz="4" w:space="0" w:color="auto"/>
              <w:bottom w:val="single" w:sz="4" w:space="0" w:color="auto"/>
              <w:right w:val="single" w:sz="4" w:space="0" w:color="auto"/>
            </w:tcBorders>
            <w:vAlign w:val="center"/>
          </w:tcPr>
          <w:p w14:paraId="2BFA085E" w14:textId="77777777" w:rsidR="000D63BA" w:rsidRPr="00C01286" w:rsidRDefault="000D63BA" w:rsidP="00F81A65">
            <w:pPr>
              <w:tabs>
                <w:tab w:val="left" w:pos="709"/>
              </w:tabs>
              <w:spacing w:before="60" w:after="60" w:line="240" w:lineRule="auto"/>
              <w:ind w:left="709" w:hanging="709"/>
              <w:jc w:val="both"/>
              <w:rPr>
                <w:rFonts w:ascii="Tahoma" w:hAnsi="Tahoma" w:cs="Tahoma"/>
                <w:sz w:val="21"/>
                <w:szCs w:val="21"/>
                <w:highlight w:val="yellow"/>
              </w:rPr>
            </w:pPr>
          </w:p>
        </w:tc>
      </w:tr>
      <w:tr w:rsidR="00282A4E" w:rsidRPr="00C01286" w14:paraId="594A5908" w14:textId="77777777" w:rsidTr="00BC1FB5">
        <w:trPr>
          <w:trHeight w:val="591"/>
        </w:trPr>
        <w:tc>
          <w:tcPr>
            <w:tcW w:w="8075" w:type="dxa"/>
            <w:tcBorders>
              <w:top w:val="single" w:sz="4" w:space="0" w:color="auto"/>
              <w:left w:val="single" w:sz="4" w:space="0" w:color="auto"/>
              <w:bottom w:val="single" w:sz="4" w:space="0" w:color="auto"/>
              <w:right w:val="single" w:sz="4" w:space="0" w:color="auto"/>
            </w:tcBorders>
          </w:tcPr>
          <w:p w14:paraId="06FF0101" w14:textId="77777777" w:rsidR="00282A4E" w:rsidRDefault="00282A4E" w:rsidP="00282A4E">
            <w:pPr>
              <w:rPr>
                <w:rFonts w:ascii="Tahoma" w:hAnsi="Tahoma" w:cs="Tahoma"/>
                <w:sz w:val="21"/>
                <w:szCs w:val="21"/>
              </w:rPr>
            </w:pPr>
            <w:r w:rsidRPr="00214952">
              <w:rPr>
                <w:rFonts w:ascii="Tahoma" w:hAnsi="Tahoma" w:cs="Tahoma"/>
                <w:sz w:val="21"/>
                <w:szCs w:val="21"/>
              </w:rPr>
              <w:t>Nyilatkozat a Kbt. 73. § (</w:t>
            </w:r>
            <w:proofErr w:type="gramStart"/>
            <w:r w:rsidRPr="00214952">
              <w:rPr>
                <w:rFonts w:ascii="Tahoma" w:hAnsi="Tahoma" w:cs="Tahoma"/>
                <w:sz w:val="21"/>
                <w:szCs w:val="21"/>
              </w:rPr>
              <w:t>4)-(</w:t>
            </w:r>
            <w:proofErr w:type="gramEnd"/>
            <w:r w:rsidRPr="00214952">
              <w:rPr>
                <w:rFonts w:ascii="Tahoma" w:hAnsi="Tahoma" w:cs="Tahoma"/>
                <w:sz w:val="21"/>
                <w:szCs w:val="21"/>
              </w:rPr>
              <w:t>5) bekezdésében foglaltakról</w:t>
            </w:r>
            <w:r w:rsidR="0054491A">
              <w:rPr>
                <w:rFonts w:ascii="Tahoma" w:hAnsi="Tahoma" w:cs="Tahoma"/>
                <w:sz w:val="21"/>
                <w:szCs w:val="21"/>
              </w:rPr>
              <w:t xml:space="preserve"> (10</w:t>
            </w:r>
            <w:r>
              <w:rPr>
                <w:rFonts w:ascii="Tahoma" w:hAnsi="Tahoma" w:cs="Tahoma"/>
                <w:sz w:val="21"/>
                <w:szCs w:val="21"/>
              </w:rPr>
              <w:t>. számú melléklet)</w:t>
            </w:r>
          </w:p>
        </w:tc>
        <w:tc>
          <w:tcPr>
            <w:tcW w:w="1493" w:type="dxa"/>
            <w:tcBorders>
              <w:top w:val="single" w:sz="4" w:space="0" w:color="auto"/>
              <w:left w:val="single" w:sz="4" w:space="0" w:color="auto"/>
              <w:bottom w:val="single" w:sz="4" w:space="0" w:color="auto"/>
              <w:right w:val="single" w:sz="4" w:space="0" w:color="auto"/>
            </w:tcBorders>
            <w:vAlign w:val="center"/>
          </w:tcPr>
          <w:p w14:paraId="7FD63F61" w14:textId="77777777" w:rsidR="00282A4E" w:rsidRPr="00C01286" w:rsidRDefault="00282A4E" w:rsidP="00282A4E">
            <w:pPr>
              <w:tabs>
                <w:tab w:val="left" w:pos="709"/>
              </w:tabs>
              <w:spacing w:before="60" w:after="60" w:line="240" w:lineRule="auto"/>
              <w:ind w:left="709" w:hanging="709"/>
              <w:jc w:val="both"/>
              <w:rPr>
                <w:rFonts w:ascii="Tahoma" w:hAnsi="Tahoma" w:cs="Tahoma"/>
                <w:sz w:val="21"/>
                <w:szCs w:val="21"/>
                <w:highlight w:val="yellow"/>
              </w:rPr>
            </w:pPr>
          </w:p>
        </w:tc>
      </w:tr>
      <w:tr w:rsidR="00685D3C" w:rsidRPr="00C01286" w14:paraId="46D777A1" w14:textId="77777777" w:rsidTr="00BC1FB5">
        <w:trPr>
          <w:trHeight w:val="591"/>
        </w:trPr>
        <w:tc>
          <w:tcPr>
            <w:tcW w:w="8075" w:type="dxa"/>
            <w:tcBorders>
              <w:top w:val="single" w:sz="4" w:space="0" w:color="auto"/>
              <w:left w:val="single" w:sz="4" w:space="0" w:color="auto"/>
              <w:bottom w:val="single" w:sz="4" w:space="0" w:color="auto"/>
              <w:right w:val="single" w:sz="4" w:space="0" w:color="auto"/>
            </w:tcBorders>
          </w:tcPr>
          <w:p w14:paraId="6EC91872" w14:textId="6ADB7DCA" w:rsidR="00685D3C" w:rsidRDefault="00685D3C" w:rsidP="00685D3C">
            <w:pPr>
              <w:rPr>
                <w:rFonts w:ascii="Tahoma" w:hAnsi="Tahoma" w:cs="Tahoma"/>
                <w:sz w:val="21"/>
                <w:szCs w:val="21"/>
              </w:rPr>
            </w:pPr>
            <w:r>
              <w:rPr>
                <w:rFonts w:ascii="Tahoma" w:hAnsi="Tahoma" w:cs="Tahoma"/>
                <w:sz w:val="21"/>
                <w:szCs w:val="21"/>
              </w:rPr>
              <w:t>Nyilatkozat teljesítési</w:t>
            </w:r>
            <w:r w:rsidRPr="0099480C">
              <w:rPr>
                <w:rFonts w:ascii="Tahoma" w:eastAsia="Times New Roman" w:hAnsi="Tahoma" w:cs="Tahoma"/>
                <w:color w:val="000000"/>
                <w:kern w:val="1"/>
                <w:sz w:val="21"/>
                <w:szCs w:val="21"/>
                <w:shd w:val="clear" w:color="auto" w:fill="FFFFFF"/>
                <w:lang w:eastAsia="zh-CN"/>
              </w:rPr>
              <w:t xml:space="preserve"> </w:t>
            </w:r>
            <w:r>
              <w:rPr>
                <w:rFonts w:ascii="Tahoma" w:eastAsia="Times New Roman" w:hAnsi="Tahoma" w:cs="Tahoma"/>
                <w:color w:val="000000"/>
                <w:kern w:val="1"/>
                <w:sz w:val="21"/>
                <w:szCs w:val="21"/>
                <w:shd w:val="clear" w:color="auto" w:fill="FFFFFF"/>
                <w:lang w:eastAsia="zh-CN"/>
              </w:rPr>
              <w:t xml:space="preserve">és jótállási </w:t>
            </w:r>
            <w:r>
              <w:rPr>
                <w:rFonts w:ascii="Tahoma" w:hAnsi="Tahoma" w:cs="Tahoma"/>
                <w:sz w:val="21"/>
                <w:szCs w:val="21"/>
              </w:rPr>
              <w:t>biztosítékról (11. sz. melléklet)</w:t>
            </w:r>
          </w:p>
        </w:tc>
        <w:tc>
          <w:tcPr>
            <w:tcW w:w="1493" w:type="dxa"/>
            <w:tcBorders>
              <w:top w:val="single" w:sz="4" w:space="0" w:color="auto"/>
              <w:left w:val="single" w:sz="4" w:space="0" w:color="auto"/>
              <w:bottom w:val="single" w:sz="4" w:space="0" w:color="auto"/>
              <w:right w:val="single" w:sz="4" w:space="0" w:color="auto"/>
            </w:tcBorders>
            <w:vAlign w:val="center"/>
          </w:tcPr>
          <w:p w14:paraId="33BBCDEB" w14:textId="77777777" w:rsidR="00685D3C" w:rsidRPr="00C01286" w:rsidRDefault="00685D3C" w:rsidP="00685D3C">
            <w:pPr>
              <w:tabs>
                <w:tab w:val="left" w:pos="709"/>
              </w:tabs>
              <w:spacing w:before="60" w:after="60" w:line="240" w:lineRule="auto"/>
              <w:ind w:left="709" w:hanging="709"/>
              <w:jc w:val="both"/>
              <w:rPr>
                <w:rFonts w:ascii="Tahoma" w:hAnsi="Tahoma" w:cs="Tahoma"/>
                <w:sz w:val="21"/>
                <w:szCs w:val="21"/>
                <w:highlight w:val="yellow"/>
              </w:rPr>
            </w:pPr>
          </w:p>
        </w:tc>
      </w:tr>
      <w:tr w:rsidR="00685D3C" w:rsidRPr="00C01286" w14:paraId="2730712B" w14:textId="77777777" w:rsidTr="00CB321D">
        <w:trPr>
          <w:trHeight w:val="489"/>
        </w:trPr>
        <w:tc>
          <w:tcPr>
            <w:tcW w:w="8075" w:type="dxa"/>
            <w:tcBorders>
              <w:top w:val="single" w:sz="4" w:space="0" w:color="auto"/>
              <w:left w:val="single" w:sz="4" w:space="0" w:color="auto"/>
              <w:bottom w:val="single" w:sz="4" w:space="0" w:color="auto"/>
              <w:right w:val="single" w:sz="4" w:space="0" w:color="auto"/>
            </w:tcBorders>
          </w:tcPr>
          <w:p w14:paraId="219E6975" w14:textId="77777777" w:rsidR="00685D3C" w:rsidRPr="009514D0" w:rsidRDefault="00685D3C" w:rsidP="00685D3C">
            <w:pPr>
              <w:tabs>
                <w:tab w:val="left" w:pos="709"/>
              </w:tabs>
              <w:spacing w:before="60" w:after="60" w:line="240" w:lineRule="auto"/>
              <w:jc w:val="both"/>
              <w:rPr>
                <w:rFonts w:ascii="Tahoma" w:hAnsi="Tahoma" w:cs="Tahoma"/>
                <w:sz w:val="21"/>
                <w:szCs w:val="21"/>
              </w:rPr>
            </w:pPr>
            <w:r>
              <w:rPr>
                <w:rFonts w:ascii="Tahoma" w:hAnsi="Tahoma" w:cs="Tahoma"/>
                <w:sz w:val="21"/>
                <w:szCs w:val="21"/>
              </w:rPr>
              <w:lastRenderedPageBreak/>
              <w:t xml:space="preserve">Árazott költségvetés (csatolandó az elektronikus másolati példányon </w:t>
            </w:r>
            <w:proofErr w:type="spellStart"/>
            <w:r>
              <w:rPr>
                <w:rFonts w:ascii="Tahoma" w:hAnsi="Tahoma" w:cs="Tahoma"/>
                <w:sz w:val="21"/>
                <w:szCs w:val="21"/>
              </w:rPr>
              <w:t>xls</w:t>
            </w:r>
            <w:proofErr w:type="spellEnd"/>
            <w:r>
              <w:rPr>
                <w:rFonts w:ascii="Tahoma" w:hAnsi="Tahoma" w:cs="Tahoma"/>
                <w:sz w:val="21"/>
                <w:szCs w:val="21"/>
              </w:rPr>
              <w:t>. formátumban is)</w:t>
            </w:r>
          </w:p>
        </w:tc>
        <w:tc>
          <w:tcPr>
            <w:tcW w:w="1493" w:type="dxa"/>
            <w:tcBorders>
              <w:top w:val="single" w:sz="4" w:space="0" w:color="auto"/>
              <w:left w:val="single" w:sz="4" w:space="0" w:color="auto"/>
              <w:bottom w:val="single" w:sz="4" w:space="0" w:color="auto"/>
              <w:right w:val="single" w:sz="4" w:space="0" w:color="auto"/>
            </w:tcBorders>
            <w:vAlign w:val="center"/>
          </w:tcPr>
          <w:p w14:paraId="554084B8" w14:textId="77777777" w:rsidR="00685D3C" w:rsidRPr="00C01286" w:rsidRDefault="00685D3C" w:rsidP="00685D3C">
            <w:pPr>
              <w:tabs>
                <w:tab w:val="left" w:pos="709"/>
              </w:tabs>
              <w:spacing w:before="60" w:after="60" w:line="240" w:lineRule="auto"/>
              <w:ind w:left="709" w:hanging="709"/>
              <w:jc w:val="both"/>
              <w:rPr>
                <w:rFonts w:ascii="Tahoma" w:hAnsi="Tahoma" w:cs="Tahoma"/>
                <w:sz w:val="21"/>
                <w:szCs w:val="21"/>
                <w:highlight w:val="yellow"/>
              </w:rPr>
            </w:pPr>
          </w:p>
        </w:tc>
      </w:tr>
      <w:tr w:rsidR="00685D3C" w:rsidRPr="00C01286" w14:paraId="5EB6B7D8" w14:textId="77777777" w:rsidTr="00083BE0">
        <w:tc>
          <w:tcPr>
            <w:tcW w:w="8075" w:type="dxa"/>
            <w:tcBorders>
              <w:top w:val="single" w:sz="4" w:space="0" w:color="auto"/>
              <w:left w:val="single" w:sz="4" w:space="0" w:color="auto"/>
              <w:bottom w:val="single" w:sz="4" w:space="0" w:color="auto"/>
              <w:right w:val="single" w:sz="4" w:space="0" w:color="auto"/>
            </w:tcBorders>
          </w:tcPr>
          <w:p w14:paraId="1D52BBC0" w14:textId="77777777" w:rsidR="00685D3C" w:rsidRDefault="00685D3C" w:rsidP="00685D3C">
            <w:pPr>
              <w:tabs>
                <w:tab w:val="left" w:pos="709"/>
              </w:tabs>
              <w:spacing w:before="60" w:after="60" w:line="240" w:lineRule="auto"/>
              <w:jc w:val="both"/>
              <w:rPr>
                <w:rFonts w:ascii="Tahoma" w:hAnsi="Tahoma" w:cs="Tahoma"/>
                <w:bCs/>
                <w:sz w:val="21"/>
                <w:szCs w:val="21"/>
              </w:rPr>
            </w:pPr>
            <w:r>
              <w:rPr>
                <w:rFonts w:ascii="Tahoma" w:hAnsi="Tahoma" w:cs="Tahoma"/>
                <w:b/>
                <w:sz w:val="21"/>
                <w:szCs w:val="21"/>
              </w:rPr>
              <w:t>III</w:t>
            </w:r>
            <w:r w:rsidRPr="00C01286">
              <w:rPr>
                <w:rFonts w:ascii="Tahoma" w:hAnsi="Tahoma" w:cs="Tahoma"/>
                <w:b/>
                <w:sz w:val="21"/>
                <w:szCs w:val="21"/>
              </w:rPr>
              <w:t>. FEJEZET: ÜZLETI TITKOT TARTALMAZÓ IRATOK (ADOTT ESETBEN)</w:t>
            </w:r>
            <w:r w:rsidRPr="00A4310C">
              <w:rPr>
                <w:rFonts w:ascii="Tahoma" w:hAnsi="Tahoma" w:cs="Tahoma"/>
                <w:bCs/>
                <w:sz w:val="21"/>
                <w:szCs w:val="21"/>
              </w:rPr>
              <w:t xml:space="preserve"> </w:t>
            </w:r>
          </w:p>
          <w:p w14:paraId="09F97A70" w14:textId="77777777" w:rsidR="00685D3C" w:rsidRPr="00C01286" w:rsidRDefault="00685D3C" w:rsidP="00685D3C">
            <w:pPr>
              <w:tabs>
                <w:tab w:val="left" w:pos="709"/>
              </w:tabs>
              <w:spacing w:before="60" w:after="60" w:line="240" w:lineRule="auto"/>
              <w:jc w:val="both"/>
              <w:rPr>
                <w:rFonts w:ascii="Tahoma" w:hAnsi="Tahoma" w:cs="Tahoma"/>
                <w:sz w:val="21"/>
                <w:szCs w:val="21"/>
              </w:rPr>
            </w:pPr>
            <w:r w:rsidRPr="00A4310C">
              <w:rPr>
                <w:rFonts w:ascii="Tahoma" w:hAnsi="Tahoma" w:cs="Tahoma"/>
                <w:bCs/>
                <w:sz w:val="21"/>
                <w:szCs w:val="21"/>
              </w:rPr>
              <w:t>Az üzleti titkot tartalmazó, elkülönített irathoz ajánlattevő indokolást köteles csatolni, amelyben részletesen alátámasztja, hogy az adott információ vagy adat nyilvánosságra hozatala miért és milyen módon okozna számára aránytalan sérelmet [Kbt. 44. § (1) bekezdés].</w:t>
            </w:r>
          </w:p>
        </w:tc>
        <w:tc>
          <w:tcPr>
            <w:tcW w:w="1493" w:type="dxa"/>
            <w:tcBorders>
              <w:top w:val="single" w:sz="4" w:space="0" w:color="auto"/>
              <w:left w:val="single" w:sz="4" w:space="0" w:color="auto"/>
              <w:bottom w:val="single" w:sz="4" w:space="0" w:color="auto"/>
              <w:right w:val="single" w:sz="4" w:space="0" w:color="auto"/>
            </w:tcBorders>
            <w:vAlign w:val="center"/>
          </w:tcPr>
          <w:p w14:paraId="42DACB51" w14:textId="77777777" w:rsidR="00685D3C" w:rsidRPr="00C01286" w:rsidRDefault="00685D3C" w:rsidP="00685D3C">
            <w:pPr>
              <w:spacing w:before="60" w:after="60" w:line="240" w:lineRule="auto"/>
              <w:ind w:left="110" w:right="74"/>
              <w:jc w:val="center"/>
              <w:rPr>
                <w:rFonts w:ascii="Tahoma" w:hAnsi="Tahoma" w:cs="Tahoma"/>
                <w:sz w:val="21"/>
                <w:szCs w:val="21"/>
              </w:rPr>
            </w:pPr>
            <w:r w:rsidRPr="00C01286">
              <w:rPr>
                <w:rFonts w:ascii="Tahoma" w:hAnsi="Tahoma" w:cs="Tahoma"/>
                <w:sz w:val="21"/>
                <w:szCs w:val="21"/>
              </w:rPr>
              <w:t>önálló mellékletben</w:t>
            </w:r>
          </w:p>
        </w:tc>
      </w:tr>
      <w:tr w:rsidR="00685D3C" w:rsidRPr="00C01286" w14:paraId="0C498CF8" w14:textId="77777777" w:rsidTr="00083BE0">
        <w:tc>
          <w:tcPr>
            <w:tcW w:w="8075" w:type="dxa"/>
            <w:tcBorders>
              <w:top w:val="single" w:sz="4" w:space="0" w:color="auto"/>
              <w:left w:val="single" w:sz="4" w:space="0" w:color="auto"/>
              <w:bottom w:val="single" w:sz="4" w:space="0" w:color="auto"/>
              <w:right w:val="single" w:sz="4" w:space="0" w:color="auto"/>
            </w:tcBorders>
          </w:tcPr>
          <w:p w14:paraId="22B7B602" w14:textId="77777777" w:rsidR="00685D3C" w:rsidRPr="00C01286" w:rsidRDefault="00685D3C" w:rsidP="00685D3C">
            <w:pPr>
              <w:tabs>
                <w:tab w:val="left" w:pos="709"/>
              </w:tabs>
              <w:spacing w:before="60" w:after="60" w:line="240" w:lineRule="auto"/>
              <w:jc w:val="both"/>
              <w:rPr>
                <w:rFonts w:ascii="Tahoma" w:hAnsi="Tahoma" w:cs="Tahoma"/>
                <w:b/>
                <w:sz w:val="21"/>
                <w:szCs w:val="21"/>
              </w:rPr>
            </w:pPr>
            <w:r w:rsidRPr="00C01286">
              <w:rPr>
                <w:rFonts w:ascii="Tahoma" w:hAnsi="Tahoma" w:cs="Tahoma"/>
                <w:b/>
                <w:sz w:val="21"/>
                <w:szCs w:val="21"/>
              </w:rPr>
              <w:t>IV. FEJEZET: AZ AJÁNLATTEVŐ ÁLTAL BECSATOLNI KÍVÁNT DOKUMENTUMOK (ADOTT ESETBEN)</w:t>
            </w:r>
          </w:p>
        </w:tc>
        <w:tc>
          <w:tcPr>
            <w:tcW w:w="1493" w:type="dxa"/>
            <w:tcBorders>
              <w:top w:val="single" w:sz="4" w:space="0" w:color="auto"/>
              <w:left w:val="single" w:sz="4" w:space="0" w:color="auto"/>
              <w:bottom w:val="single" w:sz="4" w:space="0" w:color="auto"/>
              <w:right w:val="single" w:sz="4" w:space="0" w:color="auto"/>
            </w:tcBorders>
            <w:vAlign w:val="center"/>
          </w:tcPr>
          <w:p w14:paraId="7CCE2AB6" w14:textId="77777777" w:rsidR="00685D3C" w:rsidRPr="00C01286" w:rsidRDefault="00685D3C" w:rsidP="00685D3C">
            <w:pPr>
              <w:spacing w:before="60" w:after="60" w:line="240" w:lineRule="auto"/>
              <w:ind w:left="110" w:right="74"/>
              <w:jc w:val="center"/>
              <w:rPr>
                <w:rFonts w:ascii="Tahoma" w:hAnsi="Tahoma" w:cs="Tahoma"/>
                <w:sz w:val="21"/>
                <w:szCs w:val="21"/>
              </w:rPr>
            </w:pPr>
          </w:p>
        </w:tc>
      </w:tr>
      <w:tr w:rsidR="00685D3C" w:rsidRPr="00C01286" w14:paraId="7474CBA9" w14:textId="77777777" w:rsidTr="00083BE0">
        <w:tc>
          <w:tcPr>
            <w:tcW w:w="8075" w:type="dxa"/>
            <w:tcBorders>
              <w:top w:val="single" w:sz="4" w:space="0" w:color="auto"/>
              <w:left w:val="single" w:sz="4" w:space="0" w:color="auto"/>
              <w:bottom w:val="single" w:sz="4" w:space="0" w:color="auto"/>
              <w:right w:val="single" w:sz="4" w:space="0" w:color="auto"/>
            </w:tcBorders>
          </w:tcPr>
          <w:p w14:paraId="7CB1BB84" w14:textId="77777777" w:rsidR="00685D3C" w:rsidRPr="00C01286" w:rsidRDefault="00685D3C" w:rsidP="00685D3C">
            <w:pPr>
              <w:tabs>
                <w:tab w:val="left" w:pos="2323"/>
              </w:tabs>
              <w:spacing w:before="60" w:after="60" w:line="240" w:lineRule="auto"/>
              <w:jc w:val="both"/>
              <w:rPr>
                <w:rFonts w:ascii="Tahoma" w:hAnsi="Tahoma" w:cs="Tahoma"/>
                <w:b/>
                <w:sz w:val="21"/>
                <w:szCs w:val="21"/>
              </w:rPr>
            </w:pPr>
            <w:r w:rsidRPr="00C01286">
              <w:rPr>
                <w:rFonts w:ascii="Tahoma" w:hAnsi="Tahoma" w:cs="Tahoma"/>
                <w:b/>
                <w:sz w:val="21"/>
                <w:szCs w:val="21"/>
              </w:rPr>
              <w:t xml:space="preserve">+ Ajánlat papír alapú példánya </w:t>
            </w:r>
            <w:proofErr w:type="spellStart"/>
            <w:r w:rsidRPr="00C01286">
              <w:rPr>
                <w:rFonts w:ascii="Tahoma" w:hAnsi="Tahoma" w:cs="Tahoma"/>
                <w:b/>
                <w:sz w:val="21"/>
                <w:szCs w:val="21"/>
              </w:rPr>
              <w:t>scannelve</w:t>
            </w:r>
            <w:proofErr w:type="spellEnd"/>
            <w:r w:rsidRPr="00C01286">
              <w:rPr>
                <w:rFonts w:ascii="Tahoma" w:hAnsi="Tahoma" w:cs="Tahoma"/>
                <w:b/>
                <w:sz w:val="21"/>
                <w:szCs w:val="21"/>
              </w:rPr>
              <w:t xml:space="preserve"> elektronikus adathordozón (CD, DVD, </w:t>
            </w:r>
            <w:proofErr w:type="gramStart"/>
            <w:r w:rsidRPr="00C01286">
              <w:rPr>
                <w:rFonts w:ascii="Tahoma" w:hAnsi="Tahoma" w:cs="Tahoma"/>
                <w:b/>
                <w:sz w:val="21"/>
                <w:szCs w:val="21"/>
              </w:rPr>
              <w:t>Pendrive,</w:t>
            </w:r>
            <w:proofErr w:type="gramEnd"/>
            <w:r w:rsidRPr="00C01286">
              <w:rPr>
                <w:rFonts w:ascii="Tahoma" w:hAnsi="Tahoma" w:cs="Tahoma"/>
                <w:b/>
                <w:sz w:val="21"/>
                <w:szCs w:val="21"/>
              </w:rPr>
              <w:t xml:space="preserve"> stb.)</w:t>
            </w:r>
          </w:p>
        </w:tc>
        <w:tc>
          <w:tcPr>
            <w:tcW w:w="1493" w:type="dxa"/>
            <w:tcBorders>
              <w:top w:val="single" w:sz="4" w:space="0" w:color="auto"/>
              <w:left w:val="single" w:sz="4" w:space="0" w:color="auto"/>
              <w:bottom w:val="single" w:sz="4" w:space="0" w:color="auto"/>
              <w:right w:val="single" w:sz="4" w:space="0" w:color="auto"/>
            </w:tcBorders>
            <w:vAlign w:val="center"/>
          </w:tcPr>
          <w:p w14:paraId="4973A459" w14:textId="77777777" w:rsidR="00685D3C" w:rsidRPr="00C01286" w:rsidRDefault="00685D3C" w:rsidP="00685D3C">
            <w:pPr>
              <w:spacing w:before="60" w:after="60" w:line="240" w:lineRule="auto"/>
              <w:ind w:left="110" w:right="74"/>
              <w:jc w:val="center"/>
              <w:rPr>
                <w:rFonts w:ascii="Tahoma" w:hAnsi="Tahoma" w:cs="Tahoma"/>
                <w:sz w:val="21"/>
                <w:szCs w:val="21"/>
              </w:rPr>
            </w:pPr>
          </w:p>
        </w:tc>
      </w:tr>
    </w:tbl>
    <w:p w14:paraId="3FB610B9" w14:textId="77777777" w:rsidR="00B22F2A" w:rsidRPr="00C01286" w:rsidRDefault="006504EA" w:rsidP="00C01286">
      <w:pPr>
        <w:spacing w:before="60" w:after="60" w:line="240" w:lineRule="auto"/>
        <w:jc w:val="right"/>
        <w:rPr>
          <w:rFonts w:ascii="Tahoma" w:hAnsi="Tahoma" w:cs="Tahoma"/>
          <w:b/>
          <w:sz w:val="21"/>
          <w:szCs w:val="21"/>
        </w:rPr>
      </w:pPr>
      <w:r w:rsidRPr="00C01286">
        <w:rPr>
          <w:rFonts w:ascii="Tahoma" w:hAnsi="Tahoma" w:cs="Tahoma"/>
          <w:b/>
          <w:sz w:val="21"/>
          <w:szCs w:val="21"/>
          <w:highlight w:val="yellow"/>
        </w:rPr>
        <w:br w:type="page"/>
      </w:r>
      <w:r w:rsidRPr="00C01286">
        <w:rPr>
          <w:rFonts w:ascii="Tahoma" w:hAnsi="Tahoma" w:cs="Tahoma"/>
          <w:b/>
          <w:sz w:val="21"/>
          <w:szCs w:val="21"/>
        </w:rPr>
        <w:lastRenderedPageBreak/>
        <w:t>2.1. számú melléklet</w:t>
      </w:r>
    </w:p>
    <w:p w14:paraId="46AC6CA3" w14:textId="77777777" w:rsidR="00B22F2A" w:rsidRPr="00C01286" w:rsidRDefault="006504EA" w:rsidP="00C01286">
      <w:pPr>
        <w:spacing w:before="60" w:after="60" w:line="240" w:lineRule="auto"/>
        <w:jc w:val="center"/>
        <w:rPr>
          <w:rFonts w:ascii="Tahoma" w:hAnsi="Tahoma" w:cs="Tahoma"/>
          <w:b/>
          <w:caps/>
          <w:sz w:val="21"/>
          <w:szCs w:val="21"/>
        </w:rPr>
      </w:pPr>
      <w:r w:rsidRPr="00C01286">
        <w:rPr>
          <w:rFonts w:ascii="Tahoma" w:hAnsi="Tahoma" w:cs="Tahoma"/>
          <w:b/>
          <w:caps/>
          <w:sz w:val="21"/>
          <w:szCs w:val="21"/>
        </w:rPr>
        <w:t>Felolvasólap</w:t>
      </w:r>
    </w:p>
    <w:p w14:paraId="5FD0847A" w14:textId="77777777" w:rsidR="00B22F2A" w:rsidRDefault="006504EA" w:rsidP="00C01286">
      <w:pPr>
        <w:spacing w:before="60" w:after="60" w:line="240" w:lineRule="auto"/>
        <w:jc w:val="center"/>
        <w:rPr>
          <w:rFonts w:ascii="Tahoma" w:hAnsi="Tahoma" w:cs="Tahoma"/>
          <w:b/>
          <w:sz w:val="21"/>
          <w:szCs w:val="21"/>
        </w:rPr>
      </w:pPr>
      <w:r w:rsidRPr="00C01286">
        <w:rPr>
          <w:rFonts w:ascii="Tahoma" w:hAnsi="Tahoma" w:cs="Tahoma"/>
          <w:b/>
          <w:sz w:val="21"/>
          <w:szCs w:val="21"/>
        </w:rPr>
        <w:t>(önálló ajánlattétel esetén)</w:t>
      </w:r>
    </w:p>
    <w:p w14:paraId="5D771F4D" w14:textId="77777777" w:rsidR="004B6EB2" w:rsidRPr="00C01286" w:rsidRDefault="004B6EB2" w:rsidP="00C01286">
      <w:pPr>
        <w:spacing w:before="60" w:after="60" w:line="240" w:lineRule="auto"/>
        <w:jc w:val="both"/>
        <w:rPr>
          <w:rFonts w:ascii="Tahoma" w:hAnsi="Tahoma" w:cs="Tahoma"/>
          <w:sz w:val="21"/>
          <w:szCs w:val="21"/>
        </w:rPr>
      </w:pPr>
    </w:p>
    <w:p w14:paraId="3DF8A4CA" w14:textId="77777777" w:rsidR="00B22F2A" w:rsidRPr="00C01286" w:rsidRDefault="006504EA" w:rsidP="003D467B">
      <w:pPr>
        <w:numPr>
          <w:ilvl w:val="0"/>
          <w:numId w:val="3"/>
        </w:numPr>
        <w:tabs>
          <w:tab w:val="clear" w:pos="720"/>
        </w:tabs>
        <w:suppressAutoHyphens/>
        <w:spacing w:before="60" w:after="60" w:line="240" w:lineRule="auto"/>
        <w:ind w:left="567" w:hanging="425"/>
        <w:jc w:val="both"/>
        <w:rPr>
          <w:rFonts w:ascii="Tahoma" w:hAnsi="Tahoma" w:cs="Tahoma"/>
          <w:b/>
          <w:sz w:val="21"/>
          <w:szCs w:val="21"/>
        </w:rPr>
      </w:pPr>
      <w:r w:rsidRPr="00C01286">
        <w:rPr>
          <w:rFonts w:ascii="Tahoma" w:hAnsi="Tahoma" w:cs="Tahoma"/>
          <w:b/>
          <w:sz w:val="21"/>
          <w:szCs w:val="21"/>
        </w:rPr>
        <w:t>Ajánlattevő</w:t>
      </w:r>
    </w:p>
    <w:p w14:paraId="06D6AEBB" w14:textId="77777777" w:rsidR="00B22F2A" w:rsidRPr="00C01286" w:rsidRDefault="006504EA" w:rsidP="00C01286">
      <w:pPr>
        <w:tabs>
          <w:tab w:val="right" w:leader="underscore" w:pos="9072"/>
        </w:tabs>
        <w:spacing w:before="60" w:after="60" w:line="240" w:lineRule="auto"/>
        <w:ind w:left="567"/>
        <w:rPr>
          <w:rFonts w:ascii="Tahoma" w:hAnsi="Tahoma" w:cs="Tahoma"/>
          <w:sz w:val="21"/>
          <w:szCs w:val="21"/>
        </w:rPr>
      </w:pPr>
      <w:r w:rsidRPr="00C01286">
        <w:rPr>
          <w:rFonts w:ascii="Tahoma" w:hAnsi="Tahoma" w:cs="Tahoma"/>
          <w:sz w:val="21"/>
          <w:szCs w:val="21"/>
        </w:rPr>
        <w:t xml:space="preserve">Név: </w:t>
      </w:r>
      <w:r w:rsidRPr="00C01286">
        <w:rPr>
          <w:rFonts w:ascii="Tahoma" w:hAnsi="Tahoma" w:cs="Tahoma"/>
          <w:sz w:val="21"/>
          <w:szCs w:val="21"/>
        </w:rPr>
        <w:tab/>
      </w:r>
    </w:p>
    <w:p w14:paraId="74F9EB23" w14:textId="77777777" w:rsidR="00B22F2A" w:rsidRPr="00C01286" w:rsidRDefault="006504EA" w:rsidP="00C01286">
      <w:pPr>
        <w:tabs>
          <w:tab w:val="right" w:leader="underscore" w:pos="9072"/>
        </w:tabs>
        <w:spacing w:before="60" w:after="60" w:line="240" w:lineRule="auto"/>
        <w:ind w:left="567"/>
        <w:rPr>
          <w:rFonts w:ascii="Tahoma" w:hAnsi="Tahoma" w:cs="Tahoma"/>
          <w:sz w:val="21"/>
          <w:szCs w:val="21"/>
        </w:rPr>
      </w:pPr>
      <w:r w:rsidRPr="00C01286">
        <w:rPr>
          <w:rFonts w:ascii="Tahoma" w:hAnsi="Tahoma" w:cs="Tahoma"/>
          <w:sz w:val="21"/>
          <w:szCs w:val="21"/>
        </w:rPr>
        <w:t xml:space="preserve">Székhely: </w:t>
      </w:r>
      <w:r w:rsidRPr="00C01286">
        <w:rPr>
          <w:rFonts w:ascii="Tahoma" w:hAnsi="Tahoma" w:cs="Tahoma"/>
          <w:sz w:val="21"/>
          <w:szCs w:val="21"/>
        </w:rPr>
        <w:tab/>
      </w:r>
    </w:p>
    <w:p w14:paraId="32BE8830" w14:textId="77777777" w:rsidR="00B22F2A" w:rsidRPr="00C01286" w:rsidRDefault="006504EA" w:rsidP="00C01286">
      <w:pPr>
        <w:tabs>
          <w:tab w:val="right" w:leader="underscore" w:pos="5103"/>
          <w:tab w:val="right" w:leader="underscore" w:pos="9072"/>
        </w:tabs>
        <w:spacing w:before="60" w:after="60" w:line="240" w:lineRule="auto"/>
        <w:ind w:left="567"/>
        <w:rPr>
          <w:rFonts w:ascii="Tahoma" w:hAnsi="Tahoma" w:cs="Tahoma"/>
          <w:sz w:val="21"/>
          <w:szCs w:val="21"/>
        </w:rPr>
      </w:pPr>
      <w:r w:rsidRPr="00C01286">
        <w:rPr>
          <w:rFonts w:ascii="Tahoma" w:hAnsi="Tahoma" w:cs="Tahoma"/>
          <w:sz w:val="21"/>
          <w:szCs w:val="21"/>
        </w:rPr>
        <w:t xml:space="preserve">Telefon: </w:t>
      </w:r>
      <w:r w:rsidRPr="00C01286">
        <w:rPr>
          <w:rFonts w:ascii="Tahoma" w:hAnsi="Tahoma" w:cs="Tahoma"/>
          <w:sz w:val="21"/>
          <w:szCs w:val="21"/>
        </w:rPr>
        <w:tab/>
        <w:t xml:space="preserve"> Fax: </w:t>
      </w:r>
      <w:r w:rsidRPr="00C01286">
        <w:rPr>
          <w:rFonts w:ascii="Tahoma" w:hAnsi="Tahoma" w:cs="Tahoma"/>
          <w:sz w:val="21"/>
          <w:szCs w:val="21"/>
        </w:rPr>
        <w:tab/>
      </w:r>
    </w:p>
    <w:p w14:paraId="527B779F" w14:textId="77777777" w:rsidR="00B22F2A" w:rsidRPr="00C01286" w:rsidRDefault="006504EA" w:rsidP="00C01286">
      <w:pPr>
        <w:tabs>
          <w:tab w:val="right" w:leader="underscore" w:pos="4678"/>
        </w:tabs>
        <w:spacing w:before="60" w:after="60" w:line="240" w:lineRule="auto"/>
        <w:ind w:left="567"/>
        <w:rPr>
          <w:rFonts w:ascii="Tahoma" w:hAnsi="Tahoma" w:cs="Tahoma"/>
          <w:sz w:val="21"/>
          <w:szCs w:val="21"/>
        </w:rPr>
      </w:pPr>
      <w:r w:rsidRPr="00C01286">
        <w:rPr>
          <w:rFonts w:ascii="Tahoma" w:hAnsi="Tahoma" w:cs="Tahoma"/>
          <w:sz w:val="21"/>
          <w:szCs w:val="21"/>
        </w:rPr>
        <w:t xml:space="preserve">E-mail: </w:t>
      </w:r>
      <w:r w:rsidRPr="00C01286">
        <w:rPr>
          <w:rFonts w:ascii="Tahoma" w:hAnsi="Tahoma" w:cs="Tahoma"/>
          <w:sz w:val="21"/>
          <w:szCs w:val="21"/>
        </w:rPr>
        <w:tab/>
      </w:r>
    </w:p>
    <w:p w14:paraId="65A8F4F6" w14:textId="77777777" w:rsidR="004B6EB2" w:rsidRPr="00C01286" w:rsidRDefault="004B6EB2" w:rsidP="00C01286">
      <w:pPr>
        <w:tabs>
          <w:tab w:val="right" w:leader="underscore" w:pos="4678"/>
        </w:tabs>
        <w:spacing w:before="60" w:after="60" w:line="240" w:lineRule="auto"/>
        <w:jc w:val="both"/>
        <w:rPr>
          <w:rFonts w:ascii="Tahoma" w:hAnsi="Tahoma" w:cs="Tahoma"/>
          <w:sz w:val="21"/>
          <w:szCs w:val="21"/>
        </w:rPr>
      </w:pPr>
    </w:p>
    <w:p w14:paraId="1DCA7848" w14:textId="279C197F" w:rsidR="00027F4B" w:rsidRDefault="006504EA" w:rsidP="00664CA7">
      <w:pPr>
        <w:numPr>
          <w:ilvl w:val="0"/>
          <w:numId w:val="3"/>
        </w:numPr>
        <w:tabs>
          <w:tab w:val="clear" w:pos="720"/>
          <w:tab w:val="num" w:pos="426"/>
        </w:tabs>
        <w:suppressAutoHyphens/>
        <w:spacing w:before="60" w:after="60"/>
        <w:ind w:left="426" w:hanging="284"/>
        <w:jc w:val="both"/>
        <w:rPr>
          <w:rFonts w:ascii="Tahoma" w:hAnsi="Tahoma" w:cs="Tahoma"/>
          <w:b/>
          <w:bCs/>
          <w:sz w:val="21"/>
          <w:szCs w:val="21"/>
        </w:rPr>
      </w:pPr>
      <w:r w:rsidRPr="00027F4B">
        <w:rPr>
          <w:rFonts w:ascii="Tahoma" w:hAnsi="Tahoma" w:cs="Tahoma"/>
          <w:b/>
          <w:sz w:val="21"/>
          <w:szCs w:val="21"/>
        </w:rPr>
        <w:t>Ajánlattétel tárgya</w:t>
      </w:r>
      <w:r w:rsidR="00B22F2A" w:rsidRPr="00027F4B">
        <w:rPr>
          <w:rFonts w:ascii="Tahoma" w:hAnsi="Tahoma" w:cs="Tahoma"/>
          <w:b/>
          <w:sz w:val="21"/>
          <w:szCs w:val="21"/>
        </w:rPr>
        <w:t>:</w:t>
      </w:r>
      <w:r w:rsidR="00E65A10" w:rsidRPr="00027F4B">
        <w:rPr>
          <w:rFonts w:ascii="Tahoma" w:hAnsi="Tahoma" w:cs="Tahoma"/>
          <w:b/>
          <w:sz w:val="21"/>
          <w:szCs w:val="21"/>
        </w:rPr>
        <w:t xml:space="preserve"> </w:t>
      </w:r>
      <w:r w:rsidR="00496342">
        <w:rPr>
          <w:rFonts w:ascii="Tahoma" w:hAnsi="Tahoma" w:cs="Tahoma"/>
          <w:b/>
          <w:sz w:val="21"/>
          <w:szCs w:val="21"/>
        </w:rPr>
        <w:t>„</w:t>
      </w:r>
      <w:proofErr w:type="spellStart"/>
      <w:r w:rsidR="002853E9">
        <w:rPr>
          <w:rFonts w:ascii="Tahoma" w:hAnsi="Tahoma" w:cs="Tahoma"/>
          <w:b/>
          <w:bCs/>
          <w:sz w:val="21"/>
          <w:szCs w:val="21"/>
        </w:rPr>
        <w:t>Insula</w:t>
      </w:r>
      <w:proofErr w:type="spellEnd"/>
      <w:r w:rsidR="002853E9">
        <w:rPr>
          <w:rFonts w:ascii="Tahoma" w:hAnsi="Tahoma" w:cs="Tahoma"/>
          <w:b/>
          <w:bCs/>
          <w:sz w:val="21"/>
          <w:szCs w:val="21"/>
        </w:rPr>
        <w:t xml:space="preserve"> </w:t>
      </w:r>
      <w:proofErr w:type="spellStart"/>
      <w:r w:rsidR="002853E9">
        <w:rPr>
          <w:rFonts w:ascii="Tahoma" w:hAnsi="Tahoma" w:cs="Tahoma"/>
          <w:b/>
          <w:bCs/>
          <w:sz w:val="21"/>
          <w:szCs w:val="21"/>
        </w:rPr>
        <w:t>Lutherana</w:t>
      </w:r>
      <w:proofErr w:type="spellEnd"/>
      <w:r w:rsidR="002853E9">
        <w:rPr>
          <w:rFonts w:ascii="Tahoma" w:hAnsi="Tahoma" w:cs="Tahoma"/>
          <w:b/>
          <w:bCs/>
          <w:sz w:val="21"/>
          <w:szCs w:val="21"/>
        </w:rPr>
        <w:t xml:space="preserve"> épületegyüttes Szeretetház épület felújítása- II. ütem</w:t>
      </w:r>
      <w:r w:rsidR="00496342">
        <w:rPr>
          <w:rFonts w:ascii="Tahoma" w:hAnsi="Tahoma" w:cs="Tahoma"/>
          <w:b/>
          <w:bCs/>
          <w:sz w:val="21"/>
          <w:szCs w:val="21"/>
        </w:rPr>
        <w:t>”</w:t>
      </w:r>
    </w:p>
    <w:p w14:paraId="7B751FBE" w14:textId="77777777" w:rsidR="00496342" w:rsidRPr="00496342" w:rsidRDefault="00496342" w:rsidP="00496342">
      <w:pPr>
        <w:suppressAutoHyphens/>
        <w:spacing w:before="60" w:after="60"/>
        <w:ind w:left="426"/>
        <w:rPr>
          <w:rFonts w:ascii="Tahoma" w:hAnsi="Tahoma" w:cs="Tahoma"/>
          <w:b/>
          <w:bCs/>
          <w:sz w:val="21"/>
          <w:szCs w:val="21"/>
        </w:rPr>
      </w:pPr>
    </w:p>
    <w:p w14:paraId="574FC810" w14:textId="4BDF0C83" w:rsidR="00012004" w:rsidRDefault="00932C45" w:rsidP="00BC1FB5">
      <w:pPr>
        <w:numPr>
          <w:ilvl w:val="0"/>
          <w:numId w:val="3"/>
        </w:numPr>
        <w:tabs>
          <w:tab w:val="clear" w:pos="720"/>
        </w:tabs>
        <w:suppressAutoHyphens/>
        <w:spacing w:before="60" w:after="60" w:line="240" w:lineRule="auto"/>
        <w:ind w:left="567" w:hanging="425"/>
        <w:jc w:val="both"/>
        <w:rPr>
          <w:rFonts w:ascii="Tahoma" w:hAnsi="Tahoma" w:cs="Tahoma"/>
          <w:b/>
          <w:sz w:val="21"/>
          <w:szCs w:val="21"/>
          <w:u w:val="single"/>
        </w:rPr>
      </w:pPr>
      <w:r>
        <w:rPr>
          <w:rFonts w:ascii="Tahoma" w:hAnsi="Tahoma" w:cs="Tahoma"/>
          <w:b/>
          <w:sz w:val="21"/>
          <w:szCs w:val="21"/>
          <w:u w:val="single"/>
        </w:rPr>
        <w:t>Ajánlat:</w:t>
      </w:r>
    </w:p>
    <w:tbl>
      <w:tblPr>
        <w:tblW w:w="4592"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5820"/>
        <w:gridCol w:w="2502"/>
      </w:tblGrid>
      <w:tr w:rsidR="00AC5D3C" w:rsidRPr="003C648A" w14:paraId="62246302" w14:textId="77777777" w:rsidTr="0031117E">
        <w:trPr>
          <w:cantSplit/>
          <w:trHeight w:hRule="exact" w:val="625"/>
          <w:jc w:val="center"/>
        </w:trPr>
        <w:tc>
          <w:tcPr>
            <w:tcW w:w="5000" w:type="pct"/>
            <w:gridSpan w:val="2"/>
            <w:shd w:val="clear" w:color="auto" w:fill="D9D9D9"/>
            <w:vAlign w:val="center"/>
          </w:tcPr>
          <w:p w14:paraId="2ABAFA63" w14:textId="77777777" w:rsidR="00AC5D3C" w:rsidRPr="003C648A" w:rsidRDefault="00AC5D3C" w:rsidP="0031117E">
            <w:pPr>
              <w:spacing w:before="60" w:after="60" w:line="240" w:lineRule="auto"/>
              <w:jc w:val="center"/>
              <w:rPr>
                <w:rFonts w:ascii="Tahoma" w:hAnsi="Tahoma" w:cs="Tahoma"/>
                <w:b/>
                <w:sz w:val="21"/>
                <w:szCs w:val="21"/>
              </w:rPr>
            </w:pPr>
            <w:r w:rsidRPr="003C648A">
              <w:rPr>
                <w:rFonts w:ascii="Tahoma" w:hAnsi="Tahoma" w:cs="Tahoma"/>
                <w:b/>
                <w:sz w:val="21"/>
                <w:szCs w:val="21"/>
              </w:rPr>
              <w:t>Számszerűsíthető értékelési szempont(ok)</w:t>
            </w:r>
          </w:p>
        </w:tc>
      </w:tr>
      <w:tr w:rsidR="00AC5D3C" w:rsidRPr="003C648A" w14:paraId="1F91F14A" w14:textId="77777777" w:rsidTr="0031117E">
        <w:trPr>
          <w:cantSplit/>
          <w:trHeight w:hRule="exact" w:val="603"/>
          <w:jc w:val="center"/>
        </w:trPr>
        <w:tc>
          <w:tcPr>
            <w:tcW w:w="3497" w:type="pct"/>
            <w:vAlign w:val="center"/>
          </w:tcPr>
          <w:p w14:paraId="28F722AA" w14:textId="77777777" w:rsidR="00AC5D3C" w:rsidRPr="003C648A" w:rsidRDefault="00AC5D3C" w:rsidP="0031117E">
            <w:pPr>
              <w:spacing w:before="60" w:after="60" w:line="240" w:lineRule="auto"/>
              <w:jc w:val="both"/>
              <w:rPr>
                <w:rFonts w:ascii="Tahoma" w:hAnsi="Tahoma" w:cs="Tahoma"/>
                <w:sz w:val="21"/>
                <w:szCs w:val="21"/>
              </w:rPr>
            </w:pPr>
            <w:r w:rsidRPr="003C648A">
              <w:rPr>
                <w:rFonts w:ascii="Tahoma" w:hAnsi="Tahoma" w:cs="Tahoma"/>
                <w:b/>
                <w:sz w:val="21"/>
                <w:szCs w:val="21"/>
              </w:rPr>
              <w:t>1. Nettó ajánlati ár összesen</w:t>
            </w:r>
            <w:r w:rsidRPr="003C648A">
              <w:rPr>
                <w:rFonts w:ascii="Tahoma" w:hAnsi="Tahoma" w:cs="Tahoma"/>
                <w:sz w:val="21"/>
                <w:szCs w:val="21"/>
              </w:rPr>
              <w:t xml:space="preserve"> (HUF)</w:t>
            </w:r>
          </w:p>
        </w:tc>
        <w:tc>
          <w:tcPr>
            <w:tcW w:w="1503" w:type="pct"/>
            <w:vAlign w:val="center"/>
          </w:tcPr>
          <w:p w14:paraId="2BF98C8E" w14:textId="77777777" w:rsidR="00AC5D3C" w:rsidRPr="003C648A" w:rsidRDefault="00AC5D3C" w:rsidP="0031117E">
            <w:pPr>
              <w:spacing w:before="60" w:after="60" w:line="240" w:lineRule="auto"/>
              <w:jc w:val="center"/>
              <w:rPr>
                <w:rFonts w:ascii="Tahoma" w:hAnsi="Tahoma" w:cs="Tahoma"/>
                <w:b/>
                <w:sz w:val="21"/>
                <w:szCs w:val="21"/>
              </w:rPr>
            </w:pPr>
          </w:p>
        </w:tc>
      </w:tr>
      <w:tr w:rsidR="00AC5D3C" w:rsidRPr="003C648A" w14:paraId="689095E1" w14:textId="77777777" w:rsidTr="0031117E">
        <w:trPr>
          <w:cantSplit/>
          <w:trHeight w:hRule="exact" w:val="1629"/>
          <w:jc w:val="center"/>
        </w:trPr>
        <w:tc>
          <w:tcPr>
            <w:tcW w:w="3497" w:type="pct"/>
            <w:vAlign w:val="center"/>
          </w:tcPr>
          <w:p w14:paraId="3CE26539" w14:textId="77777777" w:rsidR="00AC5D3C" w:rsidRPr="003C648A" w:rsidRDefault="00AC5D3C" w:rsidP="0031117E">
            <w:pPr>
              <w:spacing w:before="60" w:after="60" w:line="240" w:lineRule="auto"/>
              <w:jc w:val="both"/>
              <w:rPr>
                <w:rFonts w:ascii="Tahoma" w:hAnsi="Tahoma" w:cs="Tahoma"/>
                <w:sz w:val="21"/>
                <w:szCs w:val="21"/>
              </w:rPr>
            </w:pPr>
            <w:r w:rsidRPr="003C648A">
              <w:rPr>
                <w:rFonts w:ascii="Tahoma" w:hAnsi="Tahoma" w:cs="Tahoma"/>
                <w:b/>
                <w:sz w:val="21"/>
                <w:szCs w:val="21"/>
              </w:rPr>
              <w:t>2. Jótállás időtartama</w:t>
            </w:r>
            <w:r w:rsidRPr="003C648A">
              <w:rPr>
                <w:rFonts w:ascii="Tahoma" w:hAnsi="Tahoma" w:cs="Tahoma"/>
                <w:sz w:val="21"/>
                <w:szCs w:val="21"/>
              </w:rPr>
              <w:t xml:space="preserve"> (ajánlati elem minimum értéke: </w:t>
            </w:r>
            <w:r>
              <w:rPr>
                <w:rFonts w:ascii="Tahoma" w:hAnsi="Tahoma" w:cs="Tahoma"/>
                <w:sz w:val="21"/>
                <w:szCs w:val="21"/>
              </w:rPr>
              <w:t xml:space="preserve">36 </w:t>
            </w:r>
            <w:r w:rsidRPr="003C648A">
              <w:rPr>
                <w:rFonts w:ascii="Tahoma" w:hAnsi="Tahoma" w:cs="Tahoma"/>
                <w:sz w:val="21"/>
                <w:szCs w:val="21"/>
              </w:rPr>
              <w:t xml:space="preserve">hónap, </w:t>
            </w:r>
            <w:r>
              <w:rPr>
                <w:rFonts w:ascii="Tahoma" w:hAnsi="Tahoma" w:cs="Tahoma"/>
                <w:sz w:val="21"/>
                <w:szCs w:val="21"/>
              </w:rPr>
              <w:t xml:space="preserve">értékelés során eltérő ponttal értékelt </w:t>
            </w:r>
            <w:r w:rsidRPr="003C648A">
              <w:rPr>
                <w:rFonts w:ascii="Tahoma" w:hAnsi="Tahoma" w:cs="Tahoma"/>
                <w:sz w:val="21"/>
                <w:szCs w:val="21"/>
              </w:rPr>
              <w:t>legkedvezőbb szintje: 60 hónap</w:t>
            </w:r>
            <w:r>
              <w:rPr>
                <w:rFonts w:ascii="Tahoma" w:hAnsi="Tahoma" w:cs="Tahoma"/>
                <w:sz w:val="21"/>
                <w:szCs w:val="21"/>
              </w:rPr>
              <w:t>. Ajánlatkérő a 36</w:t>
            </w:r>
            <w:r w:rsidRPr="0021165B">
              <w:rPr>
                <w:rFonts w:ascii="Tahoma" w:hAnsi="Tahoma" w:cs="Tahoma"/>
                <w:sz w:val="21"/>
                <w:szCs w:val="21"/>
              </w:rPr>
              <w:t xml:space="preserve"> hónap és a 60 hónap közötti megajánlásokat értékeli a kötelezően előírt időtartam levonásával</w:t>
            </w:r>
            <w:r>
              <w:rPr>
                <w:rFonts w:ascii="Tahoma" w:hAnsi="Tahoma" w:cs="Tahoma"/>
                <w:sz w:val="21"/>
                <w:szCs w:val="21"/>
              </w:rPr>
              <w:t>.</w:t>
            </w:r>
            <w:r w:rsidRPr="003C648A">
              <w:rPr>
                <w:rFonts w:ascii="Tahoma" w:hAnsi="Tahoma" w:cs="Tahoma"/>
                <w:sz w:val="21"/>
                <w:szCs w:val="21"/>
              </w:rPr>
              <w:t>)</w:t>
            </w:r>
          </w:p>
        </w:tc>
        <w:tc>
          <w:tcPr>
            <w:tcW w:w="1503" w:type="pct"/>
            <w:vAlign w:val="center"/>
          </w:tcPr>
          <w:p w14:paraId="5451FE2B" w14:textId="77777777" w:rsidR="00AC5D3C" w:rsidRPr="003C648A" w:rsidRDefault="00AC5D3C" w:rsidP="0031117E">
            <w:pPr>
              <w:spacing w:before="60" w:after="60" w:line="240" w:lineRule="auto"/>
              <w:jc w:val="center"/>
              <w:rPr>
                <w:rFonts w:ascii="Tahoma" w:hAnsi="Tahoma" w:cs="Tahoma"/>
                <w:b/>
                <w:sz w:val="21"/>
                <w:szCs w:val="21"/>
              </w:rPr>
            </w:pPr>
            <w:r>
              <w:rPr>
                <w:rFonts w:ascii="Tahoma" w:hAnsi="Tahoma" w:cs="Tahoma"/>
                <w:b/>
                <w:sz w:val="21"/>
                <w:szCs w:val="21"/>
              </w:rPr>
              <w:t>36 hónap+ … hónap= … hónap</w:t>
            </w:r>
          </w:p>
        </w:tc>
      </w:tr>
    </w:tbl>
    <w:p w14:paraId="29B32CCE" w14:textId="77777777" w:rsidR="00334DF1" w:rsidRPr="00012004" w:rsidRDefault="00334DF1" w:rsidP="00F07023">
      <w:pPr>
        <w:suppressAutoHyphens/>
        <w:spacing w:before="60" w:after="60" w:line="240" w:lineRule="auto"/>
        <w:jc w:val="both"/>
        <w:rPr>
          <w:rFonts w:ascii="Tahoma" w:hAnsi="Tahoma" w:cs="Tahoma"/>
          <w:b/>
          <w:sz w:val="21"/>
          <w:szCs w:val="21"/>
          <w:u w:val="single"/>
        </w:rPr>
      </w:pPr>
    </w:p>
    <w:p w14:paraId="59CAB2BA" w14:textId="77777777" w:rsidR="00334DF1" w:rsidRDefault="00334DF1" w:rsidP="00C01286">
      <w:pPr>
        <w:spacing w:before="60" w:after="60" w:line="240" w:lineRule="auto"/>
        <w:jc w:val="both"/>
        <w:rPr>
          <w:rFonts w:ascii="Tahoma" w:hAnsi="Tahoma" w:cs="Tahoma"/>
          <w:sz w:val="21"/>
          <w:szCs w:val="21"/>
        </w:rPr>
      </w:pPr>
    </w:p>
    <w:p w14:paraId="50377162" w14:textId="77777777" w:rsidR="00B22F2A" w:rsidRPr="00C01286" w:rsidRDefault="006504EA" w:rsidP="00C01286">
      <w:pPr>
        <w:spacing w:before="60" w:after="60" w:line="240" w:lineRule="auto"/>
        <w:jc w:val="both"/>
        <w:rPr>
          <w:rFonts w:ascii="Tahoma" w:hAnsi="Tahoma" w:cs="Tahoma"/>
          <w:sz w:val="21"/>
          <w:szCs w:val="21"/>
        </w:rPr>
      </w:pPr>
      <w:r w:rsidRPr="00C01286">
        <w:rPr>
          <w:rFonts w:ascii="Tahoma" w:hAnsi="Tahoma" w:cs="Tahoma"/>
          <w:sz w:val="21"/>
          <w:szCs w:val="21"/>
        </w:rPr>
        <w:t>Keltezés (helység, év, hónap, nap)</w:t>
      </w:r>
    </w:p>
    <w:p w14:paraId="7A059CA8" w14:textId="77777777" w:rsidR="002F129D" w:rsidRPr="00C01286" w:rsidRDefault="002F129D" w:rsidP="00C01286">
      <w:pPr>
        <w:spacing w:before="60" w:after="60" w:line="240" w:lineRule="auto"/>
        <w:jc w:val="both"/>
        <w:rPr>
          <w:rFonts w:ascii="Tahoma" w:hAnsi="Tahoma" w:cs="Tahoma"/>
          <w:sz w:val="21"/>
          <w:szCs w:val="21"/>
        </w:rPr>
      </w:pPr>
    </w:p>
    <w:p w14:paraId="4457D3FD" w14:textId="77777777" w:rsidR="00B22F2A" w:rsidRPr="00C01286" w:rsidRDefault="00B22F2A" w:rsidP="00C01286">
      <w:pPr>
        <w:spacing w:before="60" w:after="60" w:line="240" w:lineRule="auto"/>
        <w:jc w:val="both"/>
        <w:rPr>
          <w:rFonts w:ascii="Tahoma" w:hAnsi="Tahoma" w:cs="Tahoma"/>
          <w:sz w:val="21"/>
          <w:szCs w:val="21"/>
        </w:rPr>
      </w:pPr>
    </w:p>
    <w:p w14:paraId="786C6D98" w14:textId="77777777" w:rsidR="00B22F2A" w:rsidRPr="00C01286" w:rsidRDefault="006504EA" w:rsidP="00C01286">
      <w:pPr>
        <w:tabs>
          <w:tab w:val="center" w:pos="6521"/>
        </w:tabs>
        <w:spacing w:before="60" w:after="60" w:line="240" w:lineRule="auto"/>
        <w:jc w:val="both"/>
        <w:rPr>
          <w:rFonts w:ascii="Tahoma" w:hAnsi="Tahoma" w:cs="Tahoma"/>
          <w:sz w:val="21"/>
          <w:szCs w:val="21"/>
        </w:rPr>
      </w:pPr>
      <w:r w:rsidRPr="00C01286">
        <w:rPr>
          <w:rFonts w:ascii="Tahoma" w:hAnsi="Tahoma" w:cs="Tahoma"/>
          <w:sz w:val="21"/>
          <w:szCs w:val="21"/>
        </w:rPr>
        <w:tab/>
        <w:t>______________________________</w:t>
      </w:r>
    </w:p>
    <w:p w14:paraId="72B55481" w14:textId="77777777" w:rsidR="00B22F2A" w:rsidRPr="00C01286" w:rsidRDefault="006504EA" w:rsidP="00C01286">
      <w:pPr>
        <w:tabs>
          <w:tab w:val="center" w:pos="6521"/>
        </w:tabs>
        <w:spacing w:before="60" w:after="60" w:line="240" w:lineRule="auto"/>
        <w:jc w:val="both"/>
        <w:rPr>
          <w:rFonts w:ascii="Tahoma" w:hAnsi="Tahoma" w:cs="Tahoma"/>
          <w:sz w:val="21"/>
          <w:szCs w:val="21"/>
        </w:rPr>
      </w:pPr>
      <w:r w:rsidRPr="00C01286">
        <w:rPr>
          <w:rFonts w:ascii="Tahoma" w:hAnsi="Tahoma" w:cs="Tahoma"/>
          <w:sz w:val="21"/>
          <w:szCs w:val="21"/>
        </w:rPr>
        <w:tab/>
        <w:t>(cégjegyzésre jogosult vagy szabályszerűen</w:t>
      </w:r>
    </w:p>
    <w:p w14:paraId="3177D578" w14:textId="77777777" w:rsidR="00F20CEC" w:rsidRPr="00C01286" w:rsidRDefault="006504EA" w:rsidP="00C01286">
      <w:pPr>
        <w:tabs>
          <w:tab w:val="center" w:pos="6521"/>
        </w:tabs>
        <w:spacing w:before="60" w:after="60" w:line="240" w:lineRule="auto"/>
        <w:jc w:val="both"/>
        <w:rPr>
          <w:rFonts w:ascii="Tahoma" w:hAnsi="Tahoma" w:cs="Tahoma"/>
          <w:sz w:val="21"/>
          <w:szCs w:val="21"/>
        </w:rPr>
      </w:pPr>
      <w:r w:rsidRPr="00C01286">
        <w:rPr>
          <w:rFonts w:ascii="Tahoma" w:hAnsi="Tahoma" w:cs="Tahoma"/>
          <w:sz w:val="21"/>
          <w:szCs w:val="21"/>
        </w:rPr>
        <w:tab/>
        <w:t>meghatalmazott képviselő aláírása)</w:t>
      </w:r>
    </w:p>
    <w:p w14:paraId="5D453921" w14:textId="77777777" w:rsidR="00B22F2A" w:rsidRPr="00C01286" w:rsidRDefault="006504EA" w:rsidP="00C01286">
      <w:pPr>
        <w:spacing w:before="60" w:after="60" w:line="240" w:lineRule="auto"/>
        <w:jc w:val="right"/>
        <w:rPr>
          <w:rFonts w:ascii="Tahoma" w:hAnsi="Tahoma" w:cs="Tahoma"/>
          <w:b/>
          <w:sz w:val="21"/>
          <w:szCs w:val="21"/>
        </w:rPr>
      </w:pPr>
      <w:r w:rsidRPr="00C01286">
        <w:rPr>
          <w:rFonts w:ascii="Tahoma" w:hAnsi="Tahoma" w:cs="Tahoma"/>
          <w:b/>
          <w:sz w:val="21"/>
          <w:szCs w:val="21"/>
        </w:rPr>
        <w:br w:type="page"/>
      </w:r>
      <w:r w:rsidRPr="00C01286">
        <w:rPr>
          <w:rFonts w:ascii="Tahoma" w:hAnsi="Tahoma" w:cs="Tahoma"/>
          <w:b/>
          <w:sz w:val="21"/>
          <w:szCs w:val="21"/>
        </w:rPr>
        <w:lastRenderedPageBreak/>
        <w:t>2.2. számú melléklet</w:t>
      </w:r>
    </w:p>
    <w:p w14:paraId="43AD8D57" w14:textId="77777777" w:rsidR="00B22F2A" w:rsidRPr="00C01286" w:rsidRDefault="006504EA" w:rsidP="00012004">
      <w:pPr>
        <w:spacing w:after="0" w:line="240" w:lineRule="auto"/>
        <w:jc w:val="center"/>
        <w:rPr>
          <w:rFonts w:ascii="Tahoma" w:hAnsi="Tahoma" w:cs="Tahoma"/>
          <w:b/>
          <w:caps/>
          <w:sz w:val="21"/>
          <w:szCs w:val="21"/>
        </w:rPr>
      </w:pPr>
      <w:r w:rsidRPr="00C01286">
        <w:rPr>
          <w:rFonts w:ascii="Tahoma" w:hAnsi="Tahoma" w:cs="Tahoma"/>
          <w:b/>
          <w:caps/>
          <w:sz w:val="21"/>
          <w:szCs w:val="21"/>
        </w:rPr>
        <w:t>Felolvasólap</w:t>
      </w:r>
    </w:p>
    <w:p w14:paraId="74142116" w14:textId="77777777" w:rsidR="00B22F2A" w:rsidRDefault="006504EA" w:rsidP="00012004">
      <w:pPr>
        <w:spacing w:after="0" w:line="240" w:lineRule="auto"/>
        <w:jc w:val="center"/>
        <w:rPr>
          <w:rFonts w:ascii="Tahoma" w:hAnsi="Tahoma" w:cs="Tahoma"/>
          <w:b/>
          <w:sz w:val="21"/>
          <w:szCs w:val="21"/>
        </w:rPr>
      </w:pPr>
      <w:r w:rsidRPr="00C01286">
        <w:rPr>
          <w:rFonts w:ascii="Tahoma" w:hAnsi="Tahoma" w:cs="Tahoma"/>
          <w:b/>
          <w:sz w:val="21"/>
          <w:szCs w:val="21"/>
        </w:rPr>
        <w:t>(közös ajánlattétel esetén)</w:t>
      </w:r>
    </w:p>
    <w:p w14:paraId="43464B11" w14:textId="77777777" w:rsidR="004B6EB2" w:rsidRPr="00C01286" w:rsidRDefault="004B6EB2" w:rsidP="00C01286">
      <w:pPr>
        <w:spacing w:before="60" w:after="60" w:line="240" w:lineRule="auto"/>
        <w:jc w:val="both"/>
        <w:rPr>
          <w:rFonts w:ascii="Tahoma" w:hAnsi="Tahoma" w:cs="Tahoma"/>
          <w:sz w:val="21"/>
          <w:szCs w:val="21"/>
        </w:rPr>
      </w:pPr>
    </w:p>
    <w:p w14:paraId="7ABAB199" w14:textId="77777777" w:rsidR="00B22F2A" w:rsidRPr="00C01286" w:rsidRDefault="00BC1FB5" w:rsidP="003D467B">
      <w:pPr>
        <w:numPr>
          <w:ilvl w:val="0"/>
          <w:numId w:val="4"/>
        </w:numPr>
        <w:tabs>
          <w:tab w:val="clear" w:pos="720"/>
        </w:tabs>
        <w:suppressAutoHyphens/>
        <w:spacing w:before="60" w:after="60" w:line="240" w:lineRule="auto"/>
        <w:ind w:left="567"/>
        <w:jc w:val="both"/>
        <w:rPr>
          <w:rFonts w:ascii="Tahoma" w:hAnsi="Tahoma" w:cs="Tahoma"/>
          <w:b/>
          <w:sz w:val="21"/>
          <w:szCs w:val="21"/>
        </w:rPr>
      </w:pPr>
      <w:r>
        <w:rPr>
          <w:rFonts w:ascii="Tahoma" w:hAnsi="Tahoma" w:cs="Tahoma"/>
          <w:b/>
          <w:sz w:val="21"/>
          <w:szCs w:val="21"/>
        </w:rPr>
        <w:t>Közös ajánlattevők</w:t>
      </w:r>
    </w:p>
    <w:p w14:paraId="673C4665" w14:textId="77777777" w:rsidR="00B22F2A" w:rsidRPr="00C01286" w:rsidRDefault="006504EA" w:rsidP="00C01286">
      <w:pPr>
        <w:tabs>
          <w:tab w:val="right" w:leader="underscore" w:pos="9072"/>
        </w:tabs>
        <w:spacing w:before="60" w:after="60" w:line="240" w:lineRule="auto"/>
        <w:ind w:left="567"/>
        <w:rPr>
          <w:rFonts w:ascii="Tahoma" w:hAnsi="Tahoma" w:cs="Tahoma"/>
          <w:sz w:val="21"/>
          <w:szCs w:val="21"/>
        </w:rPr>
      </w:pPr>
      <w:r w:rsidRPr="00C01286">
        <w:rPr>
          <w:rFonts w:ascii="Tahoma" w:hAnsi="Tahoma" w:cs="Tahoma"/>
          <w:sz w:val="21"/>
          <w:szCs w:val="21"/>
        </w:rPr>
        <w:t xml:space="preserve">Név: </w:t>
      </w:r>
      <w:r w:rsidRPr="00C01286">
        <w:rPr>
          <w:rFonts w:ascii="Tahoma" w:hAnsi="Tahoma" w:cs="Tahoma"/>
          <w:sz w:val="21"/>
          <w:szCs w:val="21"/>
        </w:rPr>
        <w:tab/>
      </w:r>
    </w:p>
    <w:p w14:paraId="0E658ECD" w14:textId="77777777" w:rsidR="00B22F2A" w:rsidRPr="00C01286" w:rsidRDefault="006504EA" w:rsidP="00C01286">
      <w:pPr>
        <w:tabs>
          <w:tab w:val="right" w:leader="underscore" w:pos="9072"/>
        </w:tabs>
        <w:spacing w:before="60" w:after="60" w:line="240" w:lineRule="auto"/>
        <w:ind w:left="567"/>
        <w:rPr>
          <w:rFonts w:ascii="Tahoma" w:hAnsi="Tahoma" w:cs="Tahoma"/>
          <w:sz w:val="21"/>
          <w:szCs w:val="21"/>
        </w:rPr>
      </w:pPr>
      <w:r w:rsidRPr="00C01286">
        <w:rPr>
          <w:rFonts w:ascii="Tahoma" w:hAnsi="Tahoma" w:cs="Tahoma"/>
          <w:sz w:val="21"/>
          <w:szCs w:val="21"/>
        </w:rPr>
        <w:t xml:space="preserve">Székhely: </w:t>
      </w:r>
      <w:r w:rsidRPr="00C01286">
        <w:rPr>
          <w:rFonts w:ascii="Tahoma" w:hAnsi="Tahoma" w:cs="Tahoma"/>
          <w:sz w:val="21"/>
          <w:szCs w:val="21"/>
        </w:rPr>
        <w:tab/>
      </w:r>
    </w:p>
    <w:p w14:paraId="6923F67B" w14:textId="77777777" w:rsidR="00B22F2A" w:rsidRPr="00C01286" w:rsidRDefault="006504EA" w:rsidP="00C01286">
      <w:pPr>
        <w:tabs>
          <w:tab w:val="right" w:leader="underscore" w:pos="5103"/>
          <w:tab w:val="right" w:leader="underscore" w:pos="9072"/>
        </w:tabs>
        <w:spacing w:before="60" w:after="60" w:line="240" w:lineRule="auto"/>
        <w:ind w:left="567"/>
        <w:rPr>
          <w:rFonts w:ascii="Tahoma" w:hAnsi="Tahoma" w:cs="Tahoma"/>
          <w:sz w:val="21"/>
          <w:szCs w:val="21"/>
        </w:rPr>
      </w:pPr>
      <w:r w:rsidRPr="00C01286">
        <w:rPr>
          <w:rFonts w:ascii="Tahoma" w:hAnsi="Tahoma" w:cs="Tahoma"/>
          <w:sz w:val="21"/>
          <w:szCs w:val="21"/>
        </w:rPr>
        <w:t xml:space="preserve">Telefon: </w:t>
      </w:r>
      <w:r w:rsidRPr="00C01286">
        <w:rPr>
          <w:rFonts w:ascii="Tahoma" w:hAnsi="Tahoma" w:cs="Tahoma"/>
          <w:sz w:val="21"/>
          <w:szCs w:val="21"/>
        </w:rPr>
        <w:tab/>
        <w:t xml:space="preserve"> Fax: </w:t>
      </w:r>
      <w:r w:rsidRPr="00C01286">
        <w:rPr>
          <w:rFonts w:ascii="Tahoma" w:hAnsi="Tahoma" w:cs="Tahoma"/>
          <w:sz w:val="21"/>
          <w:szCs w:val="21"/>
        </w:rPr>
        <w:tab/>
      </w:r>
    </w:p>
    <w:p w14:paraId="23B3CCBD" w14:textId="77777777" w:rsidR="00B22F2A" w:rsidRPr="00C01286" w:rsidRDefault="006504EA" w:rsidP="00C01286">
      <w:pPr>
        <w:tabs>
          <w:tab w:val="right" w:leader="underscore" w:pos="5103"/>
          <w:tab w:val="right" w:leader="dot" w:pos="9072"/>
        </w:tabs>
        <w:spacing w:before="60" w:after="60" w:line="240" w:lineRule="auto"/>
        <w:ind w:left="567"/>
        <w:rPr>
          <w:rFonts w:ascii="Tahoma" w:hAnsi="Tahoma" w:cs="Tahoma"/>
          <w:sz w:val="21"/>
          <w:szCs w:val="21"/>
        </w:rPr>
      </w:pPr>
      <w:r w:rsidRPr="00C01286">
        <w:rPr>
          <w:rFonts w:ascii="Tahoma" w:hAnsi="Tahoma" w:cs="Tahoma"/>
          <w:sz w:val="21"/>
          <w:szCs w:val="21"/>
        </w:rPr>
        <w:t xml:space="preserve">E-mail: </w:t>
      </w:r>
      <w:r w:rsidRPr="00C01286">
        <w:rPr>
          <w:rFonts w:ascii="Tahoma" w:hAnsi="Tahoma" w:cs="Tahoma"/>
          <w:sz w:val="21"/>
          <w:szCs w:val="21"/>
        </w:rPr>
        <w:tab/>
      </w:r>
    </w:p>
    <w:p w14:paraId="43C23265" w14:textId="77777777" w:rsidR="00B22F2A" w:rsidRPr="00C01286" w:rsidRDefault="006504EA" w:rsidP="00C01286">
      <w:pPr>
        <w:tabs>
          <w:tab w:val="right" w:leader="underscore" w:pos="9072"/>
        </w:tabs>
        <w:spacing w:before="60" w:after="60" w:line="240" w:lineRule="auto"/>
        <w:ind w:left="567"/>
        <w:rPr>
          <w:rFonts w:ascii="Tahoma" w:hAnsi="Tahoma" w:cs="Tahoma"/>
          <w:sz w:val="21"/>
          <w:szCs w:val="21"/>
        </w:rPr>
      </w:pPr>
      <w:r w:rsidRPr="00C01286">
        <w:rPr>
          <w:rFonts w:ascii="Tahoma" w:hAnsi="Tahoma" w:cs="Tahoma"/>
          <w:sz w:val="21"/>
          <w:szCs w:val="21"/>
        </w:rPr>
        <w:t xml:space="preserve">Tagok adatai (név, székhely): </w:t>
      </w:r>
      <w:r w:rsidRPr="00C01286">
        <w:rPr>
          <w:rFonts w:ascii="Tahoma" w:hAnsi="Tahoma" w:cs="Tahoma"/>
          <w:sz w:val="21"/>
          <w:szCs w:val="21"/>
        </w:rPr>
        <w:tab/>
      </w:r>
    </w:p>
    <w:p w14:paraId="0C142E54" w14:textId="77777777" w:rsidR="00B22F2A" w:rsidRPr="00C01286" w:rsidRDefault="006504EA" w:rsidP="00C01286">
      <w:pPr>
        <w:tabs>
          <w:tab w:val="right" w:leader="underscore" w:pos="9072"/>
        </w:tabs>
        <w:spacing w:before="60" w:after="60" w:line="240" w:lineRule="auto"/>
        <w:ind w:left="567"/>
        <w:rPr>
          <w:rFonts w:ascii="Tahoma" w:hAnsi="Tahoma" w:cs="Tahoma"/>
          <w:sz w:val="21"/>
          <w:szCs w:val="21"/>
        </w:rPr>
      </w:pPr>
      <w:r w:rsidRPr="00C01286">
        <w:rPr>
          <w:rFonts w:ascii="Tahoma" w:hAnsi="Tahoma" w:cs="Tahoma"/>
          <w:sz w:val="21"/>
          <w:szCs w:val="21"/>
        </w:rPr>
        <w:tab/>
      </w:r>
    </w:p>
    <w:p w14:paraId="7D41F3A0" w14:textId="77777777" w:rsidR="00C938FC" w:rsidRPr="00C01286" w:rsidRDefault="006504EA" w:rsidP="00C01286">
      <w:pPr>
        <w:tabs>
          <w:tab w:val="right" w:leader="underscore" w:pos="9072"/>
        </w:tabs>
        <w:spacing w:before="60" w:after="60" w:line="240" w:lineRule="auto"/>
        <w:ind w:left="567"/>
        <w:rPr>
          <w:rFonts w:ascii="Tahoma" w:hAnsi="Tahoma" w:cs="Tahoma"/>
          <w:sz w:val="21"/>
          <w:szCs w:val="21"/>
        </w:rPr>
      </w:pPr>
      <w:r w:rsidRPr="00C01286">
        <w:rPr>
          <w:rFonts w:ascii="Tahoma" w:hAnsi="Tahoma" w:cs="Tahoma"/>
          <w:sz w:val="21"/>
          <w:szCs w:val="21"/>
        </w:rPr>
        <w:t xml:space="preserve">Tagok adatai (név, székhely): </w:t>
      </w:r>
      <w:r w:rsidRPr="00C01286">
        <w:rPr>
          <w:rFonts w:ascii="Tahoma" w:hAnsi="Tahoma" w:cs="Tahoma"/>
          <w:sz w:val="21"/>
          <w:szCs w:val="21"/>
        </w:rPr>
        <w:tab/>
      </w:r>
    </w:p>
    <w:p w14:paraId="662C3A48" w14:textId="77777777" w:rsidR="00C938FC" w:rsidRPr="00C01286" w:rsidRDefault="006504EA" w:rsidP="00C01286">
      <w:pPr>
        <w:tabs>
          <w:tab w:val="right" w:leader="underscore" w:pos="9072"/>
        </w:tabs>
        <w:spacing w:before="60" w:after="60" w:line="240" w:lineRule="auto"/>
        <w:ind w:left="567"/>
        <w:rPr>
          <w:rFonts w:ascii="Tahoma" w:hAnsi="Tahoma" w:cs="Tahoma"/>
          <w:sz w:val="21"/>
          <w:szCs w:val="21"/>
        </w:rPr>
      </w:pPr>
      <w:r w:rsidRPr="00C01286">
        <w:rPr>
          <w:rFonts w:ascii="Tahoma" w:hAnsi="Tahoma" w:cs="Tahoma"/>
          <w:sz w:val="21"/>
          <w:szCs w:val="21"/>
        </w:rPr>
        <w:tab/>
      </w:r>
    </w:p>
    <w:p w14:paraId="49C4D16B" w14:textId="77777777" w:rsidR="007F196C" w:rsidRPr="00C01286" w:rsidRDefault="007F196C" w:rsidP="0012523E">
      <w:pPr>
        <w:tabs>
          <w:tab w:val="right" w:leader="underscore" w:pos="9072"/>
        </w:tabs>
        <w:spacing w:before="60" w:after="60" w:line="240" w:lineRule="auto"/>
        <w:ind w:left="567"/>
        <w:jc w:val="both"/>
        <w:rPr>
          <w:rFonts w:ascii="Tahoma" w:hAnsi="Tahoma" w:cs="Tahoma"/>
          <w:sz w:val="21"/>
          <w:szCs w:val="21"/>
        </w:rPr>
      </w:pPr>
    </w:p>
    <w:p w14:paraId="1EA2D9FA" w14:textId="2E0C9F32" w:rsidR="004A7347" w:rsidRDefault="006504EA" w:rsidP="004A7347">
      <w:pPr>
        <w:numPr>
          <w:ilvl w:val="0"/>
          <w:numId w:val="4"/>
        </w:numPr>
        <w:tabs>
          <w:tab w:val="clear" w:pos="720"/>
        </w:tabs>
        <w:suppressAutoHyphens/>
        <w:spacing w:before="60" w:after="60" w:line="240" w:lineRule="auto"/>
        <w:ind w:left="567"/>
        <w:jc w:val="both"/>
        <w:rPr>
          <w:rFonts w:ascii="Tahoma" w:hAnsi="Tahoma" w:cs="Tahoma"/>
          <w:b/>
          <w:bCs/>
          <w:sz w:val="21"/>
          <w:szCs w:val="21"/>
        </w:rPr>
      </w:pPr>
      <w:r w:rsidRPr="004A7347">
        <w:rPr>
          <w:rFonts w:ascii="Tahoma" w:hAnsi="Tahoma" w:cs="Tahoma"/>
          <w:b/>
          <w:sz w:val="21"/>
          <w:szCs w:val="21"/>
        </w:rPr>
        <w:t>Ajánlattétel tárgya</w:t>
      </w:r>
      <w:r w:rsidR="00B22F2A" w:rsidRPr="004A7347">
        <w:rPr>
          <w:rFonts w:ascii="Tahoma" w:hAnsi="Tahoma" w:cs="Tahoma"/>
          <w:b/>
          <w:sz w:val="21"/>
          <w:szCs w:val="21"/>
        </w:rPr>
        <w:t>:</w:t>
      </w:r>
      <w:r w:rsidR="00E65A10" w:rsidRPr="004A7347">
        <w:rPr>
          <w:rFonts w:ascii="Tahoma" w:hAnsi="Tahoma" w:cs="Tahoma"/>
          <w:b/>
          <w:sz w:val="21"/>
          <w:szCs w:val="21"/>
        </w:rPr>
        <w:t xml:space="preserve"> </w:t>
      </w:r>
      <w:r w:rsidR="004A7347" w:rsidRPr="004A7347">
        <w:rPr>
          <w:rFonts w:ascii="Tahoma" w:hAnsi="Tahoma" w:cs="Tahoma"/>
          <w:b/>
          <w:bCs/>
          <w:sz w:val="21"/>
          <w:szCs w:val="21"/>
        </w:rPr>
        <w:t>„</w:t>
      </w:r>
      <w:proofErr w:type="spellStart"/>
      <w:r w:rsidR="002853E9">
        <w:rPr>
          <w:rFonts w:ascii="Tahoma" w:hAnsi="Tahoma" w:cs="Tahoma"/>
          <w:b/>
          <w:bCs/>
          <w:sz w:val="21"/>
          <w:szCs w:val="21"/>
        </w:rPr>
        <w:t>Insula</w:t>
      </w:r>
      <w:proofErr w:type="spellEnd"/>
      <w:r w:rsidR="002853E9">
        <w:rPr>
          <w:rFonts w:ascii="Tahoma" w:hAnsi="Tahoma" w:cs="Tahoma"/>
          <w:b/>
          <w:bCs/>
          <w:sz w:val="21"/>
          <w:szCs w:val="21"/>
        </w:rPr>
        <w:t xml:space="preserve"> </w:t>
      </w:r>
      <w:proofErr w:type="spellStart"/>
      <w:r w:rsidR="002853E9">
        <w:rPr>
          <w:rFonts w:ascii="Tahoma" w:hAnsi="Tahoma" w:cs="Tahoma"/>
          <w:b/>
          <w:bCs/>
          <w:sz w:val="21"/>
          <w:szCs w:val="21"/>
        </w:rPr>
        <w:t>Lutherana</w:t>
      </w:r>
      <w:proofErr w:type="spellEnd"/>
      <w:r w:rsidR="002853E9">
        <w:rPr>
          <w:rFonts w:ascii="Tahoma" w:hAnsi="Tahoma" w:cs="Tahoma"/>
          <w:b/>
          <w:bCs/>
          <w:sz w:val="21"/>
          <w:szCs w:val="21"/>
        </w:rPr>
        <w:t xml:space="preserve"> épületegyüttes Szeretetház épület felújítása- II. ütem</w:t>
      </w:r>
      <w:r w:rsidR="004A7347" w:rsidRPr="004A7347">
        <w:rPr>
          <w:rFonts w:ascii="Tahoma" w:hAnsi="Tahoma" w:cs="Tahoma"/>
          <w:b/>
          <w:bCs/>
          <w:sz w:val="21"/>
          <w:szCs w:val="21"/>
        </w:rPr>
        <w:t>”</w:t>
      </w:r>
    </w:p>
    <w:p w14:paraId="68911912" w14:textId="77777777" w:rsidR="004A7347" w:rsidRPr="004A7347" w:rsidRDefault="004A7347" w:rsidP="004A7347">
      <w:pPr>
        <w:suppressAutoHyphens/>
        <w:spacing w:before="60" w:after="60" w:line="240" w:lineRule="auto"/>
        <w:ind w:left="567"/>
        <w:jc w:val="both"/>
        <w:rPr>
          <w:rFonts w:ascii="Tahoma" w:hAnsi="Tahoma" w:cs="Tahoma"/>
          <w:b/>
          <w:bCs/>
          <w:sz w:val="21"/>
          <w:szCs w:val="21"/>
        </w:rPr>
      </w:pPr>
    </w:p>
    <w:p w14:paraId="217BABCC" w14:textId="46EFCAB1" w:rsidR="00BC1FB5" w:rsidRPr="004A7347" w:rsidRDefault="00086E42" w:rsidP="000A5A1C">
      <w:pPr>
        <w:numPr>
          <w:ilvl w:val="0"/>
          <w:numId w:val="4"/>
        </w:numPr>
        <w:tabs>
          <w:tab w:val="clear" w:pos="720"/>
        </w:tabs>
        <w:suppressAutoHyphens/>
        <w:spacing w:before="60" w:after="60" w:line="240" w:lineRule="auto"/>
        <w:ind w:left="567"/>
        <w:jc w:val="both"/>
        <w:rPr>
          <w:rFonts w:ascii="Tahoma" w:hAnsi="Tahoma" w:cs="Tahoma"/>
          <w:b/>
          <w:sz w:val="21"/>
          <w:szCs w:val="21"/>
        </w:rPr>
      </w:pPr>
      <w:r w:rsidRPr="004A7347">
        <w:rPr>
          <w:rFonts w:ascii="Tahoma" w:hAnsi="Tahoma" w:cs="Tahoma"/>
          <w:b/>
          <w:sz w:val="21"/>
          <w:szCs w:val="21"/>
        </w:rPr>
        <w:t>Ajánlat:</w:t>
      </w:r>
    </w:p>
    <w:tbl>
      <w:tblPr>
        <w:tblW w:w="4592"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5820"/>
        <w:gridCol w:w="2502"/>
      </w:tblGrid>
      <w:tr w:rsidR="00AC5D3C" w:rsidRPr="003C648A" w14:paraId="12A55DD7" w14:textId="77777777" w:rsidTr="0031117E">
        <w:trPr>
          <w:cantSplit/>
          <w:trHeight w:hRule="exact" w:val="625"/>
          <w:jc w:val="center"/>
        </w:trPr>
        <w:tc>
          <w:tcPr>
            <w:tcW w:w="5000" w:type="pct"/>
            <w:gridSpan w:val="2"/>
            <w:shd w:val="clear" w:color="auto" w:fill="D9D9D9"/>
            <w:vAlign w:val="center"/>
          </w:tcPr>
          <w:p w14:paraId="207A65F0" w14:textId="77777777" w:rsidR="00AC5D3C" w:rsidRPr="003C648A" w:rsidRDefault="00AC5D3C" w:rsidP="0031117E">
            <w:pPr>
              <w:spacing w:before="60" w:after="60" w:line="240" w:lineRule="auto"/>
              <w:jc w:val="center"/>
              <w:rPr>
                <w:rFonts w:ascii="Tahoma" w:hAnsi="Tahoma" w:cs="Tahoma"/>
                <w:b/>
                <w:sz w:val="21"/>
                <w:szCs w:val="21"/>
              </w:rPr>
            </w:pPr>
            <w:r w:rsidRPr="003C648A">
              <w:rPr>
                <w:rFonts w:ascii="Tahoma" w:hAnsi="Tahoma" w:cs="Tahoma"/>
                <w:b/>
                <w:sz w:val="21"/>
                <w:szCs w:val="21"/>
              </w:rPr>
              <w:t>Számszerűsíthető értékelési szempont(ok)</w:t>
            </w:r>
          </w:p>
        </w:tc>
      </w:tr>
      <w:tr w:rsidR="00AC5D3C" w:rsidRPr="003C648A" w14:paraId="47C7EBF3" w14:textId="77777777" w:rsidTr="0031117E">
        <w:trPr>
          <w:cantSplit/>
          <w:trHeight w:hRule="exact" w:val="603"/>
          <w:jc w:val="center"/>
        </w:trPr>
        <w:tc>
          <w:tcPr>
            <w:tcW w:w="3497" w:type="pct"/>
            <w:vAlign w:val="center"/>
          </w:tcPr>
          <w:p w14:paraId="6D0DB6AD" w14:textId="77777777" w:rsidR="00AC5D3C" w:rsidRPr="003C648A" w:rsidRDefault="00AC5D3C" w:rsidP="0031117E">
            <w:pPr>
              <w:spacing w:before="60" w:after="60" w:line="240" w:lineRule="auto"/>
              <w:jc w:val="both"/>
              <w:rPr>
                <w:rFonts w:ascii="Tahoma" w:hAnsi="Tahoma" w:cs="Tahoma"/>
                <w:sz w:val="21"/>
                <w:szCs w:val="21"/>
              </w:rPr>
            </w:pPr>
            <w:r w:rsidRPr="003C648A">
              <w:rPr>
                <w:rFonts w:ascii="Tahoma" w:hAnsi="Tahoma" w:cs="Tahoma"/>
                <w:b/>
                <w:sz w:val="21"/>
                <w:szCs w:val="21"/>
              </w:rPr>
              <w:t>1. Nettó ajánlati ár összesen</w:t>
            </w:r>
            <w:r w:rsidRPr="003C648A">
              <w:rPr>
                <w:rFonts w:ascii="Tahoma" w:hAnsi="Tahoma" w:cs="Tahoma"/>
                <w:sz w:val="21"/>
                <w:szCs w:val="21"/>
              </w:rPr>
              <w:t xml:space="preserve"> (HUF)</w:t>
            </w:r>
          </w:p>
        </w:tc>
        <w:tc>
          <w:tcPr>
            <w:tcW w:w="1503" w:type="pct"/>
            <w:vAlign w:val="center"/>
          </w:tcPr>
          <w:p w14:paraId="4226062E" w14:textId="77777777" w:rsidR="00AC5D3C" w:rsidRPr="003C648A" w:rsidRDefault="00AC5D3C" w:rsidP="0031117E">
            <w:pPr>
              <w:spacing w:before="60" w:after="60" w:line="240" w:lineRule="auto"/>
              <w:jc w:val="center"/>
              <w:rPr>
                <w:rFonts w:ascii="Tahoma" w:hAnsi="Tahoma" w:cs="Tahoma"/>
                <w:b/>
                <w:sz w:val="21"/>
                <w:szCs w:val="21"/>
              </w:rPr>
            </w:pPr>
          </w:p>
        </w:tc>
      </w:tr>
      <w:tr w:rsidR="00AC5D3C" w:rsidRPr="003C648A" w14:paraId="67B780BB" w14:textId="77777777" w:rsidTr="0031117E">
        <w:trPr>
          <w:cantSplit/>
          <w:trHeight w:hRule="exact" w:val="1629"/>
          <w:jc w:val="center"/>
        </w:trPr>
        <w:tc>
          <w:tcPr>
            <w:tcW w:w="3497" w:type="pct"/>
            <w:vAlign w:val="center"/>
          </w:tcPr>
          <w:p w14:paraId="5BB3AFEE" w14:textId="77777777" w:rsidR="00AC5D3C" w:rsidRPr="003C648A" w:rsidRDefault="00AC5D3C" w:rsidP="0031117E">
            <w:pPr>
              <w:spacing w:before="60" w:after="60" w:line="240" w:lineRule="auto"/>
              <w:jc w:val="both"/>
              <w:rPr>
                <w:rFonts w:ascii="Tahoma" w:hAnsi="Tahoma" w:cs="Tahoma"/>
                <w:sz w:val="21"/>
                <w:szCs w:val="21"/>
              </w:rPr>
            </w:pPr>
            <w:r w:rsidRPr="003C648A">
              <w:rPr>
                <w:rFonts w:ascii="Tahoma" w:hAnsi="Tahoma" w:cs="Tahoma"/>
                <w:b/>
                <w:sz w:val="21"/>
                <w:szCs w:val="21"/>
              </w:rPr>
              <w:t>2. Jótállás időtartama</w:t>
            </w:r>
            <w:r w:rsidRPr="003C648A">
              <w:rPr>
                <w:rFonts w:ascii="Tahoma" w:hAnsi="Tahoma" w:cs="Tahoma"/>
                <w:sz w:val="21"/>
                <w:szCs w:val="21"/>
              </w:rPr>
              <w:t xml:space="preserve"> (ajánlati elem minimum értéke: </w:t>
            </w:r>
            <w:r>
              <w:rPr>
                <w:rFonts w:ascii="Tahoma" w:hAnsi="Tahoma" w:cs="Tahoma"/>
                <w:sz w:val="21"/>
                <w:szCs w:val="21"/>
              </w:rPr>
              <w:t xml:space="preserve">36 </w:t>
            </w:r>
            <w:r w:rsidRPr="003C648A">
              <w:rPr>
                <w:rFonts w:ascii="Tahoma" w:hAnsi="Tahoma" w:cs="Tahoma"/>
                <w:sz w:val="21"/>
                <w:szCs w:val="21"/>
              </w:rPr>
              <w:t xml:space="preserve">hónap, </w:t>
            </w:r>
            <w:r>
              <w:rPr>
                <w:rFonts w:ascii="Tahoma" w:hAnsi="Tahoma" w:cs="Tahoma"/>
                <w:sz w:val="21"/>
                <w:szCs w:val="21"/>
              </w:rPr>
              <w:t xml:space="preserve">értékelés során eltérő ponttal értékelt </w:t>
            </w:r>
            <w:r w:rsidRPr="003C648A">
              <w:rPr>
                <w:rFonts w:ascii="Tahoma" w:hAnsi="Tahoma" w:cs="Tahoma"/>
                <w:sz w:val="21"/>
                <w:szCs w:val="21"/>
              </w:rPr>
              <w:t>legkedvezőbb szintje: 60 hónap</w:t>
            </w:r>
            <w:r>
              <w:rPr>
                <w:rFonts w:ascii="Tahoma" w:hAnsi="Tahoma" w:cs="Tahoma"/>
                <w:sz w:val="21"/>
                <w:szCs w:val="21"/>
              </w:rPr>
              <w:t>. Ajánlatkérő a 36</w:t>
            </w:r>
            <w:r w:rsidRPr="0021165B">
              <w:rPr>
                <w:rFonts w:ascii="Tahoma" w:hAnsi="Tahoma" w:cs="Tahoma"/>
                <w:sz w:val="21"/>
                <w:szCs w:val="21"/>
              </w:rPr>
              <w:t xml:space="preserve"> hónap és a 60 hónap közötti megajánlásokat értékeli a kötelezően előírt időtartam levonásával</w:t>
            </w:r>
            <w:r>
              <w:rPr>
                <w:rFonts w:ascii="Tahoma" w:hAnsi="Tahoma" w:cs="Tahoma"/>
                <w:sz w:val="21"/>
                <w:szCs w:val="21"/>
              </w:rPr>
              <w:t>.</w:t>
            </w:r>
            <w:r w:rsidRPr="003C648A">
              <w:rPr>
                <w:rFonts w:ascii="Tahoma" w:hAnsi="Tahoma" w:cs="Tahoma"/>
                <w:sz w:val="21"/>
                <w:szCs w:val="21"/>
              </w:rPr>
              <w:t>)</w:t>
            </w:r>
          </w:p>
        </w:tc>
        <w:tc>
          <w:tcPr>
            <w:tcW w:w="1503" w:type="pct"/>
            <w:vAlign w:val="center"/>
          </w:tcPr>
          <w:p w14:paraId="17711175" w14:textId="77777777" w:rsidR="00AC5D3C" w:rsidRPr="003C648A" w:rsidRDefault="00AC5D3C" w:rsidP="0031117E">
            <w:pPr>
              <w:spacing w:before="60" w:after="60" w:line="240" w:lineRule="auto"/>
              <w:jc w:val="center"/>
              <w:rPr>
                <w:rFonts w:ascii="Tahoma" w:hAnsi="Tahoma" w:cs="Tahoma"/>
                <w:b/>
                <w:sz w:val="21"/>
                <w:szCs w:val="21"/>
              </w:rPr>
            </w:pPr>
            <w:r>
              <w:rPr>
                <w:rFonts w:ascii="Tahoma" w:hAnsi="Tahoma" w:cs="Tahoma"/>
                <w:b/>
                <w:sz w:val="21"/>
                <w:szCs w:val="21"/>
              </w:rPr>
              <w:t>36 hónap+ … hónap= … hónap</w:t>
            </w:r>
          </w:p>
        </w:tc>
      </w:tr>
    </w:tbl>
    <w:p w14:paraId="7258B0A9" w14:textId="77777777" w:rsidR="00334DF1" w:rsidRPr="00012004" w:rsidRDefault="00334DF1" w:rsidP="00146936">
      <w:pPr>
        <w:suppressAutoHyphens/>
        <w:spacing w:before="60" w:after="60" w:line="240" w:lineRule="auto"/>
        <w:jc w:val="both"/>
        <w:rPr>
          <w:rFonts w:ascii="Tahoma" w:hAnsi="Tahoma" w:cs="Tahoma"/>
          <w:b/>
          <w:sz w:val="21"/>
          <w:szCs w:val="21"/>
          <w:u w:val="single"/>
        </w:rPr>
      </w:pPr>
    </w:p>
    <w:p w14:paraId="4F7E3296" w14:textId="77777777" w:rsidR="00146936" w:rsidRDefault="00146936" w:rsidP="00012004">
      <w:pPr>
        <w:spacing w:after="0" w:line="240" w:lineRule="auto"/>
        <w:jc w:val="both"/>
        <w:rPr>
          <w:rFonts w:ascii="Tahoma" w:hAnsi="Tahoma" w:cs="Tahoma"/>
          <w:sz w:val="21"/>
          <w:szCs w:val="21"/>
        </w:rPr>
      </w:pPr>
    </w:p>
    <w:p w14:paraId="3767939D" w14:textId="77777777" w:rsidR="00B22F2A" w:rsidRDefault="006504EA" w:rsidP="00012004">
      <w:pPr>
        <w:spacing w:after="0" w:line="240" w:lineRule="auto"/>
        <w:jc w:val="both"/>
        <w:rPr>
          <w:rFonts w:ascii="Tahoma" w:hAnsi="Tahoma" w:cs="Tahoma"/>
          <w:sz w:val="21"/>
          <w:szCs w:val="21"/>
        </w:rPr>
      </w:pPr>
      <w:r w:rsidRPr="00FB7CB0">
        <w:rPr>
          <w:rFonts w:ascii="Tahoma" w:hAnsi="Tahoma" w:cs="Tahoma"/>
          <w:sz w:val="21"/>
          <w:szCs w:val="21"/>
        </w:rPr>
        <w:t>Keltezés (helység, év, hónap, nap)</w:t>
      </w:r>
    </w:p>
    <w:p w14:paraId="1B96AFD3" w14:textId="77777777" w:rsidR="00334DF1" w:rsidRPr="00FB7CB0" w:rsidRDefault="00334DF1" w:rsidP="00012004">
      <w:pPr>
        <w:spacing w:after="0" w:line="240" w:lineRule="auto"/>
        <w:jc w:val="both"/>
        <w:rPr>
          <w:rFonts w:ascii="Tahoma" w:hAnsi="Tahoma" w:cs="Tahoma"/>
          <w:sz w:val="21"/>
          <w:szCs w:val="21"/>
        </w:rPr>
      </w:pPr>
    </w:p>
    <w:p w14:paraId="7EE3F78F" w14:textId="77777777" w:rsidR="00B22F2A" w:rsidRPr="00C01286" w:rsidRDefault="006504EA" w:rsidP="00012004">
      <w:pPr>
        <w:tabs>
          <w:tab w:val="center" w:pos="6521"/>
        </w:tabs>
        <w:spacing w:after="0" w:line="240" w:lineRule="auto"/>
        <w:jc w:val="both"/>
        <w:rPr>
          <w:rFonts w:ascii="Tahoma" w:hAnsi="Tahoma" w:cs="Tahoma"/>
          <w:sz w:val="21"/>
          <w:szCs w:val="21"/>
        </w:rPr>
      </w:pPr>
      <w:r w:rsidRPr="00C01286">
        <w:rPr>
          <w:rFonts w:ascii="Tahoma" w:hAnsi="Tahoma" w:cs="Tahoma"/>
          <w:sz w:val="21"/>
          <w:szCs w:val="21"/>
        </w:rPr>
        <w:tab/>
        <w:t>______________________________</w:t>
      </w:r>
    </w:p>
    <w:p w14:paraId="0A9D14D9" w14:textId="77777777" w:rsidR="00B22F2A" w:rsidRPr="00C01286" w:rsidRDefault="006504EA" w:rsidP="00012004">
      <w:pPr>
        <w:tabs>
          <w:tab w:val="center" w:pos="6521"/>
        </w:tabs>
        <w:spacing w:after="0" w:line="240" w:lineRule="auto"/>
        <w:jc w:val="both"/>
        <w:rPr>
          <w:rFonts w:ascii="Tahoma" w:hAnsi="Tahoma" w:cs="Tahoma"/>
          <w:sz w:val="21"/>
          <w:szCs w:val="21"/>
        </w:rPr>
      </w:pPr>
      <w:r w:rsidRPr="00C01286">
        <w:rPr>
          <w:rFonts w:ascii="Tahoma" w:hAnsi="Tahoma" w:cs="Tahoma"/>
          <w:sz w:val="21"/>
          <w:szCs w:val="21"/>
        </w:rPr>
        <w:tab/>
        <w:t>(cégjegyzésre jogosult vagy szabályszerűen</w:t>
      </w:r>
    </w:p>
    <w:p w14:paraId="473591E3" w14:textId="77777777" w:rsidR="000D0C4A" w:rsidRPr="00C01286" w:rsidRDefault="006504EA" w:rsidP="00012004">
      <w:pPr>
        <w:tabs>
          <w:tab w:val="center" w:pos="6521"/>
        </w:tabs>
        <w:spacing w:after="0" w:line="240" w:lineRule="auto"/>
        <w:jc w:val="both"/>
        <w:rPr>
          <w:rFonts w:ascii="Tahoma" w:hAnsi="Tahoma" w:cs="Tahoma"/>
          <w:sz w:val="21"/>
          <w:szCs w:val="21"/>
          <w:highlight w:val="yellow"/>
        </w:rPr>
      </w:pPr>
      <w:r w:rsidRPr="00C01286">
        <w:rPr>
          <w:rFonts w:ascii="Tahoma" w:hAnsi="Tahoma" w:cs="Tahoma"/>
          <w:sz w:val="21"/>
          <w:szCs w:val="21"/>
        </w:rPr>
        <w:tab/>
        <w:t>meghatalmazott képviselő aláírása)</w:t>
      </w:r>
    </w:p>
    <w:p w14:paraId="496FB3F6" w14:textId="77777777" w:rsidR="00F07023" w:rsidRPr="00871B54" w:rsidRDefault="00BC1FB5" w:rsidP="00F07023">
      <w:pPr>
        <w:spacing w:after="0" w:line="240" w:lineRule="auto"/>
        <w:contextualSpacing/>
        <w:jc w:val="right"/>
        <w:rPr>
          <w:rFonts w:ascii="Tahoma" w:hAnsi="Tahoma" w:cs="Tahoma"/>
          <w:sz w:val="21"/>
          <w:szCs w:val="21"/>
        </w:rPr>
      </w:pPr>
      <w:r>
        <w:rPr>
          <w:rFonts w:ascii="Tahoma" w:hAnsi="Tahoma" w:cs="Tahoma"/>
          <w:sz w:val="21"/>
          <w:szCs w:val="21"/>
        </w:rPr>
        <w:br w:type="page"/>
      </w:r>
      <w:r w:rsidR="00F07023">
        <w:rPr>
          <w:rFonts w:ascii="Tahoma" w:hAnsi="Tahoma" w:cs="Tahoma"/>
          <w:b/>
          <w:sz w:val="21"/>
          <w:szCs w:val="21"/>
        </w:rPr>
        <w:lastRenderedPageBreak/>
        <w:t xml:space="preserve">3/A. </w:t>
      </w:r>
      <w:r w:rsidR="00F07023" w:rsidRPr="00871B54">
        <w:rPr>
          <w:rFonts w:ascii="Tahoma" w:hAnsi="Tahoma" w:cs="Tahoma"/>
          <w:b/>
          <w:sz w:val="21"/>
          <w:szCs w:val="21"/>
        </w:rPr>
        <w:t>számú melléklet</w:t>
      </w:r>
    </w:p>
    <w:p w14:paraId="5D57B703" w14:textId="77777777" w:rsidR="00F07023" w:rsidRDefault="00F07023" w:rsidP="00F07023">
      <w:pPr>
        <w:spacing w:before="120" w:after="120"/>
        <w:ind w:left="426" w:hanging="426"/>
        <w:jc w:val="center"/>
        <w:rPr>
          <w:rFonts w:ascii="Tahoma" w:hAnsi="Tahoma" w:cs="Tahoma"/>
          <w:b/>
          <w:caps/>
          <w:sz w:val="21"/>
          <w:szCs w:val="21"/>
        </w:rPr>
      </w:pPr>
      <w:r w:rsidRPr="00F7739D">
        <w:rPr>
          <w:rFonts w:ascii="Tahoma" w:hAnsi="Tahoma" w:cs="Tahoma"/>
          <w:b/>
          <w:caps/>
          <w:sz w:val="21"/>
          <w:szCs w:val="21"/>
        </w:rPr>
        <w:t>Ajánlati nyilatkozat</w:t>
      </w:r>
      <w:r>
        <w:rPr>
          <w:rStyle w:val="Lbjegyzet-hivatkozs"/>
          <w:rFonts w:ascii="Tahoma" w:hAnsi="Tahoma" w:cs="Tahoma"/>
          <w:b/>
          <w:caps/>
          <w:sz w:val="21"/>
          <w:szCs w:val="21"/>
        </w:rPr>
        <w:footnoteReference w:id="6"/>
      </w:r>
    </w:p>
    <w:p w14:paraId="0914D558" w14:textId="77777777" w:rsidR="00F07023" w:rsidRDefault="00F07023" w:rsidP="00F07023">
      <w:pPr>
        <w:spacing w:before="120" w:after="120"/>
        <w:ind w:left="426" w:hanging="426"/>
        <w:jc w:val="center"/>
        <w:rPr>
          <w:rFonts w:ascii="Tahoma" w:hAnsi="Tahoma" w:cs="Tahoma"/>
          <w:b/>
          <w:caps/>
          <w:sz w:val="21"/>
          <w:szCs w:val="21"/>
        </w:rPr>
      </w:pPr>
      <w:r>
        <w:rPr>
          <w:rFonts w:ascii="Tahoma" w:hAnsi="Tahoma" w:cs="Tahoma"/>
          <w:b/>
          <w:caps/>
          <w:sz w:val="21"/>
          <w:szCs w:val="21"/>
        </w:rPr>
        <w:t>a Kbt. 66. § (2) bekezdése alapján</w:t>
      </w:r>
    </w:p>
    <w:p w14:paraId="7F494FFB" w14:textId="77777777" w:rsidR="00F07023" w:rsidRDefault="00F07023" w:rsidP="00F07023">
      <w:pPr>
        <w:spacing w:before="120" w:after="120"/>
        <w:jc w:val="both"/>
        <w:outlineLvl w:val="0"/>
        <w:rPr>
          <w:rFonts w:ascii="Tahoma" w:hAnsi="Tahoma" w:cs="Tahoma"/>
          <w:sz w:val="21"/>
          <w:szCs w:val="21"/>
        </w:rPr>
      </w:pPr>
    </w:p>
    <w:p w14:paraId="3A8E472C" w14:textId="0DF587C2" w:rsidR="00F07023" w:rsidRPr="008A58E3" w:rsidRDefault="00F07023" w:rsidP="00F07023">
      <w:pPr>
        <w:spacing w:before="120" w:after="120"/>
        <w:jc w:val="both"/>
        <w:outlineLvl w:val="0"/>
        <w:rPr>
          <w:rFonts w:ascii="Tahoma" w:hAnsi="Tahoma" w:cs="Tahoma"/>
          <w:sz w:val="21"/>
          <w:szCs w:val="21"/>
        </w:rPr>
      </w:pPr>
      <w:r w:rsidRPr="008A58E3">
        <w:rPr>
          <w:rFonts w:ascii="Tahoma" w:hAnsi="Tahoma" w:cs="Tahoma"/>
          <w:sz w:val="21"/>
          <w:szCs w:val="21"/>
        </w:rPr>
        <w:t>Alulírott ___________________________________________ mint a(z) ________________________________ (</w:t>
      </w:r>
      <w:proofErr w:type="gramStart"/>
      <w:r w:rsidRPr="008A58E3">
        <w:rPr>
          <w:rFonts w:ascii="Tahoma" w:hAnsi="Tahoma" w:cs="Tahoma"/>
          <w:sz w:val="21"/>
          <w:szCs w:val="21"/>
        </w:rPr>
        <w:t>székhely:_</w:t>
      </w:r>
      <w:proofErr w:type="gramEnd"/>
      <w:r w:rsidRPr="008A58E3">
        <w:rPr>
          <w:rFonts w:ascii="Tahoma" w:hAnsi="Tahoma" w:cs="Tahoma"/>
          <w:sz w:val="21"/>
          <w:szCs w:val="21"/>
        </w:rPr>
        <w:t>_________________________________) ajánlattevő cégjegyzésre jogosult / meghatalmazott</w:t>
      </w:r>
      <w:r w:rsidRPr="008A58E3">
        <w:rPr>
          <w:rStyle w:val="Lbjegyzet-hivatkozs"/>
          <w:rFonts w:ascii="Tahoma" w:hAnsi="Tahoma" w:cs="Tahoma"/>
          <w:sz w:val="21"/>
          <w:szCs w:val="21"/>
        </w:rPr>
        <w:footnoteReference w:id="7"/>
      </w:r>
      <w:r>
        <w:rPr>
          <w:rFonts w:ascii="Tahoma" w:hAnsi="Tahoma" w:cs="Tahoma"/>
          <w:sz w:val="21"/>
          <w:szCs w:val="21"/>
        </w:rPr>
        <w:t xml:space="preserve"> képviselője</w:t>
      </w:r>
      <w:r w:rsidRPr="008A58E3">
        <w:rPr>
          <w:rFonts w:ascii="Tahoma" w:hAnsi="Tahoma" w:cs="Tahoma"/>
          <w:sz w:val="21"/>
          <w:szCs w:val="21"/>
        </w:rPr>
        <w:t xml:space="preserve"> </w:t>
      </w:r>
      <w:r>
        <w:rPr>
          <w:rFonts w:ascii="Tahoma" w:hAnsi="Tahoma" w:cs="Tahoma"/>
          <w:sz w:val="21"/>
          <w:szCs w:val="21"/>
        </w:rPr>
        <w:t xml:space="preserve">az </w:t>
      </w:r>
      <w:r w:rsidRPr="005A28BA">
        <w:rPr>
          <w:rFonts w:ascii="Tahoma" w:hAnsi="Tahoma" w:cs="Tahoma"/>
          <w:b/>
          <w:sz w:val="21"/>
          <w:szCs w:val="21"/>
        </w:rPr>
        <w:t>„</w:t>
      </w:r>
      <w:proofErr w:type="spellStart"/>
      <w:r w:rsidR="002853E9">
        <w:rPr>
          <w:rFonts w:ascii="Tahoma" w:hAnsi="Tahoma" w:cs="Tahoma"/>
          <w:b/>
          <w:sz w:val="21"/>
          <w:szCs w:val="21"/>
        </w:rPr>
        <w:t>Insula</w:t>
      </w:r>
      <w:proofErr w:type="spellEnd"/>
      <w:r w:rsidR="002853E9">
        <w:rPr>
          <w:rFonts w:ascii="Tahoma" w:hAnsi="Tahoma" w:cs="Tahoma"/>
          <w:b/>
          <w:sz w:val="21"/>
          <w:szCs w:val="21"/>
        </w:rPr>
        <w:t xml:space="preserve"> </w:t>
      </w:r>
      <w:proofErr w:type="spellStart"/>
      <w:r w:rsidR="002853E9">
        <w:rPr>
          <w:rFonts w:ascii="Tahoma" w:hAnsi="Tahoma" w:cs="Tahoma"/>
          <w:b/>
          <w:sz w:val="21"/>
          <w:szCs w:val="21"/>
        </w:rPr>
        <w:t>Lutherana</w:t>
      </w:r>
      <w:proofErr w:type="spellEnd"/>
      <w:r w:rsidR="002853E9">
        <w:rPr>
          <w:rFonts w:ascii="Tahoma" w:hAnsi="Tahoma" w:cs="Tahoma"/>
          <w:b/>
          <w:sz w:val="21"/>
          <w:szCs w:val="21"/>
        </w:rPr>
        <w:t xml:space="preserve"> épületegyüttes Szeretetház épület felújítása- II. ütem</w:t>
      </w:r>
      <w:r w:rsidRPr="005A28BA">
        <w:rPr>
          <w:rFonts w:ascii="Tahoma" w:hAnsi="Tahoma" w:cs="Tahoma"/>
          <w:b/>
          <w:sz w:val="21"/>
          <w:szCs w:val="21"/>
        </w:rPr>
        <w:t>”</w:t>
      </w:r>
      <w:r>
        <w:rPr>
          <w:rFonts w:ascii="Tahoma" w:hAnsi="Tahoma" w:cs="Tahoma"/>
          <w:b/>
          <w:sz w:val="21"/>
          <w:szCs w:val="21"/>
        </w:rPr>
        <w:t xml:space="preserve"> </w:t>
      </w:r>
      <w:r w:rsidRPr="008A58E3">
        <w:rPr>
          <w:rFonts w:ascii="Tahoma" w:hAnsi="Tahoma" w:cs="Tahoma"/>
          <w:sz w:val="21"/>
          <w:szCs w:val="21"/>
        </w:rPr>
        <w:t xml:space="preserve">tárgyban indított közbeszerzési eljárás </w:t>
      </w:r>
      <w:r>
        <w:rPr>
          <w:rFonts w:ascii="Tahoma" w:hAnsi="Tahoma" w:cs="Tahoma"/>
          <w:sz w:val="21"/>
          <w:szCs w:val="21"/>
        </w:rPr>
        <w:t>kapcsán az alábbiakról nyilatkozom.</w:t>
      </w:r>
    </w:p>
    <w:p w14:paraId="7F4D278A" w14:textId="77777777" w:rsidR="00F07023" w:rsidRDefault="00F07023" w:rsidP="00F07023">
      <w:pPr>
        <w:spacing w:after="0"/>
        <w:jc w:val="center"/>
        <w:rPr>
          <w:rFonts w:ascii="Tahoma" w:hAnsi="Tahoma" w:cs="Tahoma"/>
          <w:sz w:val="21"/>
          <w:szCs w:val="21"/>
        </w:rPr>
      </w:pPr>
    </w:p>
    <w:p w14:paraId="4DF2E10D" w14:textId="77777777" w:rsidR="00F07023" w:rsidRDefault="00F07023" w:rsidP="00F07023">
      <w:pPr>
        <w:spacing w:after="0"/>
        <w:jc w:val="center"/>
        <w:rPr>
          <w:rFonts w:ascii="Tahoma" w:hAnsi="Tahoma" w:cs="Tahoma"/>
          <w:sz w:val="21"/>
          <w:szCs w:val="21"/>
        </w:rPr>
      </w:pPr>
      <w:r>
        <w:rPr>
          <w:rFonts w:ascii="Tahoma" w:hAnsi="Tahoma" w:cs="Tahoma"/>
          <w:sz w:val="21"/>
          <w:szCs w:val="21"/>
        </w:rPr>
        <w:t>I.</w:t>
      </w:r>
    </w:p>
    <w:p w14:paraId="79B09CBD" w14:textId="77777777" w:rsidR="00F07023" w:rsidRDefault="00F07023" w:rsidP="00F07023">
      <w:pPr>
        <w:spacing w:after="0"/>
        <w:jc w:val="both"/>
        <w:rPr>
          <w:rFonts w:ascii="Tahoma" w:hAnsi="Tahoma" w:cs="Tahoma"/>
          <w:sz w:val="21"/>
          <w:szCs w:val="21"/>
        </w:rPr>
      </w:pPr>
      <w:r w:rsidRPr="00DB0998">
        <w:rPr>
          <w:rFonts w:ascii="Tahoma" w:hAnsi="Tahoma" w:cs="Tahoma"/>
          <w:sz w:val="21"/>
          <w:szCs w:val="21"/>
        </w:rPr>
        <w:t>A Kbt. 66. § (2) bekezdése alapján nyilatkozom, hogy ajánlatunk az előzőekben meghatározott - általunk teljes körűen megismert - dokumentumokon alapszik.</w:t>
      </w:r>
    </w:p>
    <w:p w14:paraId="077A09E1" w14:textId="77777777" w:rsidR="00F07023" w:rsidRPr="00DB0998" w:rsidRDefault="00F07023" w:rsidP="00F07023">
      <w:pPr>
        <w:spacing w:after="0"/>
        <w:jc w:val="both"/>
        <w:rPr>
          <w:rFonts w:ascii="Tahoma" w:hAnsi="Tahoma" w:cs="Tahoma"/>
          <w:sz w:val="21"/>
          <w:szCs w:val="21"/>
        </w:rPr>
      </w:pPr>
    </w:p>
    <w:p w14:paraId="6FD9C318" w14:textId="77777777" w:rsidR="00F07023" w:rsidRPr="00DB0998" w:rsidRDefault="00F07023" w:rsidP="00F07023">
      <w:pPr>
        <w:spacing w:after="0"/>
        <w:jc w:val="both"/>
        <w:rPr>
          <w:rFonts w:ascii="Tahoma" w:hAnsi="Tahoma" w:cs="Tahoma"/>
          <w:sz w:val="21"/>
          <w:szCs w:val="21"/>
        </w:rPr>
      </w:pPr>
      <w:r w:rsidRPr="00DB0998">
        <w:rPr>
          <w:rFonts w:ascii="Tahoma" w:hAnsi="Tahoma" w:cs="Tahoma"/>
          <w:sz w:val="21"/>
          <w:szCs w:val="21"/>
        </w:rPr>
        <w:t>A szerződéstervezetben rögzített, a tárgyi feladat ellátásához szükséges kötelezettségeinket maradéktalanul teljesítjük a Felolvasólapon rögzített ár alkalmazásával. Nyilatkozunk, hogy ajánlatunkat az ajánlati kötöttség beálltát követően a felhívásban megjelölt időpontig fenntartjuk.</w:t>
      </w:r>
    </w:p>
    <w:p w14:paraId="101E5F11" w14:textId="77777777" w:rsidR="00F07023" w:rsidRPr="00DB0998" w:rsidRDefault="00F07023" w:rsidP="00F07023">
      <w:pPr>
        <w:spacing w:after="0"/>
        <w:jc w:val="both"/>
        <w:rPr>
          <w:rFonts w:ascii="Tahoma" w:hAnsi="Tahoma" w:cs="Tahoma"/>
          <w:sz w:val="21"/>
          <w:szCs w:val="21"/>
        </w:rPr>
      </w:pPr>
      <w:r w:rsidRPr="00DB0998">
        <w:rPr>
          <w:rFonts w:ascii="Tahoma" w:hAnsi="Tahoma" w:cs="Tahoma"/>
          <w:sz w:val="21"/>
          <w:szCs w:val="21"/>
        </w:rPr>
        <w:t>Nyilatkozom, hogy nyertességünk esetén a közbeszerzési dokumentumok mellékletét képező szerződéstervezet megkötését vállaljuk és azt a szerződésben foglalt feltételekkel teljesítjük.</w:t>
      </w:r>
    </w:p>
    <w:p w14:paraId="7831BFA7" w14:textId="77777777" w:rsidR="00F07023" w:rsidRPr="006A63AE" w:rsidRDefault="00F07023" w:rsidP="00F07023">
      <w:pPr>
        <w:pStyle w:val="Szvegtrzsbehzssal"/>
        <w:spacing w:before="120"/>
        <w:ind w:left="0"/>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F07023" w:rsidRPr="00F7739D" w14:paraId="34342185" w14:textId="77777777" w:rsidTr="00B93510">
        <w:tc>
          <w:tcPr>
            <w:tcW w:w="9070" w:type="dxa"/>
            <w:gridSpan w:val="3"/>
          </w:tcPr>
          <w:p w14:paraId="27925784" w14:textId="77777777" w:rsidR="00F07023" w:rsidRPr="00F7739D" w:rsidRDefault="00F07023" w:rsidP="00B93510">
            <w:pPr>
              <w:spacing w:before="120" w:after="120"/>
              <w:ind w:left="426" w:hanging="426"/>
              <w:jc w:val="both"/>
              <w:rPr>
                <w:rFonts w:ascii="Tahoma" w:hAnsi="Tahoma" w:cs="Tahoma"/>
                <w:sz w:val="21"/>
                <w:szCs w:val="21"/>
              </w:rPr>
            </w:pPr>
            <w:r w:rsidRPr="00F7739D">
              <w:rPr>
                <w:rFonts w:ascii="Tahoma" w:hAnsi="Tahoma" w:cs="Tahoma"/>
                <w:sz w:val="21"/>
                <w:szCs w:val="21"/>
              </w:rPr>
              <w:t>Keltezés (helység, év, hónap, nap)</w:t>
            </w:r>
          </w:p>
        </w:tc>
      </w:tr>
      <w:tr w:rsidR="00F07023" w:rsidRPr="00F7739D" w14:paraId="5D9D631D" w14:textId="77777777" w:rsidTr="00B93510">
        <w:tc>
          <w:tcPr>
            <w:tcW w:w="1418" w:type="dxa"/>
          </w:tcPr>
          <w:p w14:paraId="4EF6B87E" w14:textId="77777777" w:rsidR="00F07023" w:rsidRPr="00F7739D" w:rsidRDefault="00F07023" w:rsidP="00B93510">
            <w:pPr>
              <w:spacing w:before="120" w:after="120"/>
              <w:ind w:left="426" w:hanging="426"/>
              <w:jc w:val="both"/>
              <w:rPr>
                <w:rFonts w:ascii="Tahoma" w:hAnsi="Tahoma" w:cs="Tahoma"/>
                <w:sz w:val="21"/>
                <w:szCs w:val="21"/>
              </w:rPr>
            </w:pPr>
          </w:p>
        </w:tc>
        <w:tc>
          <w:tcPr>
            <w:tcW w:w="3399" w:type="dxa"/>
          </w:tcPr>
          <w:p w14:paraId="6A10970F" w14:textId="77777777" w:rsidR="00F07023" w:rsidRPr="00F7739D" w:rsidRDefault="00F07023" w:rsidP="00B93510">
            <w:pPr>
              <w:spacing w:before="120" w:after="120"/>
              <w:ind w:left="426" w:hanging="426"/>
              <w:jc w:val="both"/>
              <w:rPr>
                <w:rFonts w:ascii="Tahoma" w:hAnsi="Tahoma" w:cs="Tahoma"/>
                <w:sz w:val="21"/>
                <w:szCs w:val="21"/>
              </w:rPr>
            </w:pPr>
          </w:p>
        </w:tc>
        <w:tc>
          <w:tcPr>
            <w:tcW w:w="4253" w:type="dxa"/>
            <w:tcBorders>
              <w:bottom w:val="single" w:sz="4" w:space="0" w:color="auto"/>
            </w:tcBorders>
          </w:tcPr>
          <w:p w14:paraId="197FF9C3" w14:textId="77777777" w:rsidR="00F07023" w:rsidRPr="00F7739D" w:rsidRDefault="00F07023" w:rsidP="00B93510">
            <w:pPr>
              <w:spacing w:before="120" w:after="120"/>
              <w:ind w:left="426" w:hanging="426"/>
              <w:jc w:val="both"/>
              <w:rPr>
                <w:rFonts w:ascii="Tahoma" w:hAnsi="Tahoma" w:cs="Tahoma"/>
                <w:sz w:val="21"/>
                <w:szCs w:val="21"/>
              </w:rPr>
            </w:pPr>
          </w:p>
        </w:tc>
      </w:tr>
      <w:tr w:rsidR="00F07023" w:rsidRPr="00F7739D" w14:paraId="69AF698D" w14:textId="77777777" w:rsidTr="00B93510">
        <w:tc>
          <w:tcPr>
            <w:tcW w:w="1418" w:type="dxa"/>
          </w:tcPr>
          <w:p w14:paraId="79F02EFE" w14:textId="77777777" w:rsidR="00F07023" w:rsidRPr="00F7739D" w:rsidRDefault="00F07023" w:rsidP="00B93510">
            <w:pPr>
              <w:spacing w:before="120" w:after="120"/>
              <w:ind w:left="426" w:hanging="426"/>
              <w:jc w:val="both"/>
              <w:rPr>
                <w:rFonts w:ascii="Tahoma" w:hAnsi="Tahoma" w:cs="Tahoma"/>
                <w:sz w:val="21"/>
                <w:szCs w:val="21"/>
              </w:rPr>
            </w:pPr>
          </w:p>
        </w:tc>
        <w:tc>
          <w:tcPr>
            <w:tcW w:w="3399" w:type="dxa"/>
          </w:tcPr>
          <w:p w14:paraId="0E47AFDA" w14:textId="77777777" w:rsidR="00F07023" w:rsidRPr="00F7739D" w:rsidRDefault="00F07023" w:rsidP="00B93510">
            <w:pPr>
              <w:spacing w:before="120" w:after="120"/>
              <w:ind w:left="426" w:hanging="426"/>
              <w:jc w:val="both"/>
              <w:rPr>
                <w:rFonts w:ascii="Tahoma" w:hAnsi="Tahoma" w:cs="Tahoma"/>
                <w:sz w:val="21"/>
                <w:szCs w:val="21"/>
              </w:rPr>
            </w:pPr>
          </w:p>
        </w:tc>
        <w:tc>
          <w:tcPr>
            <w:tcW w:w="4253" w:type="dxa"/>
            <w:tcBorders>
              <w:top w:val="single" w:sz="4" w:space="0" w:color="auto"/>
            </w:tcBorders>
            <w:vAlign w:val="center"/>
          </w:tcPr>
          <w:p w14:paraId="6F31EF1F" w14:textId="77777777" w:rsidR="00F07023" w:rsidRPr="00F7739D" w:rsidRDefault="00F07023" w:rsidP="00B93510">
            <w:pPr>
              <w:tabs>
                <w:tab w:val="center" w:pos="6521"/>
              </w:tabs>
              <w:spacing w:before="120" w:after="120"/>
              <w:ind w:left="426" w:hanging="426"/>
              <w:jc w:val="center"/>
              <w:rPr>
                <w:rFonts w:ascii="Tahoma" w:hAnsi="Tahoma" w:cs="Tahoma"/>
                <w:sz w:val="21"/>
                <w:szCs w:val="21"/>
              </w:rPr>
            </w:pPr>
            <w:r w:rsidRPr="00F7739D">
              <w:rPr>
                <w:rFonts w:ascii="Tahoma" w:hAnsi="Tahoma" w:cs="Tahoma"/>
                <w:sz w:val="21"/>
                <w:szCs w:val="21"/>
              </w:rPr>
              <w:t>(cégjegyzésre jogosult vagy szabályszerűen meghatalmazott képviselő aláírása)</w:t>
            </w:r>
          </w:p>
        </w:tc>
      </w:tr>
    </w:tbl>
    <w:p w14:paraId="50A03A29" w14:textId="77777777" w:rsidR="00F07023" w:rsidRDefault="00E65A10" w:rsidP="00F07023">
      <w:pPr>
        <w:spacing w:after="0" w:line="240" w:lineRule="auto"/>
        <w:jc w:val="right"/>
        <w:rPr>
          <w:rFonts w:ascii="Tahoma" w:hAnsi="Tahoma" w:cs="Tahoma"/>
          <w:sz w:val="21"/>
          <w:szCs w:val="21"/>
        </w:rPr>
      </w:pPr>
      <w:r w:rsidRPr="00B019F4">
        <w:rPr>
          <w:rFonts w:ascii="Tahoma" w:hAnsi="Tahoma" w:cs="Tahoma"/>
          <w:sz w:val="21"/>
          <w:szCs w:val="21"/>
        </w:rPr>
        <w:br w:type="page"/>
      </w:r>
    </w:p>
    <w:p w14:paraId="30DCDBFC" w14:textId="77777777" w:rsidR="00F07023" w:rsidRDefault="00F07023" w:rsidP="00F07023">
      <w:pPr>
        <w:spacing w:after="0" w:line="240" w:lineRule="auto"/>
        <w:contextualSpacing/>
        <w:jc w:val="right"/>
        <w:rPr>
          <w:rFonts w:ascii="Tahoma" w:hAnsi="Tahoma" w:cs="Tahoma"/>
          <w:b/>
          <w:sz w:val="21"/>
          <w:szCs w:val="21"/>
        </w:rPr>
      </w:pPr>
    </w:p>
    <w:p w14:paraId="23F01649" w14:textId="77777777" w:rsidR="00F07023" w:rsidRPr="00871B54" w:rsidRDefault="00F07023" w:rsidP="00F07023">
      <w:pPr>
        <w:spacing w:after="0" w:line="240" w:lineRule="auto"/>
        <w:contextualSpacing/>
        <w:jc w:val="right"/>
        <w:rPr>
          <w:rFonts w:ascii="Tahoma" w:hAnsi="Tahoma" w:cs="Tahoma"/>
          <w:sz w:val="21"/>
          <w:szCs w:val="21"/>
        </w:rPr>
      </w:pPr>
      <w:r>
        <w:rPr>
          <w:rFonts w:ascii="Tahoma" w:hAnsi="Tahoma" w:cs="Tahoma"/>
          <w:b/>
          <w:sz w:val="21"/>
          <w:szCs w:val="21"/>
        </w:rPr>
        <w:t xml:space="preserve">3/B. </w:t>
      </w:r>
      <w:r w:rsidRPr="00871B54">
        <w:rPr>
          <w:rFonts w:ascii="Tahoma" w:hAnsi="Tahoma" w:cs="Tahoma"/>
          <w:b/>
          <w:sz w:val="21"/>
          <w:szCs w:val="21"/>
        </w:rPr>
        <w:t>számú melléklet</w:t>
      </w:r>
    </w:p>
    <w:p w14:paraId="4C93A9CA" w14:textId="77777777" w:rsidR="00F07023" w:rsidRDefault="00F07023" w:rsidP="00F07023">
      <w:pPr>
        <w:spacing w:before="120" w:after="120"/>
        <w:ind w:left="426" w:hanging="426"/>
        <w:jc w:val="center"/>
        <w:rPr>
          <w:rFonts w:ascii="Tahoma" w:hAnsi="Tahoma" w:cs="Tahoma"/>
          <w:b/>
          <w:caps/>
          <w:sz w:val="21"/>
          <w:szCs w:val="21"/>
        </w:rPr>
      </w:pPr>
      <w:r w:rsidRPr="00F7739D">
        <w:rPr>
          <w:rFonts w:ascii="Tahoma" w:hAnsi="Tahoma" w:cs="Tahoma"/>
          <w:b/>
          <w:caps/>
          <w:sz w:val="21"/>
          <w:szCs w:val="21"/>
        </w:rPr>
        <w:t>nyilatkozat</w:t>
      </w:r>
      <w:r>
        <w:rPr>
          <w:rStyle w:val="Lbjegyzet-hivatkozs"/>
          <w:rFonts w:ascii="Tahoma" w:hAnsi="Tahoma" w:cs="Tahoma"/>
          <w:b/>
          <w:caps/>
          <w:sz w:val="21"/>
          <w:szCs w:val="21"/>
        </w:rPr>
        <w:footnoteReference w:id="8"/>
      </w:r>
    </w:p>
    <w:p w14:paraId="57E577DC" w14:textId="77777777" w:rsidR="00F07023" w:rsidRDefault="00F07023" w:rsidP="00F07023">
      <w:pPr>
        <w:spacing w:before="120" w:after="120"/>
        <w:ind w:left="426" w:hanging="426"/>
        <w:jc w:val="center"/>
        <w:rPr>
          <w:rFonts w:ascii="Tahoma" w:hAnsi="Tahoma" w:cs="Tahoma"/>
          <w:b/>
          <w:caps/>
          <w:sz w:val="21"/>
          <w:szCs w:val="21"/>
        </w:rPr>
      </w:pPr>
      <w:r>
        <w:rPr>
          <w:rFonts w:ascii="Tahoma" w:hAnsi="Tahoma" w:cs="Tahoma"/>
          <w:b/>
          <w:caps/>
          <w:sz w:val="21"/>
          <w:szCs w:val="21"/>
        </w:rPr>
        <w:t>a Kbt. 66. § (4) bekezdése alapján</w:t>
      </w:r>
    </w:p>
    <w:p w14:paraId="193405B8" w14:textId="77777777" w:rsidR="00F07023" w:rsidRDefault="00F07023" w:rsidP="00F07023">
      <w:pPr>
        <w:spacing w:before="120" w:after="120"/>
        <w:jc w:val="both"/>
        <w:outlineLvl w:val="0"/>
        <w:rPr>
          <w:rFonts w:ascii="Tahoma" w:hAnsi="Tahoma" w:cs="Tahoma"/>
          <w:sz w:val="21"/>
          <w:szCs w:val="21"/>
        </w:rPr>
      </w:pPr>
    </w:p>
    <w:p w14:paraId="7BCC32AA" w14:textId="21024752" w:rsidR="00F07023" w:rsidRPr="008A58E3" w:rsidRDefault="00F07023" w:rsidP="00F07023">
      <w:pPr>
        <w:spacing w:before="120" w:after="120"/>
        <w:jc w:val="both"/>
        <w:outlineLvl w:val="0"/>
        <w:rPr>
          <w:rFonts w:ascii="Tahoma" w:hAnsi="Tahoma" w:cs="Tahoma"/>
          <w:sz w:val="21"/>
          <w:szCs w:val="21"/>
        </w:rPr>
      </w:pPr>
      <w:r w:rsidRPr="008A58E3">
        <w:rPr>
          <w:rFonts w:ascii="Tahoma" w:hAnsi="Tahoma" w:cs="Tahoma"/>
          <w:sz w:val="21"/>
          <w:szCs w:val="21"/>
        </w:rPr>
        <w:t>Alulírott ___________________________________________ mint a(z) ________________________________ (</w:t>
      </w:r>
      <w:proofErr w:type="gramStart"/>
      <w:r w:rsidRPr="008A58E3">
        <w:rPr>
          <w:rFonts w:ascii="Tahoma" w:hAnsi="Tahoma" w:cs="Tahoma"/>
          <w:sz w:val="21"/>
          <w:szCs w:val="21"/>
        </w:rPr>
        <w:t>székhely:_</w:t>
      </w:r>
      <w:proofErr w:type="gramEnd"/>
      <w:r w:rsidRPr="008A58E3">
        <w:rPr>
          <w:rFonts w:ascii="Tahoma" w:hAnsi="Tahoma" w:cs="Tahoma"/>
          <w:sz w:val="21"/>
          <w:szCs w:val="21"/>
        </w:rPr>
        <w:t>_________________________________) ajánlattevő cégjegyzésre jogosult / meghatalmazott</w:t>
      </w:r>
      <w:r w:rsidRPr="008A58E3">
        <w:rPr>
          <w:rStyle w:val="Lbjegyzet-hivatkozs"/>
          <w:rFonts w:ascii="Tahoma" w:hAnsi="Tahoma" w:cs="Tahoma"/>
          <w:sz w:val="21"/>
          <w:szCs w:val="21"/>
        </w:rPr>
        <w:footnoteReference w:id="9"/>
      </w:r>
      <w:r>
        <w:rPr>
          <w:rFonts w:ascii="Tahoma" w:hAnsi="Tahoma" w:cs="Tahoma"/>
          <w:sz w:val="21"/>
          <w:szCs w:val="21"/>
        </w:rPr>
        <w:t xml:space="preserve"> képviselője az </w:t>
      </w:r>
      <w:r w:rsidRPr="005A28BA">
        <w:rPr>
          <w:rFonts w:ascii="Tahoma" w:hAnsi="Tahoma" w:cs="Tahoma"/>
          <w:b/>
          <w:sz w:val="21"/>
          <w:szCs w:val="21"/>
        </w:rPr>
        <w:t>„</w:t>
      </w:r>
      <w:proofErr w:type="spellStart"/>
      <w:r w:rsidR="002853E9">
        <w:rPr>
          <w:rFonts w:ascii="Tahoma" w:hAnsi="Tahoma" w:cs="Tahoma"/>
          <w:b/>
          <w:sz w:val="21"/>
          <w:szCs w:val="21"/>
        </w:rPr>
        <w:t>Insula</w:t>
      </w:r>
      <w:proofErr w:type="spellEnd"/>
      <w:r w:rsidR="002853E9">
        <w:rPr>
          <w:rFonts w:ascii="Tahoma" w:hAnsi="Tahoma" w:cs="Tahoma"/>
          <w:b/>
          <w:sz w:val="21"/>
          <w:szCs w:val="21"/>
        </w:rPr>
        <w:t xml:space="preserve"> </w:t>
      </w:r>
      <w:proofErr w:type="spellStart"/>
      <w:r w:rsidR="002853E9">
        <w:rPr>
          <w:rFonts w:ascii="Tahoma" w:hAnsi="Tahoma" w:cs="Tahoma"/>
          <w:b/>
          <w:sz w:val="21"/>
          <w:szCs w:val="21"/>
        </w:rPr>
        <w:t>Lutherana</w:t>
      </w:r>
      <w:proofErr w:type="spellEnd"/>
      <w:r w:rsidR="002853E9">
        <w:rPr>
          <w:rFonts w:ascii="Tahoma" w:hAnsi="Tahoma" w:cs="Tahoma"/>
          <w:b/>
          <w:sz w:val="21"/>
          <w:szCs w:val="21"/>
        </w:rPr>
        <w:t xml:space="preserve"> épületegyüttes Szeretetház épület felújítása- II. ütem</w:t>
      </w:r>
      <w:r w:rsidRPr="005A28BA">
        <w:rPr>
          <w:rFonts w:ascii="Tahoma" w:hAnsi="Tahoma" w:cs="Tahoma"/>
          <w:b/>
          <w:sz w:val="21"/>
          <w:szCs w:val="21"/>
        </w:rPr>
        <w:t>”</w:t>
      </w:r>
      <w:r>
        <w:rPr>
          <w:rFonts w:ascii="Tahoma" w:hAnsi="Tahoma" w:cs="Tahoma"/>
          <w:b/>
          <w:sz w:val="21"/>
          <w:szCs w:val="21"/>
        </w:rPr>
        <w:t xml:space="preserve"> </w:t>
      </w:r>
      <w:r w:rsidRPr="008A58E3">
        <w:rPr>
          <w:rFonts w:ascii="Tahoma" w:hAnsi="Tahoma" w:cs="Tahoma"/>
          <w:b/>
          <w:i/>
          <w:sz w:val="21"/>
          <w:szCs w:val="21"/>
        </w:rPr>
        <w:t xml:space="preserve"> </w:t>
      </w:r>
      <w:r w:rsidRPr="008A58E3">
        <w:rPr>
          <w:rFonts w:ascii="Tahoma" w:hAnsi="Tahoma" w:cs="Tahoma"/>
          <w:sz w:val="21"/>
          <w:szCs w:val="21"/>
        </w:rPr>
        <w:t xml:space="preserve">tárgyban indított közbeszerzési eljárás </w:t>
      </w:r>
      <w:r>
        <w:rPr>
          <w:rFonts w:ascii="Tahoma" w:hAnsi="Tahoma" w:cs="Tahoma"/>
          <w:sz w:val="21"/>
          <w:szCs w:val="21"/>
        </w:rPr>
        <w:t>kapcsán az alábbiakról nyilatkozom.</w:t>
      </w:r>
    </w:p>
    <w:p w14:paraId="63C0A741" w14:textId="77777777" w:rsidR="00F07023" w:rsidRDefault="00F07023" w:rsidP="00F07023">
      <w:pPr>
        <w:pStyle w:val="Szvegtrzsbehzssal"/>
        <w:spacing w:before="120"/>
        <w:ind w:left="0"/>
        <w:jc w:val="center"/>
        <w:rPr>
          <w:rFonts w:ascii="Tahoma" w:hAnsi="Tahoma" w:cs="Tahoma"/>
          <w:sz w:val="21"/>
          <w:szCs w:val="21"/>
        </w:rPr>
      </w:pPr>
      <w:r>
        <w:rPr>
          <w:rFonts w:ascii="Tahoma" w:hAnsi="Tahoma" w:cs="Tahoma"/>
          <w:sz w:val="21"/>
          <w:szCs w:val="21"/>
        </w:rPr>
        <w:t>I.</w:t>
      </w:r>
    </w:p>
    <w:p w14:paraId="70DD606C" w14:textId="77777777" w:rsidR="00F07023" w:rsidRPr="001768B3" w:rsidRDefault="00F07023" w:rsidP="00F07023">
      <w:pPr>
        <w:pStyle w:val="Szvegtrzsbehzssal"/>
        <w:spacing w:before="120"/>
        <w:ind w:left="0"/>
        <w:jc w:val="both"/>
        <w:rPr>
          <w:rFonts w:ascii="Tahoma" w:hAnsi="Tahoma" w:cs="Tahoma"/>
          <w:sz w:val="21"/>
          <w:szCs w:val="21"/>
        </w:rPr>
      </w:pPr>
      <w:r w:rsidRPr="001768B3">
        <w:rPr>
          <w:rFonts w:ascii="Tahoma" w:hAnsi="Tahoma" w:cs="Tahoma"/>
          <w:sz w:val="21"/>
          <w:szCs w:val="21"/>
        </w:rPr>
        <w:t xml:space="preserve">A Kbt. 66. § (4) bekezdése alapján nyilatkozom, hogy vállalkozásunk </w:t>
      </w:r>
    </w:p>
    <w:p w14:paraId="77C8FA14" w14:textId="77777777" w:rsidR="00F07023" w:rsidRPr="001768B3" w:rsidRDefault="00F07023" w:rsidP="00646DDF">
      <w:pPr>
        <w:pStyle w:val="Szvegtrzsbehzssal"/>
        <w:numPr>
          <w:ilvl w:val="0"/>
          <w:numId w:val="15"/>
        </w:numPr>
        <w:tabs>
          <w:tab w:val="clear" w:pos="0"/>
        </w:tabs>
        <w:suppressAutoHyphens/>
        <w:spacing w:before="120"/>
        <w:ind w:left="1276" w:hanging="426"/>
        <w:jc w:val="both"/>
        <w:textAlignment w:val="baseline"/>
        <w:rPr>
          <w:rFonts w:ascii="Tahoma" w:hAnsi="Tahoma" w:cs="Tahoma"/>
          <w:sz w:val="21"/>
          <w:szCs w:val="21"/>
        </w:rPr>
      </w:pPr>
      <w:r w:rsidRPr="001768B3">
        <w:rPr>
          <w:rFonts w:ascii="Tahoma" w:hAnsi="Tahoma" w:cs="Tahoma"/>
          <w:sz w:val="21"/>
          <w:szCs w:val="21"/>
        </w:rPr>
        <w:t>a kis- és középvállalkozásokról, fejlődésük támogatásáról szóló törvény szerint ……………………………………vállalkozásnak</w:t>
      </w:r>
      <w:r w:rsidRPr="001768B3">
        <w:rPr>
          <w:rStyle w:val="Lbjegyzet-karakterek"/>
          <w:rFonts w:ascii="Tahoma" w:hAnsi="Tahoma" w:cs="Tahoma"/>
          <w:sz w:val="21"/>
          <w:szCs w:val="21"/>
        </w:rPr>
        <w:footnoteReference w:id="10"/>
      </w:r>
      <w:r w:rsidRPr="001768B3">
        <w:rPr>
          <w:rFonts w:ascii="Tahoma" w:hAnsi="Tahoma" w:cs="Tahoma"/>
          <w:sz w:val="21"/>
          <w:szCs w:val="21"/>
        </w:rPr>
        <w:t xml:space="preserve"> minősül / </w:t>
      </w:r>
    </w:p>
    <w:p w14:paraId="742ED25D" w14:textId="77777777" w:rsidR="00F07023" w:rsidRPr="001768B3" w:rsidRDefault="00F07023" w:rsidP="00646DDF">
      <w:pPr>
        <w:pStyle w:val="Szvegtrzsbehzssal"/>
        <w:numPr>
          <w:ilvl w:val="0"/>
          <w:numId w:val="15"/>
        </w:numPr>
        <w:tabs>
          <w:tab w:val="clear" w:pos="0"/>
        </w:tabs>
        <w:suppressAutoHyphens/>
        <w:spacing w:before="120"/>
        <w:ind w:left="1276" w:hanging="426"/>
        <w:jc w:val="both"/>
        <w:textAlignment w:val="baseline"/>
        <w:rPr>
          <w:rFonts w:ascii="Tahoma" w:hAnsi="Tahoma" w:cs="Tahoma"/>
          <w:sz w:val="21"/>
          <w:szCs w:val="21"/>
        </w:rPr>
      </w:pPr>
      <w:r w:rsidRPr="001768B3">
        <w:rPr>
          <w:rFonts w:ascii="Tahoma" w:hAnsi="Tahoma" w:cs="Tahoma"/>
          <w:sz w:val="21"/>
          <w:szCs w:val="21"/>
        </w:rPr>
        <w:t>nem tartozik a kis- és középvállalkozásokról, fejlődésük támogatásáról szóló törvény hatálya alá</w:t>
      </w:r>
      <w:r w:rsidRPr="001768B3">
        <w:rPr>
          <w:rStyle w:val="Lbjegyzet-karakterek"/>
          <w:rFonts w:ascii="Tahoma" w:hAnsi="Tahoma" w:cs="Tahoma"/>
          <w:sz w:val="21"/>
          <w:szCs w:val="21"/>
        </w:rPr>
        <w:footnoteReference w:id="11"/>
      </w:r>
      <w:r w:rsidRPr="001768B3">
        <w:rPr>
          <w:rFonts w:ascii="Tahoma" w:hAnsi="Tahoma" w:cs="Tahoma"/>
          <w:sz w:val="21"/>
          <w:szCs w:val="21"/>
        </w:rPr>
        <w:t>.</w:t>
      </w:r>
    </w:p>
    <w:p w14:paraId="434938CA" w14:textId="77777777" w:rsidR="00F07023" w:rsidRDefault="00F07023" w:rsidP="00F07023">
      <w:pPr>
        <w:pStyle w:val="Szvegtrzsbehzssal"/>
        <w:spacing w:before="120"/>
        <w:ind w:left="0"/>
        <w:jc w:val="center"/>
        <w:rPr>
          <w:rFonts w:ascii="Tahoma" w:hAnsi="Tahoma" w:cs="Tahoma"/>
          <w:sz w:val="21"/>
          <w:szCs w:val="21"/>
        </w:rPr>
      </w:pPr>
      <w:r>
        <w:rPr>
          <w:rFonts w:ascii="Tahoma" w:hAnsi="Tahoma" w:cs="Tahoma"/>
          <w:sz w:val="21"/>
          <w:szCs w:val="21"/>
        </w:rPr>
        <w:t>II.</w:t>
      </w:r>
    </w:p>
    <w:p w14:paraId="6B1472B9" w14:textId="77777777" w:rsidR="00F07023" w:rsidRDefault="00F07023" w:rsidP="00F07023">
      <w:pPr>
        <w:pStyle w:val="Szvegtrzsbehzssal"/>
        <w:spacing w:before="120"/>
        <w:ind w:left="0"/>
        <w:jc w:val="both"/>
        <w:rPr>
          <w:rFonts w:ascii="Tahoma" w:hAnsi="Tahoma" w:cs="Tahoma"/>
          <w:sz w:val="21"/>
          <w:szCs w:val="21"/>
        </w:rPr>
      </w:pPr>
      <w:r w:rsidRPr="006A63AE">
        <w:rPr>
          <w:rFonts w:ascii="Tahoma" w:hAnsi="Tahoma" w:cs="Tahoma"/>
          <w:sz w:val="21"/>
          <w:szCs w:val="21"/>
        </w:rPr>
        <w:t>Nyilatkozom továbbá, hogy az ajánlattal benyújtott elektronikus másolati példány az ajánlat papír alapú példányával mindenben megegyezik.</w:t>
      </w:r>
    </w:p>
    <w:p w14:paraId="0A821F24" w14:textId="77777777" w:rsidR="00F07023" w:rsidRPr="006A63AE" w:rsidRDefault="00F07023" w:rsidP="00F07023">
      <w:pPr>
        <w:pStyle w:val="Szvegtrzsbehzssal"/>
        <w:spacing w:before="120"/>
        <w:ind w:left="0"/>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F07023" w:rsidRPr="00F7739D" w14:paraId="14D60B4B" w14:textId="77777777" w:rsidTr="00B93510">
        <w:tc>
          <w:tcPr>
            <w:tcW w:w="9070" w:type="dxa"/>
            <w:gridSpan w:val="3"/>
          </w:tcPr>
          <w:p w14:paraId="3CF16C57" w14:textId="77777777" w:rsidR="00F07023" w:rsidRPr="00F7739D" w:rsidRDefault="00F07023" w:rsidP="00B93510">
            <w:pPr>
              <w:spacing w:before="120" w:after="120"/>
              <w:ind w:left="426" w:hanging="426"/>
              <w:jc w:val="both"/>
              <w:rPr>
                <w:rFonts w:ascii="Tahoma" w:hAnsi="Tahoma" w:cs="Tahoma"/>
                <w:sz w:val="21"/>
                <w:szCs w:val="21"/>
              </w:rPr>
            </w:pPr>
            <w:r w:rsidRPr="00F7739D">
              <w:rPr>
                <w:rFonts w:ascii="Tahoma" w:hAnsi="Tahoma" w:cs="Tahoma"/>
                <w:sz w:val="21"/>
                <w:szCs w:val="21"/>
              </w:rPr>
              <w:t>Keltezés (helység, év, hónap, nap)</w:t>
            </w:r>
          </w:p>
        </w:tc>
      </w:tr>
      <w:tr w:rsidR="00F07023" w:rsidRPr="00F7739D" w14:paraId="2A088A83" w14:textId="77777777" w:rsidTr="00B93510">
        <w:tc>
          <w:tcPr>
            <w:tcW w:w="1418" w:type="dxa"/>
          </w:tcPr>
          <w:p w14:paraId="727BECDF" w14:textId="77777777" w:rsidR="00F07023" w:rsidRPr="00F7739D" w:rsidRDefault="00F07023" w:rsidP="00B93510">
            <w:pPr>
              <w:spacing w:before="120" w:after="120"/>
              <w:ind w:left="426" w:hanging="426"/>
              <w:jc w:val="both"/>
              <w:rPr>
                <w:rFonts w:ascii="Tahoma" w:hAnsi="Tahoma" w:cs="Tahoma"/>
                <w:sz w:val="21"/>
                <w:szCs w:val="21"/>
              </w:rPr>
            </w:pPr>
          </w:p>
        </w:tc>
        <w:tc>
          <w:tcPr>
            <w:tcW w:w="3399" w:type="dxa"/>
          </w:tcPr>
          <w:p w14:paraId="173B22CC" w14:textId="77777777" w:rsidR="00F07023" w:rsidRPr="00F7739D" w:rsidRDefault="00F07023" w:rsidP="00B93510">
            <w:pPr>
              <w:spacing w:before="120" w:after="120"/>
              <w:ind w:left="426" w:hanging="426"/>
              <w:jc w:val="both"/>
              <w:rPr>
                <w:rFonts w:ascii="Tahoma" w:hAnsi="Tahoma" w:cs="Tahoma"/>
                <w:sz w:val="21"/>
                <w:szCs w:val="21"/>
              </w:rPr>
            </w:pPr>
          </w:p>
        </w:tc>
        <w:tc>
          <w:tcPr>
            <w:tcW w:w="4253" w:type="dxa"/>
            <w:tcBorders>
              <w:bottom w:val="single" w:sz="4" w:space="0" w:color="auto"/>
            </w:tcBorders>
          </w:tcPr>
          <w:p w14:paraId="52B2A248" w14:textId="77777777" w:rsidR="00F07023" w:rsidRPr="00F7739D" w:rsidRDefault="00F07023" w:rsidP="00B93510">
            <w:pPr>
              <w:spacing w:before="120" w:after="120"/>
              <w:ind w:left="426" w:hanging="426"/>
              <w:jc w:val="both"/>
              <w:rPr>
                <w:rFonts w:ascii="Tahoma" w:hAnsi="Tahoma" w:cs="Tahoma"/>
                <w:sz w:val="21"/>
                <w:szCs w:val="21"/>
              </w:rPr>
            </w:pPr>
          </w:p>
        </w:tc>
      </w:tr>
      <w:tr w:rsidR="00F07023" w:rsidRPr="00F7739D" w14:paraId="56414381" w14:textId="77777777" w:rsidTr="00B93510">
        <w:tc>
          <w:tcPr>
            <w:tcW w:w="1418" w:type="dxa"/>
          </w:tcPr>
          <w:p w14:paraId="24B67BB7" w14:textId="77777777" w:rsidR="00F07023" w:rsidRPr="00F7739D" w:rsidRDefault="00F07023" w:rsidP="00B93510">
            <w:pPr>
              <w:spacing w:before="120" w:after="120"/>
              <w:ind w:left="426" w:hanging="426"/>
              <w:jc w:val="both"/>
              <w:rPr>
                <w:rFonts w:ascii="Tahoma" w:hAnsi="Tahoma" w:cs="Tahoma"/>
                <w:sz w:val="21"/>
                <w:szCs w:val="21"/>
              </w:rPr>
            </w:pPr>
          </w:p>
        </w:tc>
        <w:tc>
          <w:tcPr>
            <w:tcW w:w="3399" w:type="dxa"/>
          </w:tcPr>
          <w:p w14:paraId="07B4D0D5" w14:textId="77777777" w:rsidR="00F07023" w:rsidRPr="00F7739D" w:rsidRDefault="00F07023" w:rsidP="00B93510">
            <w:pPr>
              <w:spacing w:before="120" w:after="120"/>
              <w:ind w:left="426" w:hanging="426"/>
              <w:jc w:val="both"/>
              <w:rPr>
                <w:rFonts w:ascii="Tahoma" w:hAnsi="Tahoma" w:cs="Tahoma"/>
                <w:sz w:val="21"/>
                <w:szCs w:val="21"/>
              </w:rPr>
            </w:pPr>
          </w:p>
        </w:tc>
        <w:tc>
          <w:tcPr>
            <w:tcW w:w="4253" w:type="dxa"/>
            <w:tcBorders>
              <w:top w:val="single" w:sz="4" w:space="0" w:color="auto"/>
            </w:tcBorders>
            <w:vAlign w:val="center"/>
          </w:tcPr>
          <w:p w14:paraId="3EBC3B71" w14:textId="77777777" w:rsidR="00F07023" w:rsidRPr="00F7739D" w:rsidRDefault="00F07023" w:rsidP="00B93510">
            <w:pPr>
              <w:tabs>
                <w:tab w:val="center" w:pos="6521"/>
              </w:tabs>
              <w:spacing w:before="120" w:after="120"/>
              <w:ind w:left="426" w:hanging="426"/>
              <w:jc w:val="center"/>
              <w:rPr>
                <w:rFonts w:ascii="Tahoma" w:hAnsi="Tahoma" w:cs="Tahoma"/>
                <w:sz w:val="21"/>
                <w:szCs w:val="21"/>
              </w:rPr>
            </w:pPr>
            <w:r w:rsidRPr="00F7739D">
              <w:rPr>
                <w:rFonts w:ascii="Tahoma" w:hAnsi="Tahoma" w:cs="Tahoma"/>
                <w:sz w:val="21"/>
                <w:szCs w:val="21"/>
              </w:rPr>
              <w:t>(cégjegyzésre jogosult vagy szabályszerűen meghatalmazott képviselő aláírása)</w:t>
            </w:r>
          </w:p>
        </w:tc>
      </w:tr>
    </w:tbl>
    <w:p w14:paraId="19946DBE" w14:textId="77777777" w:rsidR="00F07023" w:rsidRDefault="00F07023" w:rsidP="00F07023">
      <w:pPr>
        <w:spacing w:after="0" w:line="240" w:lineRule="auto"/>
        <w:jc w:val="right"/>
        <w:rPr>
          <w:rFonts w:ascii="Tahoma" w:hAnsi="Tahoma" w:cs="Tahoma"/>
          <w:sz w:val="21"/>
          <w:szCs w:val="21"/>
        </w:rPr>
      </w:pPr>
    </w:p>
    <w:p w14:paraId="3FDBF09A" w14:textId="2E06D343" w:rsidR="00F07023" w:rsidRDefault="00F07023" w:rsidP="00F07023">
      <w:pPr>
        <w:spacing w:after="0" w:line="240" w:lineRule="auto"/>
        <w:jc w:val="right"/>
        <w:rPr>
          <w:rFonts w:ascii="Tahoma" w:hAnsi="Tahoma" w:cs="Tahoma"/>
          <w:sz w:val="21"/>
          <w:szCs w:val="21"/>
        </w:rPr>
      </w:pPr>
      <w:r>
        <w:rPr>
          <w:rFonts w:ascii="Tahoma" w:hAnsi="Tahoma" w:cs="Tahoma"/>
          <w:sz w:val="21"/>
          <w:szCs w:val="21"/>
        </w:rPr>
        <w:br w:type="page"/>
      </w:r>
    </w:p>
    <w:p w14:paraId="56E377FF" w14:textId="77777777" w:rsidR="00F07023" w:rsidRDefault="00F07023" w:rsidP="00F07023">
      <w:pPr>
        <w:spacing w:after="0" w:line="240" w:lineRule="auto"/>
        <w:jc w:val="right"/>
        <w:rPr>
          <w:rFonts w:ascii="Tahoma" w:hAnsi="Tahoma" w:cs="Tahoma"/>
          <w:sz w:val="21"/>
          <w:szCs w:val="21"/>
        </w:rPr>
      </w:pPr>
    </w:p>
    <w:p w14:paraId="1C2C2BCC" w14:textId="6B0BD449" w:rsidR="00E65A10" w:rsidRPr="007B7A1E" w:rsidRDefault="00E65A10" w:rsidP="00F07023">
      <w:pPr>
        <w:spacing w:after="0" w:line="240" w:lineRule="auto"/>
        <w:jc w:val="right"/>
        <w:rPr>
          <w:rFonts w:ascii="Tahoma" w:hAnsi="Tahoma" w:cs="Tahoma"/>
          <w:b/>
          <w:smallCaps/>
          <w:sz w:val="21"/>
          <w:szCs w:val="21"/>
        </w:rPr>
      </w:pPr>
      <w:r>
        <w:rPr>
          <w:rFonts w:ascii="Tahoma" w:hAnsi="Tahoma" w:cs="Tahoma"/>
          <w:b/>
          <w:sz w:val="21"/>
          <w:szCs w:val="21"/>
        </w:rPr>
        <w:t>4.</w:t>
      </w:r>
      <w:r w:rsidRPr="007B7A1E">
        <w:rPr>
          <w:rFonts w:ascii="Tahoma" w:hAnsi="Tahoma" w:cs="Tahoma"/>
          <w:b/>
          <w:sz w:val="21"/>
          <w:szCs w:val="21"/>
        </w:rPr>
        <w:t xml:space="preserve"> sz. melléklet</w:t>
      </w:r>
    </w:p>
    <w:p w14:paraId="6598E1E3" w14:textId="77777777" w:rsidR="00E65A10" w:rsidRPr="007B7A1E" w:rsidRDefault="00E65A10" w:rsidP="00E65A10">
      <w:pPr>
        <w:spacing w:before="120" w:after="120"/>
        <w:jc w:val="center"/>
        <w:rPr>
          <w:rFonts w:ascii="Tahoma" w:hAnsi="Tahoma" w:cs="Tahoma"/>
          <w:b/>
          <w:caps/>
          <w:sz w:val="21"/>
          <w:szCs w:val="21"/>
        </w:rPr>
      </w:pPr>
      <w:r w:rsidRPr="007B7A1E">
        <w:rPr>
          <w:rFonts w:ascii="Tahoma" w:hAnsi="Tahoma" w:cs="Tahoma"/>
          <w:b/>
          <w:caps/>
          <w:sz w:val="21"/>
          <w:szCs w:val="21"/>
        </w:rPr>
        <w:t>Nyilatkozat</w:t>
      </w:r>
    </w:p>
    <w:p w14:paraId="351EA4D2" w14:textId="77777777" w:rsidR="00E65A10" w:rsidRPr="007B7A1E" w:rsidRDefault="00E65A10" w:rsidP="00E65A10">
      <w:pPr>
        <w:spacing w:after="0"/>
        <w:jc w:val="center"/>
        <w:rPr>
          <w:rFonts w:ascii="Tahoma" w:hAnsi="Tahoma" w:cs="Tahoma"/>
          <w:b/>
          <w:sz w:val="21"/>
          <w:szCs w:val="21"/>
        </w:rPr>
      </w:pPr>
      <w:r w:rsidRPr="007B7A1E">
        <w:rPr>
          <w:rFonts w:ascii="Tahoma" w:hAnsi="Tahoma" w:cs="Tahoma"/>
          <w:b/>
          <w:sz w:val="21"/>
          <w:szCs w:val="21"/>
        </w:rPr>
        <w:t>a Kbt. 66. § (6) bekezdése alapján az alvállalkozókról</w:t>
      </w:r>
    </w:p>
    <w:p w14:paraId="73A5E095" w14:textId="77777777" w:rsidR="00E65A10" w:rsidRPr="007B7A1E" w:rsidRDefault="00E65A10" w:rsidP="00E65A10">
      <w:pPr>
        <w:spacing w:after="0"/>
        <w:jc w:val="both"/>
        <w:rPr>
          <w:rFonts w:ascii="Tahoma" w:hAnsi="Tahoma" w:cs="Tahoma"/>
          <w:b/>
          <w:sz w:val="21"/>
          <w:szCs w:val="21"/>
        </w:rPr>
      </w:pPr>
    </w:p>
    <w:p w14:paraId="3DA59B3B" w14:textId="3FDB919A" w:rsidR="00E65A10" w:rsidRPr="007B7A1E" w:rsidRDefault="00E65A10" w:rsidP="00E65A10">
      <w:pPr>
        <w:spacing w:before="120" w:after="120"/>
        <w:jc w:val="both"/>
        <w:outlineLvl w:val="0"/>
        <w:rPr>
          <w:rFonts w:ascii="Tahoma" w:hAnsi="Tahoma" w:cs="Tahoma"/>
          <w:sz w:val="21"/>
          <w:szCs w:val="21"/>
        </w:rPr>
      </w:pPr>
      <w:r w:rsidRPr="007B7A1E">
        <w:rPr>
          <w:rFonts w:ascii="Tahoma" w:hAnsi="Tahoma" w:cs="Tahoma"/>
          <w:sz w:val="21"/>
          <w:szCs w:val="21"/>
        </w:rPr>
        <w:t>Alulírott ___________________________________________ mint a(z) ________________________________ (székhely:</w:t>
      </w:r>
      <w:r w:rsidR="00AC5D3C">
        <w:rPr>
          <w:rFonts w:ascii="Tahoma" w:hAnsi="Tahoma" w:cs="Tahoma"/>
          <w:sz w:val="21"/>
          <w:szCs w:val="21"/>
        </w:rPr>
        <w:t xml:space="preserve"> </w:t>
      </w:r>
      <w:r w:rsidRPr="007B7A1E">
        <w:rPr>
          <w:rFonts w:ascii="Tahoma" w:hAnsi="Tahoma" w:cs="Tahoma"/>
          <w:sz w:val="21"/>
          <w:szCs w:val="21"/>
        </w:rPr>
        <w:t>__________________________________) ajánlattevő cégjegyzésre jogosult / meghatalmazott</w:t>
      </w:r>
      <w:r w:rsidRPr="007B7A1E">
        <w:rPr>
          <w:rStyle w:val="Lbjegyzet-hivatkozs"/>
          <w:rFonts w:ascii="Tahoma" w:hAnsi="Tahoma" w:cs="Tahoma"/>
          <w:sz w:val="21"/>
          <w:szCs w:val="21"/>
        </w:rPr>
        <w:footnoteReference w:id="12"/>
      </w:r>
      <w:r w:rsidRPr="007B7A1E">
        <w:rPr>
          <w:rFonts w:ascii="Tahoma" w:hAnsi="Tahoma" w:cs="Tahoma"/>
          <w:sz w:val="21"/>
          <w:szCs w:val="21"/>
        </w:rPr>
        <w:t xml:space="preserve"> képviselője </w:t>
      </w:r>
      <w:r w:rsidR="00F07023">
        <w:rPr>
          <w:rFonts w:ascii="Tahoma" w:hAnsi="Tahoma" w:cs="Tahoma"/>
          <w:sz w:val="21"/>
          <w:szCs w:val="21"/>
        </w:rPr>
        <w:t xml:space="preserve">az </w:t>
      </w:r>
      <w:r w:rsidR="005A28BA" w:rsidRPr="005A28BA">
        <w:rPr>
          <w:rFonts w:ascii="Tahoma" w:hAnsi="Tahoma" w:cs="Tahoma"/>
          <w:b/>
          <w:sz w:val="21"/>
          <w:szCs w:val="21"/>
        </w:rPr>
        <w:t>„</w:t>
      </w:r>
      <w:proofErr w:type="spellStart"/>
      <w:r w:rsidR="002853E9">
        <w:rPr>
          <w:rFonts w:ascii="Tahoma" w:hAnsi="Tahoma" w:cs="Tahoma"/>
          <w:b/>
          <w:sz w:val="21"/>
          <w:szCs w:val="21"/>
        </w:rPr>
        <w:t>Insula</w:t>
      </w:r>
      <w:proofErr w:type="spellEnd"/>
      <w:r w:rsidR="002853E9">
        <w:rPr>
          <w:rFonts w:ascii="Tahoma" w:hAnsi="Tahoma" w:cs="Tahoma"/>
          <w:b/>
          <w:sz w:val="21"/>
          <w:szCs w:val="21"/>
        </w:rPr>
        <w:t xml:space="preserve"> </w:t>
      </w:r>
      <w:proofErr w:type="spellStart"/>
      <w:r w:rsidR="002853E9">
        <w:rPr>
          <w:rFonts w:ascii="Tahoma" w:hAnsi="Tahoma" w:cs="Tahoma"/>
          <w:b/>
          <w:sz w:val="21"/>
          <w:szCs w:val="21"/>
        </w:rPr>
        <w:t>Lutherana</w:t>
      </w:r>
      <w:proofErr w:type="spellEnd"/>
      <w:r w:rsidR="002853E9">
        <w:rPr>
          <w:rFonts w:ascii="Tahoma" w:hAnsi="Tahoma" w:cs="Tahoma"/>
          <w:b/>
          <w:sz w:val="21"/>
          <w:szCs w:val="21"/>
        </w:rPr>
        <w:t xml:space="preserve"> épületegyüttes Szeretetház épület felújítása- II. ütem</w:t>
      </w:r>
      <w:r w:rsidR="005A28BA" w:rsidRPr="005A28BA">
        <w:rPr>
          <w:rFonts w:ascii="Tahoma" w:hAnsi="Tahoma" w:cs="Tahoma"/>
          <w:b/>
          <w:sz w:val="21"/>
          <w:szCs w:val="21"/>
        </w:rPr>
        <w:t>”</w:t>
      </w:r>
      <w:r w:rsidR="005A28BA">
        <w:rPr>
          <w:rFonts w:ascii="Tahoma" w:hAnsi="Tahoma" w:cs="Tahoma"/>
          <w:b/>
          <w:sz w:val="21"/>
          <w:szCs w:val="21"/>
        </w:rPr>
        <w:t xml:space="preserve"> </w:t>
      </w:r>
      <w:r w:rsidRPr="007B7A1E">
        <w:rPr>
          <w:rFonts w:ascii="Tahoma" w:hAnsi="Tahoma" w:cs="Tahoma"/>
          <w:sz w:val="21"/>
          <w:szCs w:val="21"/>
        </w:rPr>
        <w:t>tárgyban indított közbeszerzési eljárás során az alábbiak szerint nyilatkozom az általam igénybe venni kívánt alvállalkozókról.</w:t>
      </w:r>
    </w:p>
    <w:p w14:paraId="1540FDE1" w14:textId="77777777" w:rsidR="00E65A10" w:rsidRPr="007B7A1E" w:rsidRDefault="00E65A10" w:rsidP="00E65A10">
      <w:pPr>
        <w:spacing w:after="0"/>
        <w:jc w:val="center"/>
        <w:rPr>
          <w:rFonts w:ascii="Tahoma" w:hAnsi="Tahoma" w:cs="Tahoma"/>
          <w:sz w:val="21"/>
          <w:szCs w:val="21"/>
        </w:rPr>
      </w:pPr>
      <w:r w:rsidRPr="007B7A1E">
        <w:rPr>
          <w:rFonts w:ascii="Tahoma" w:hAnsi="Tahoma" w:cs="Tahoma"/>
          <w:sz w:val="21"/>
          <w:szCs w:val="21"/>
        </w:rPr>
        <w:t>I.</w:t>
      </w:r>
    </w:p>
    <w:p w14:paraId="7958533D" w14:textId="77777777" w:rsidR="00E65A10" w:rsidRPr="007B7A1E" w:rsidRDefault="00E65A10" w:rsidP="00E65A10">
      <w:pPr>
        <w:spacing w:after="0"/>
        <w:jc w:val="both"/>
        <w:rPr>
          <w:rFonts w:ascii="Tahoma" w:hAnsi="Tahoma" w:cs="Tahoma"/>
          <w:sz w:val="21"/>
          <w:szCs w:val="21"/>
        </w:rPr>
      </w:pPr>
      <w:r w:rsidRPr="007B7A1E">
        <w:rPr>
          <w:rFonts w:ascii="Tahoma" w:hAnsi="Tahoma" w:cs="Tahoma"/>
          <w:sz w:val="21"/>
          <w:szCs w:val="21"/>
        </w:rPr>
        <w:t>Nyilatkozom a Kbt. 66. § (6) bekezdés a) pontja alapján</w:t>
      </w:r>
      <w:r w:rsidRPr="007B7A1E">
        <w:rPr>
          <w:rStyle w:val="Lbjegyzet-hivatkozs"/>
          <w:rFonts w:ascii="Tahoma" w:hAnsi="Tahoma" w:cs="Tahoma"/>
          <w:sz w:val="21"/>
          <w:szCs w:val="21"/>
        </w:rPr>
        <w:footnoteReference w:id="13"/>
      </w:r>
      <w:r w:rsidRPr="007B7A1E">
        <w:rPr>
          <w:rFonts w:ascii="Tahoma" w:hAnsi="Tahoma" w:cs="Tahoma"/>
          <w:sz w:val="21"/>
          <w:szCs w:val="21"/>
        </w:rPr>
        <w:t>, hogy a közbeszerzés tárgyának alábbiakban meghatározott részeivel összefüggésben alvállalkozó(</w:t>
      </w:r>
      <w:proofErr w:type="spellStart"/>
      <w:r w:rsidRPr="007B7A1E">
        <w:rPr>
          <w:rFonts w:ascii="Tahoma" w:hAnsi="Tahoma" w:cs="Tahoma"/>
          <w:sz w:val="21"/>
          <w:szCs w:val="21"/>
        </w:rPr>
        <w:t>ka</w:t>
      </w:r>
      <w:proofErr w:type="spellEnd"/>
      <w:r w:rsidRPr="007B7A1E">
        <w:rPr>
          <w:rFonts w:ascii="Tahoma" w:hAnsi="Tahoma" w:cs="Tahoma"/>
          <w:sz w:val="21"/>
          <w:szCs w:val="21"/>
        </w:rPr>
        <w:t>)t veszek igénybe</w:t>
      </w:r>
      <w:r w:rsidRPr="007B7A1E">
        <w:rPr>
          <w:rStyle w:val="Lbjegyzet-karakterek"/>
          <w:rFonts w:ascii="Tahoma" w:hAnsi="Tahoma" w:cs="Tahoma"/>
          <w:sz w:val="21"/>
          <w:szCs w:val="21"/>
        </w:rPr>
        <w:footnoteReference w:id="14"/>
      </w:r>
      <w:r w:rsidRPr="007B7A1E">
        <w:rPr>
          <w:rFonts w:ascii="Tahoma" w:hAnsi="Tahoma" w:cs="Tahoma"/>
          <w:sz w:val="21"/>
          <w:szCs w:val="21"/>
        </w:rPr>
        <w:t>:</w:t>
      </w:r>
    </w:p>
    <w:tbl>
      <w:tblPr>
        <w:tblW w:w="0" w:type="auto"/>
        <w:jc w:val="center"/>
        <w:tblLayout w:type="fixed"/>
        <w:tblLook w:val="0000" w:firstRow="0" w:lastRow="0" w:firstColumn="0" w:lastColumn="0" w:noHBand="0" w:noVBand="0"/>
      </w:tblPr>
      <w:tblGrid>
        <w:gridCol w:w="8054"/>
      </w:tblGrid>
      <w:tr w:rsidR="00E65A10" w:rsidRPr="009A2A42" w14:paraId="20D0E68E" w14:textId="77777777" w:rsidTr="00FB681C">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ACB9CA"/>
            <w:vAlign w:val="center"/>
          </w:tcPr>
          <w:p w14:paraId="4C7E3555" w14:textId="77777777" w:rsidR="00E65A10" w:rsidRPr="009A2A42" w:rsidRDefault="00E65A10" w:rsidP="00FB681C">
            <w:pPr>
              <w:spacing w:before="120" w:after="120"/>
              <w:ind w:left="426" w:hanging="426"/>
              <w:jc w:val="center"/>
              <w:rPr>
                <w:rFonts w:ascii="Tahoma" w:hAnsi="Tahoma" w:cs="Tahoma"/>
                <w:sz w:val="16"/>
                <w:szCs w:val="16"/>
              </w:rPr>
            </w:pPr>
            <w:r w:rsidRPr="009A2A42">
              <w:rPr>
                <w:rFonts w:ascii="Tahoma" w:hAnsi="Tahoma" w:cs="Tahoma"/>
                <w:b/>
                <w:sz w:val="16"/>
                <w:szCs w:val="16"/>
              </w:rPr>
              <w:t>A közbeszerzés azon része/részei, amelynek teljesítéséhez alvállalkozót fog igénybe venni</w:t>
            </w:r>
          </w:p>
        </w:tc>
      </w:tr>
      <w:tr w:rsidR="00E65A10" w:rsidRPr="009A2A42" w14:paraId="1DCEAAB2" w14:textId="77777777" w:rsidTr="00FB681C">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0929A5EA" w14:textId="77777777" w:rsidR="00E65A10" w:rsidRPr="009A2A42" w:rsidRDefault="00E65A10" w:rsidP="00FB681C">
            <w:pPr>
              <w:snapToGrid w:val="0"/>
              <w:spacing w:before="120" w:after="120"/>
              <w:ind w:left="426" w:hanging="426"/>
              <w:jc w:val="center"/>
              <w:rPr>
                <w:rFonts w:ascii="Tahoma" w:hAnsi="Tahoma" w:cs="Tahoma"/>
                <w:sz w:val="16"/>
                <w:szCs w:val="16"/>
              </w:rPr>
            </w:pPr>
          </w:p>
        </w:tc>
      </w:tr>
      <w:tr w:rsidR="00E65A10" w:rsidRPr="009A2A42" w14:paraId="250606FB" w14:textId="77777777" w:rsidTr="00FB681C">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1C773A58" w14:textId="77777777" w:rsidR="00E65A10" w:rsidRPr="009A2A42" w:rsidRDefault="00E65A10" w:rsidP="00FB681C">
            <w:pPr>
              <w:snapToGrid w:val="0"/>
              <w:spacing w:before="120" w:after="120"/>
              <w:ind w:left="426" w:hanging="426"/>
              <w:jc w:val="center"/>
              <w:rPr>
                <w:rFonts w:ascii="Tahoma" w:hAnsi="Tahoma" w:cs="Tahoma"/>
                <w:sz w:val="16"/>
                <w:szCs w:val="16"/>
              </w:rPr>
            </w:pPr>
          </w:p>
        </w:tc>
      </w:tr>
    </w:tbl>
    <w:p w14:paraId="734689D2" w14:textId="77777777" w:rsidR="00E65A10" w:rsidRPr="007B7A1E" w:rsidRDefault="00E65A10" w:rsidP="00E65A10">
      <w:pPr>
        <w:spacing w:after="0"/>
        <w:ind w:left="426" w:hanging="426"/>
        <w:jc w:val="both"/>
        <w:rPr>
          <w:rFonts w:ascii="Tahoma" w:hAnsi="Tahoma" w:cs="Tahoma"/>
          <w:sz w:val="21"/>
          <w:szCs w:val="21"/>
        </w:rPr>
      </w:pPr>
    </w:p>
    <w:p w14:paraId="742237CB" w14:textId="77777777" w:rsidR="00E65A10" w:rsidRPr="007B7A1E" w:rsidRDefault="00E65A10" w:rsidP="00E65A10">
      <w:pPr>
        <w:spacing w:after="0"/>
        <w:jc w:val="center"/>
        <w:rPr>
          <w:rFonts w:ascii="Tahoma" w:hAnsi="Tahoma" w:cs="Tahoma"/>
          <w:sz w:val="21"/>
          <w:szCs w:val="21"/>
        </w:rPr>
      </w:pPr>
      <w:r w:rsidRPr="007B7A1E">
        <w:rPr>
          <w:rFonts w:ascii="Tahoma" w:hAnsi="Tahoma" w:cs="Tahoma"/>
          <w:sz w:val="21"/>
          <w:szCs w:val="21"/>
        </w:rPr>
        <w:t>II.</w:t>
      </w:r>
    </w:p>
    <w:p w14:paraId="5FC36659" w14:textId="77777777" w:rsidR="00E65A10" w:rsidRPr="007B7A1E" w:rsidRDefault="00E65A10" w:rsidP="00E65A10">
      <w:pPr>
        <w:spacing w:after="0"/>
        <w:jc w:val="both"/>
        <w:rPr>
          <w:rFonts w:ascii="Tahoma" w:hAnsi="Tahoma" w:cs="Tahoma"/>
          <w:sz w:val="21"/>
          <w:szCs w:val="21"/>
        </w:rPr>
      </w:pPr>
      <w:r w:rsidRPr="007B7A1E">
        <w:rPr>
          <w:rFonts w:ascii="Tahoma" w:hAnsi="Tahoma" w:cs="Tahoma"/>
          <w:sz w:val="21"/>
          <w:szCs w:val="21"/>
        </w:rPr>
        <w:t>Nyilatkozom a Kbt. 66. § (6) bekezdés b) pontja alapján</w:t>
      </w:r>
      <w:r w:rsidRPr="007B7A1E">
        <w:rPr>
          <w:rFonts w:ascii="Tahoma" w:hAnsi="Tahoma" w:cs="Tahoma"/>
          <w:vertAlign w:val="superscript"/>
        </w:rPr>
        <w:footnoteReference w:id="15"/>
      </w:r>
      <w:r w:rsidRPr="007B7A1E">
        <w:rPr>
          <w:rFonts w:ascii="Tahoma" w:hAnsi="Tahoma" w:cs="Tahoma"/>
          <w:sz w:val="21"/>
          <w:szCs w:val="21"/>
        </w:rPr>
        <w:t xml:space="preserve">, hogy a szerződés teljesítéséhez a 1. pontban meghatározott közbeszerzési részek esetében az ajánlat benyújtásakor ismert alvállalkozókat veszem igénybe: </w:t>
      </w:r>
    </w:p>
    <w:tbl>
      <w:tblPr>
        <w:tblW w:w="0" w:type="auto"/>
        <w:jc w:val="center"/>
        <w:tblLayout w:type="fixed"/>
        <w:tblLook w:val="0000" w:firstRow="0" w:lastRow="0" w:firstColumn="0" w:lastColumn="0" w:noHBand="0" w:noVBand="0"/>
      </w:tblPr>
      <w:tblGrid>
        <w:gridCol w:w="4735"/>
        <w:gridCol w:w="3167"/>
      </w:tblGrid>
      <w:tr w:rsidR="00E65A10" w:rsidRPr="009A2A42" w14:paraId="6F98FE9D" w14:textId="77777777" w:rsidTr="00FB681C">
        <w:trPr>
          <w:jc w:val="center"/>
        </w:trPr>
        <w:tc>
          <w:tcPr>
            <w:tcW w:w="4735" w:type="dxa"/>
            <w:tcBorders>
              <w:top w:val="single" w:sz="4" w:space="0" w:color="000000"/>
              <w:left w:val="single" w:sz="4" w:space="0" w:color="000000"/>
              <w:bottom w:val="single" w:sz="4" w:space="0" w:color="000000"/>
            </w:tcBorders>
            <w:shd w:val="clear" w:color="auto" w:fill="ACB9CA"/>
            <w:vAlign w:val="center"/>
          </w:tcPr>
          <w:p w14:paraId="663A4B0F" w14:textId="77777777" w:rsidR="00E65A10" w:rsidRPr="009A2A42" w:rsidRDefault="00E65A10" w:rsidP="00FB681C">
            <w:pPr>
              <w:spacing w:before="120" w:after="120"/>
              <w:ind w:left="426" w:hanging="426"/>
              <w:jc w:val="center"/>
              <w:rPr>
                <w:rFonts w:ascii="Tahoma" w:hAnsi="Tahoma" w:cs="Tahoma"/>
                <w:b/>
                <w:sz w:val="16"/>
                <w:szCs w:val="16"/>
              </w:rPr>
            </w:pPr>
            <w:r w:rsidRPr="009A2A42">
              <w:rPr>
                <w:rFonts w:ascii="Tahoma" w:hAnsi="Tahoma" w:cs="Tahoma"/>
                <w:b/>
                <w:sz w:val="16"/>
                <w:szCs w:val="16"/>
              </w:rPr>
              <w:t>Alvállalkozó neve, címe</w:t>
            </w:r>
          </w:p>
        </w:tc>
        <w:tc>
          <w:tcPr>
            <w:tcW w:w="3167" w:type="dxa"/>
            <w:tcBorders>
              <w:top w:val="single" w:sz="4" w:space="0" w:color="000000"/>
              <w:left w:val="single" w:sz="4" w:space="0" w:color="000000"/>
              <w:bottom w:val="single" w:sz="4" w:space="0" w:color="000000"/>
              <w:right w:val="single" w:sz="4" w:space="0" w:color="000000"/>
            </w:tcBorders>
            <w:shd w:val="clear" w:color="auto" w:fill="ACB9CA"/>
          </w:tcPr>
          <w:p w14:paraId="655E5969" w14:textId="77777777" w:rsidR="00E65A10" w:rsidRPr="009A2A42" w:rsidRDefault="00E65A10" w:rsidP="00FB681C">
            <w:pPr>
              <w:spacing w:before="120" w:after="120"/>
              <w:jc w:val="center"/>
              <w:rPr>
                <w:rFonts w:ascii="Tahoma" w:hAnsi="Tahoma" w:cs="Tahoma"/>
                <w:b/>
                <w:sz w:val="16"/>
                <w:szCs w:val="16"/>
              </w:rPr>
            </w:pPr>
            <w:r w:rsidRPr="009A2A42">
              <w:rPr>
                <w:rFonts w:ascii="Tahoma" w:hAnsi="Tahoma" w:cs="Tahoma"/>
                <w:b/>
                <w:sz w:val="16"/>
                <w:szCs w:val="16"/>
              </w:rPr>
              <w:t>A közbeszerzés azon része/részei, amelynek teljesítését az alvállalkozó fogja végezni</w:t>
            </w:r>
          </w:p>
        </w:tc>
      </w:tr>
      <w:tr w:rsidR="00E65A10" w:rsidRPr="009A2A42" w14:paraId="598CC7A5" w14:textId="77777777" w:rsidTr="00FB681C">
        <w:trPr>
          <w:jc w:val="center"/>
        </w:trPr>
        <w:tc>
          <w:tcPr>
            <w:tcW w:w="4735" w:type="dxa"/>
            <w:tcBorders>
              <w:top w:val="single" w:sz="4" w:space="0" w:color="000000"/>
              <w:left w:val="single" w:sz="4" w:space="0" w:color="000000"/>
              <w:bottom w:val="single" w:sz="4" w:space="0" w:color="000000"/>
            </w:tcBorders>
            <w:shd w:val="clear" w:color="auto" w:fill="FFFFFF"/>
          </w:tcPr>
          <w:p w14:paraId="5B6CB556" w14:textId="77777777" w:rsidR="00E65A10" w:rsidRPr="009A2A42" w:rsidRDefault="00E65A10" w:rsidP="00FB681C">
            <w:pPr>
              <w:snapToGrid w:val="0"/>
              <w:spacing w:before="120" w:after="120"/>
              <w:ind w:left="426" w:hanging="426"/>
              <w:jc w:val="center"/>
              <w:rPr>
                <w:rFonts w:ascii="Tahoma" w:hAnsi="Tahoma" w:cs="Tahoma"/>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74757816" w14:textId="77777777" w:rsidR="00E65A10" w:rsidRPr="009A2A42" w:rsidRDefault="00E65A10" w:rsidP="00FB681C">
            <w:pPr>
              <w:snapToGrid w:val="0"/>
              <w:spacing w:before="120" w:after="120"/>
              <w:ind w:left="426" w:hanging="426"/>
              <w:jc w:val="center"/>
              <w:rPr>
                <w:rFonts w:ascii="Tahoma" w:hAnsi="Tahoma" w:cs="Tahoma"/>
                <w:sz w:val="16"/>
                <w:szCs w:val="16"/>
              </w:rPr>
            </w:pPr>
          </w:p>
        </w:tc>
      </w:tr>
      <w:tr w:rsidR="00E65A10" w:rsidRPr="009A2A42" w14:paraId="0964371C" w14:textId="77777777" w:rsidTr="00FB681C">
        <w:trPr>
          <w:jc w:val="center"/>
        </w:trPr>
        <w:tc>
          <w:tcPr>
            <w:tcW w:w="4735" w:type="dxa"/>
            <w:tcBorders>
              <w:top w:val="single" w:sz="4" w:space="0" w:color="000000"/>
              <w:left w:val="single" w:sz="4" w:space="0" w:color="000000"/>
              <w:bottom w:val="single" w:sz="4" w:space="0" w:color="000000"/>
            </w:tcBorders>
            <w:shd w:val="clear" w:color="auto" w:fill="FFFFFF"/>
          </w:tcPr>
          <w:p w14:paraId="08D3F543" w14:textId="77777777" w:rsidR="00E65A10" w:rsidRPr="009A2A42" w:rsidRDefault="00E65A10" w:rsidP="00FB681C">
            <w:pPr>
              <w:snapToGrid w:val="0"/>
              <w:spacing w:before="120" w:after="120"/>
              <w:ind w:left="426" w:hanging="426"/>
              <w:jc w:val="center"/>
              <w:rPr>
                <w:rFonts w:ascii="Tahoma" w:hAnsi="Tahoma" w:cs="Tahoma"/>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4674C988" w14:textId="77777777" w:rsidR="00E65A10" w:rsidRPr="009A2A42" w:rsidRDefault="00E65A10" w:rsidP="00FB681C">
            <w:pPr>
              <w:snapToGrid w:val="0"/>
              <w:spacing w:before="120" w:after="120"/>
              <w:ind w:left="426" w:hanging="426"/>
              <w:jc w:val="center"/>
              <w:rPr>
                <w:rFonts w:ascii="Tahoma" w:hAnsi="Tahoma" w:cs="Tahoma"/>
                <w:sz w:val="16"/>
                <w:szCs w:val="16"/>
              </w:rPr>
            </w:pPr>
          </w:p>
        </w:tc>
      </w:tr>
    </w:tbl>
    <w:p w14:paraId="64A2D256" w14:textId="77777777" w:rsidR="00E65A10" w:rsidRPr="007B7A1E" w:rsidRDefault="00E65A10" w:rsidP="00E65A10">
      <w:pPr>
        <w:spacing w:after="0"/>
        <w:rPr>
          <w:rFonts w:ascii="Tahoma" w:hAnsi="Tahoma" w:cs="Tahoma"/>
          <w:b/>
          <w:sz w:val="21"/>
          <w:szCs w:val="21"/>
        </w:rPr>
      </w:pPr>
    </w:p>
    <w:tbl>
      <w:tblPr>
        <w:tblW w:w="0" w:type="auto"/>
        <w:tblLook w:val="04A0" w:firstRow="1" w:lastRow="0" w:firstColumn="1" w:lastColumn="0" w:noHBand="0" w:noVBand="1"/>
      </w:tblPr>
      <w:tblGrid>
        <w:gridCol w:w="1431"/>
        <w:gridCol w:w="3433"/>
        <w:gridCol w:w="4207"/>
      </w:tblGrid>
      <w:tr w:rsidR="00E65A10" w:rsidRPr="009A2A42" w14:paraId="2CE27C18" w14:textId="77777777" w:rsidTr="00FB681C">
        <w:tc>
          <w:tcPr>
            <w:tcW w:w="9488" w:type="dxa"/>
            <w:gridSpan w:val="3"/>
          </w:tcPr>
          <w:p w14:paraId="556C0AAD" w14:textId="77777777" w:rsidR="00E65A10" w:rsidRPr="009A2A42" w:rsidRDefault="00E65A10" w:rsidP="00FB681C">
            <w:pPr>
              <w:tabs>
                <w:tab w:val="right" w:pos="0"/>
                <w:tab w:val="right" w:pos="9026"/>
              </w:tabs>
              <w:spacing w:after="0" w:line="240" w:lineRule="auto"/>
              <w:jc w:val="both"/>
              <w:outlineLvl w:val="0"/>
              <w:rPr>
                <w:rFonts w:ascii="Tahoma" w:hAnsi="Tahoma" w:cs="Tahoma"/>
                <w:bCs/>
                <w:sz w:val="21"/>
                <w:szCs w:val="21"/>
              </w:rPr>
            </w:pPr>
            <w:r w:rsidRPr="009A2A42">
              <w:rPr>
                <w:rFonts w:ascii="Tahoma" w:hAnsi="Tahoma" w:cs="Tahoma"/>
                <w:bCs/>
                <w:sz w:val="21"/>
                <w:szCs w:val="21"/>
              </w:rPr>
              <w:t>Keltezés (helység, év, hónap, nap)</w:t>
            </w:r>
          </w:p>
        </w:tc>
      </w:tr>
      <w:tr w:rsidR="00E65A10" w:rsidRPr="009A2A42" w14:paraId="00047AF6" w14:textId="77777777" w:rsidTr="00FB681C">
        <w:tc>
          <w:tcPr>
            <w:tcW w:w="1495" w:type="dxa"/>
          </w:tcPr>
          <w:p w14:paraId="07BF781E" w14:textId="77777777" w:rsidR="00E65A10" w:rsidRPr="009A2A42" w:rsidRDefault="00E65A10" w:rsidP="00FB681C">
            <w:pPr>
              <w:spacing w:after="0" w:line="240" w:lineRule="auto"/>
              <w:jc w:val="both"/>
              <w:rPr>
                <w:rFonts w:ascii="Tahoma" w:hAnsi="Tahoma" w:cs="Tahoma"/>
                <w:sz w:val="21"/>
                <w:szCs w:val="21"/>
              </w:rPr>
            </w:pPr>
          </w:p>
        </w:tc>
        <w:tc>
          <w:tcPr>
            <w:tcW w:w="3603" w:type="dxa"/>
          </w:tcPr>
          <w:p w14:paraId="576FD0BE" w14:textId="77777777" w:rsidR="00E65A10" w:rsidRPr="009A2A42" w:rsidRDefault="00E65A10" w:rsidP="00FB681C">
            <w:pPr>
              <w:spacing w:after="0" w:line="240" w:lineRule="auto"/>
              <w:jc w:val="both"/>
              <w:rPr>
                <w:rFonts w:ascii="Tahoma" w:hAnsi="Tahoma" w:cs="Tahoma"/>
                <w:sz w:val="21"/>
                <w:szCs w:val="21"/>
              </w:rPr>
            </w:pPr>
          </w:p>
        </w:tc>
        <w:tc>
          <w:tcPr>
            <w:tcW w:w="4390" w:type="dxa"/>
            <w:tcBorders>
              <w:bottom w:val="single" w:sz="4" w:space="0" w:color="auto"/>
            </w:tcBorders>
          </w:tcPr>
          <w:p w14:paraId="77A7EB8D" w14:textId="77777777" w:rsidR="00E65A10" w:rsidRPr="009A2A42" w:rsidRDefault="00E65A10" w:rsidP="00FB681C">
            <w:pPr>
              <w:spacing w:after="0" w:line="240" w:lineRule="auto"/>
              <w:jc w:val="both"/>
              <w:rPr>
                <w:rFonts w:ascii="Tahoma" w:hAnsi="Tahoma" w:cs="Tahoma"/>
                <w:sz w:val="21"/>
                <w:szCs w:val="21"/>
              </w:rPr>
            </w:pPr>
          </w:p>
        </w:tc>
      </w:tr>
      <w:tr w:rsidR="00E65A10" w:rsidRPr="009A2A42" w14:paraId="149C013C" w14:textId="77777777" w:rsidTr="00FB681C">
        <w:tc>
          <w:tcPr>
            <w:tcW w:w="1495" w:type="dxa"/>
          </w:tcPr>
          <w:p w14:paraId="46EDD0DC" w14:textId="77777777" w:rsidR="00E65A10" w:rsidRPr="009A2A42" w:rsidRDefault="00E65A10" w:rsidP="00FB681C">
            <w:pPr>
              <w:tabs>
                <w:tab w:val="right" w:pos="0"/>
                <w:tab w:val="right" w:pos="9026"/>
              </w:tabs>
              <w:spacing w:after="0" w:line="240" w:lineRule="auto"/>
              <w:jc w:val="both"/>
              <w:outlineLvl w:val="0"/>
              <w:rPr>
                <w:rFonts w:ascii="Tahoma" w:hAnsi="Tahoma" w:cs="Tahoma"/>
                <w:bCs/>
                <w:sz w:val="21"/>
                <w:szCs w:val="21"/>
              </w:rPr>
            </w:pPr>
          </w:p>
        </w:tc>
        <w:tc>
          <w:tcPr>
            <w:tcW w:w="3603" w:type="dxa"/>
          </w:tcPr>
          <w:p w14:paraId="2C72692F" w14:textId="77777777" w:rsidR="00E65A10" w:rsidRPr="009A2A42" w:rsidRDefault="00E65A10" w:rsidP="00FB681C">
            <w:pPr>
              <w:tabs>
                <w:tab w:val="right" w:pos="0"/>
                <w:tab w:val="right" w:pos="9026"/>
              </w:tabs>
              <w:spacing w:after="0" w:line="240" w:lineRule="auto"/>
              <w:jc w:val="both"/>
              <w:outlineLvl w:val="0"/>
              <w:rPr>
                <w:rFonts w:ascii="Tahoma" w:hAnsi="Tahoma" w:cs="Tahoma"/>
                <w:bCs/>
                <w:sz w:val="21"/>
                <w:szCs w:val="21"/>
              </w:rPr>
            </w:pPr>
          </w:p>
        </w:tc>
        <w:tc>
          <w:tcPr>
            <w:tcW w:w="4390" w:type="dxa"/>
            <w:tcBorders>
              <w:top w:val="single" w:sz="4" w:space="0" w:color="auto"/>
            </w:tcBorders>
            <w:vAlign w:val="center"/>
          </w:tcPr>
          <w:p w14:paraId="3C39E892" w14:textId="77777777" w:rsidR="00E65A10" w:rsidRPr="009A2A42" w:rsidRDefault="00E65A10" w:rsidP="00FB681C">
            <w:pPr>
              <w:tabs>
                <w:tab w:val="right" w:pos="0"/>
                <w:tab w:val="right" w:pos="9026"/>
              </w:tabs>
              <w:spacing w:after="0" w:line="240" w:lineRule="auto"/>
              <w:jc w:val="center"/>
              <w:outlineLvl w:val="0"/>
              <w:rPr>
                <w:rFonts w:ascii="Tahoma" w:hAnsi="Tahoma" w:cs="Tahoma"/>
                <w:bCs/>
                <w:sz w:val="21"/>
                <w:szCs w:val="21"/>
              </w:rPr>
            </w:pPr>
            <w:r w:rsidRPr="009A2A42">
              <w:rPr>
                <w:rFonts w:ascii="Tahoma" w:hAnsi="Tahoma" w:cs="Tahoma"/>
                <w:bCs/>
                <w:sz w:val="21"/>
                <w:szCs w:val="21"/>
              </w:rPr>
              <w:t>(cégjegyzésre jogosult vagy szabályszerűen meghatalmazott képviselő aláírása)</w:t>
            </w:r>
          </w:p>
        </w:tc>
      </w:tr>
    </w:tbl>
    <w:p w14:paraId="4344D2F1" w14:textId="63062608" w:rsidR="0054491A" w:rsidRPr="00F07023" w:rsidRDefault="00E65A10" w:rsidP="00F07023">
      <w:pPr>
        <w:jc w:val="right"/>
        <w:rPr>
          <w:rFonts w:ascii="Tahoma" w:hAnsi="Tahoma" w:cs="Tahoma"/>
          <w:b/>
          <w:i/>
          <w:sz w:val="21"/>
          <w:szCs w:val="21"/>
        </w:rPr>
      </w:pPr>
      <w:r w:rsidRPr="007B7A1E">
        <w:t xml:space="preserve"> </w:t>
      </w:r>
      <w:r w:rsidRPr="007B7A1E">
        <w:rPr>
          <w:rFonts w:ascii="Tahoma" w:hAnsi="Tahoma" w:cs="Tahoma"/>
          <w:sz w:val="21"/>
          <w:szCs w:val="21"/>
        </w:rPr>
        <w:br w:type="page"/>
      </w:r>
      <w:r w:rsidR="0054491A" w:rsidRPr="00F07023">
        <w:rPr>
          <w:rFonts w:ascii="Tahoma" w:hAnsi="Tahoma" w:cs="Tahoma"/>
          <w:b/>
          <w:sz w:val="21"/>
          <w:szCs w:val="21"/>
        </w:rPr>
        <w:lastRenderedPageBreak/>
        <w:t>5. számú melléklet</w:t>
      </w:r>
    </w:p>
    <w:p w14:paraId="5DC29113" w14:textId="77777777" w:rsidR="00F07023" w:rsidRPr="004A0876" w:rsidRDefault="00F07023" w:rsidP="00F07023">
      <w:pPr>
        <w:tabs>
          <w:tab w:val="center" w:pos="6521"/>
        </w:tabs>
        <w:spacing w:after="0" w:line="240" w:lineRule="auto"/>
        <w:jc w:val="center"/>
        <w:rPr>
          <w:rFonts w:ascii="Tahoma" w:hAnsi="Tahoma" w:cs="Tahoma"/>
          <w:b/>
          <w:sz w:val="21"/>
          <w:szCs w:val="21"/>
        </w:rPr>
      </w:pPr>
    </w:p>
    <w:p w14:paraId="0C446E22" w14:textId="77777777" w:rsidR="00F07023" w:rsidRPr="004A0876" w:rsidRDefault="00F07023" w:rsidP="00F07023">
      <w:pPr>
        <w:spacing w:after="0" w:line="240" w:lineRule="auto"/>
        <w:jc w:val="center"/>
        <w:rPr>
          <w:rFonts w:ascii="Tahoma" w:hAnsi="Tahoma" w:cs="Tahoma"/>
          <w:b/>
          <w:smallCaps/>
          <w:sz w:val="21"/>
          <w:szCs w:val="21"/>
        </w:rPr>
      </w:pPr>
      <w:r w:rsidRPr="004A0876">
        <w:rPr>
          <w:rFonts w:ascii="Tahoma" w:hAnsi="Tahoma" w:cs="Tahoma"/>
          <w:b/>
          <w:smallCaps/>
          <w:sz w:val="21"/>
          <w:szCs w:val="21"/>
        </w:rPr>
        <w:t>Nyilatkozat</w:t>
      </w:r>
      <w:r w:rsidRPr="004A0876">
        <w:rPr>
          <w:rStyle w:val="Lbjegyzet-horgony"/>
          <w:rFonts w:ascii="Tahoma" w:hAnsi="Tahoma" w:cs="Tahoma"/>
          <w:b/>
          <w:smallCaps/>
          <w:sz w:val="21"/>
          <w:szCs w:val="21"/>
        </w:rPr>
        <w:footnoteReference w:id="16"/>
      </w:r>
    </w:p>
    <w:p w14:paraId="3841B4DE" w14:textId="47F122AF" w:rsidR="00F07023" w:rsidRPr="00F07023" w:rsidRDefault="00F07023" w:rsidP="00F07023">
      <w:pPr>
        <w:spacing w:after="0" w:line="240" w:lineRule="auto"/>
        <w:jc w:val="center"/>
        <w:rPr>
          <w:rFonts w:ascii="Tahoma" w:hAnsi="Tahoma" w:cs="Tahoma"/>
          <w:b/>
          <w:sz w:val="21"/>
          <w:szCs w:val="21"/>
        </w:rPr>
      </w:pPr>
      <w:r w:rsidRPr="00F07023">
        <w:rPr>
          <w:rFonts w:ascii="Tahoma" w:hAnsi="Tahoma" w:cs="Tahoma"/>
          <w:b/>
          <w:sz w:val="21"/>
          <w:szCs w:val="21"/>
        </w:rPr>
        <w:t>a Kbt. 114. § (2) bekezdése szerint az ajánlattevő vonatkozásában</w:t>
      </w:r>
    </w:p>
    <w:p w14:paraId="4BC46A0F" w14:textId="77777777" w:rsidR="00F07023" w:rsidRPr="004A0876" w:rsidRDefault="00F07023" w:rsidP="00F07023">
      <w:pPr>
        <w:spacing w:after="0" w:line="240" w:lineRule="auto"/>
        <w:jc w:val="center"/>
        <w:rPr>
          <w:rFonts w:ascii="Tahoma" w:hAnsi="Tahoma" w:cs="Tahoma"/>
          <w:b/>
          <w:sz w:val="21"/>
          <w:szCs w:val="21"/>
        </w:rPr>
      </w:pPr>
    </w:p>
    <w:p w14:paraId="4925B13E" w14:textId="37E0ADD0" w:rsidR="00F07023" w:rsidRPr="00AE53D1" w:rsidRDefault="00F07023" w:rsidP="00F07023">
      <w:pPr>
        <w:suppressAutoHyphens/>
        <w:spacing w:after="0" w:line="240" w:lineRule="auto"/>
        <w:jc w:val="both"/>
        <w:rPr>
          <w:rFonts w:ascii="Tahoma" w:hAnsi="Tahoma" w:cs="Tahoma"/>
          <w:b/>
          <w:sz w:val="21"/>
          <w:szCs w:val="21"/>
        </w:rPr>
      </w:pPr>
      <w:r w:rsidRPr="004A0876">
        <w:rPr>
          <w:rFonts w:ascii="Tahoma" w:hAnsi="Tahoma" w:cs="Tahoma"/>
          <w:sz w:val="21"/>
          <w:szCs w:val="21"/>
        </w:rPr>
        <w:t>Alulírott …………………………………………………………………, mint a(z) …………</w:t>
      </w:r>
      <w:proofErr w:type="gramStart"/>
      <w:r w:rsidRPr="004A0876">
        <w:rPr>
          <w:rFonts w:ascii="Tahoma" w:hAnsi="Tahoma" w:cs="Tahoma"/>
          <w:sz w:val="21"/>
          <w:szCs w:val="21"/>
        </w:rPr>
        <w:t>…….</w:t>
      </w:r>
      <w:proofErr w:type="gramEnd"/>
      <w:r w:rsidRPr="004A0876">
        <w:rPr>
          <w:rFonts w:ascii="Tahoma" w:hAnsi="Tahoma" w:cs="Tahoma"/>
          <w:sz w:val="21"/>
          <w:szCs w:val="21"/>
        </w:rPr>
        <w:t>………………….............................................................. (székhely: ………...................................…….......................................) ajánlattevő szervezet cégjegyzésre jogosult képviselője a</w:t>
      </w:r>
      <w:r>
        <w:rPr>
          <w:rFonts w:ascii="Tahoma" w:hAnsi="Tahoma" w:cs="Tahoma"/>
          <w:sz w:val="21"/>
          <w:szCs w:val="21"/>
        </w:rPr>
        <w:t>z</w:t>
      </w:r>
      <w:r w:rsidRPr="004A0876">
        <w:rPr>
          <w:rFonts w:ascii="Tahoma" w:hAnsi="Tahoma" w:cs="Tahoma"/>
          <w:sz w:val="21"/>
          <w:szCs w:val="21"/>
        </w:rPr>
        <w:t xml:space="preserve"> </w:t>
      </w:r>
      <w:r w:rsidRPr="006B08A9">
        <w:rPr>
          <w:rFonts w:ascii="Tahoma" w:hAnsi="Tahoma" w:cs="Tahoma"/>
          <w:b/>
          <w:sz w:val="21"/>
          <w:szCs w:val="21"/>
        </w:rPr>
        <w:t>„</w:t>
      </w:r>
      <w:proofErr w:type="spellStart"/>
      <w:r w:rsidR="002853E9">
        <w:rPr>
          <w:rFonts w:ascii="Tahoma" w:hAnsi="Tahoma" w:cs="Tahoma"/>
          <w:b/>
          <w:sz w:val="21"/>
          <w:szCs w:val="21"/>
        </w:rPr>
        <w:t>Insula</w:t>
      </w:r>
      <w:proofErr w:type="spellEnd"/>
      <w:r w:rsidR="002853E9">
        <w:rPr>
          <w:rFonts w:ascii="Tahoma" w:hAnsi="Tahoma" w:cs="Tahoma"/>
          <w:b/>
          <w:sz w:val="21"/>
          <w:szCs w:val="21"/>
        </w:rPr>
        <w:t xml:space="preserve"> </w:t>
      </w:r>
      <w:proofErr w:type="spellStart"/>
      <w:r w:rsidR="002853E9">
        <w:rPr>
          <w:rFonts w:ascii="Tahoma" w:hAnsi="Tahoma" w:cs="Tahoma"/>
          <w:b/>
          <w:sz w:val="21"/>
          <w:szCs w:val="21"/>
        </w:rPr>
        <w:t>Lutherana</w:t>
      </w:r>
      <w:proofErr w:type="spellEnd"/>
      <w:r w:rsidR="002853E9">
        <w:rPr>
          <w:rFonts w:ascii="Tahoma" w:hAnsi="Tahoma" w:cs="Tahoma"/>
          <w:b/>
          <w:sz w:val="21"/>
          <w:szCs w:val="21"/>
        </w:rPr>
        <w:t xml:space="preserve"> épületegyüttes Szeretetház épület felújítása- II. ütem</w:t>
      </w:r>
      <w:r w:rsidRPr="006B08A9">
        <w:rPr>
          <w:rFonts w:ascii="Tahoma" w:hAnsi="Tahoma" w:cs="Tahoma"/>
          <w:b/>
          <w:sz w:val="21"/>
          <w:szCs w:val="21"/>
        </w:rPr>
        <w:t>”</w:t>
      </w:r>
      <w:r>
        <w:rPr>
          <w:rFonts w:ascii="Tahoma" w:hAnsi="Tahoma" w:cs="Tahoma"/>
          <w:b/>
          <w:sz w:val="21"/>
          <w:szCs w:val="21"/>
        </w:rPr>
        <w:t xml:space="preserve"> </w:t>
      </w:r>
      <w:r w:rsidRPr="004A0876">
        <w:rPr>
          <w:rFonts w:ascii="Tahoma" w:hAnsi="Tahoma" w:cs="Tahoma"/>
          <w:sz w:val="21"/>
          <w:szCs w:val="21"/>
        </w:rPr>
        <w:t>tárgyba</w:t>
      </w:r>
      <w:r>
        <w:rPr>
          <w:rFonts w:ascii="Tahoma" w:hAnsi="Tahoma" w:cs="Tahoma"/>
          <w:sz w:val="21"/>
          <w:szCs w:val="21"/>
        </w:rPr>
        <w:t>n megindított</w:t>
      </w:r>
      <w:r w:rsidRPr="004A0876">
        <w:rPr>
          <w:rFonts w:ascii="Tahoma" w:hAnsi="Tahoma" w:cs="Tahoma"/>
          <w:sz w:val="21"/>
          <w:szCs w:val="21"/>
        </w:rPr>
        <w:t xml:space="preserve"> közbeszerzési eljárás során az alábbi nyilatkozatot teszem a kizáró okok vonatkozásában:</w:t>
      </w:r>
    </w:p>
    <w:p w14:paraId="460D71AA" w14:textId="77777777" w:rsidR="00F07023" w:rsidRPr="004A0876" w:rsidRDefault="00F07023" w:rsidP="00F07023">
      <w:pPr>
        <w:spacing w:after="0" w:line="240" w:lineRule="auto"/>
        <w:jc w:val="both"/>
        <w:rPr>
          <w:rFonts w:ascii="Tahoma" w:hAnsi="Tahoma" w:cs="Tahoma"/>
          <w:sz w:val="21"/>
          <w:szCs w:val="21"/>
        </w:rPr>
      </w:pPr>
    </w:p>
    <w:p w14:paraId="0CCE4DF1" w14:textId="77777777" w:rsidR="00F07023" w:rsidRPr="004A0876" w:rsidRDefault="00F07023" w:rsidP="00F07023">
      <w:pPr>
        <w:spacing w:after="0" w:line="240" w:lineRule="auto"/>
        <w:jc w:val="both"/>
        <w:rPr>
          <w:rFonts w:ascii="Tahoma" w:hAnsi="Tahoma" w:cs="Tahoma"/>
          <w:sz w:val="21"/>
          <w:szCs w:val="21"/>
        </w:rPr>
      </w:pPr>
    </w:p>
    <w:p w14:paraId="6190DF74" w14:textId="77777777" w:rsidR="00F07023" w:rsidRPr="004A0876" w:rsidRDefault="00F07023" w:rsidP="00F07023">
      <w:pPr>
        <w:spacing w:after="0" w:line="240" w:lineRule="auto"/>
        <w:jc w:val="center"/>
        <w:rPr>
          <w:rFonts w:ascii="Tahoma" w:hAnsi="Tahoma" w:cs="Tahoma"/>
          <w:sz w:val="21"/>
          <w:szCs w:val="21"/>
        </w:rPr>
      </w:pPr>
      <w:r w:rsidRPr="004A0876">
        <w:rPr>
          <w:rFonts w:ascii="Tahoma" w:hAnsi="Tahoma" w:cs="Tahoma"/>
          <w:b/>
          <w:sz w:val="21"/>
          <w:szCs w:val="21"/>
        </w:rPr>
        <w:t>I.</w:t>
      </w:r>
    </w:p>
    <w:p w14:paraId="0DD95B3B" w14:textId="77777777" w:rsidR="00F07023" w:rsidRPr="004A0876" w:rsidRDefault="00F07023" w:rsidP="00F07023">
      <w:pPr>
        <w:spacing w:after="0" w:line="240" w:lineRule="auto"/>
        <w:jc w:val="both"/>
        <w:rPr>
          <w:rFonts w:ascii="Tahoma" w:hAnsi="Tahoma" w:cs="Tahoma"/>
          <w:sz w:val="21"/>
          <w:szCs w:val="21"/>
        </w:rPr>
      </w:pPr>
      <w:r w:rsidRPr="004A0876">
        <w:rPr>
          <w:rFonts w:ascii="Tahoma" w:hAnsi="Tahoma" w:cs="Tahoma"/>
          <w:sz w:val="21"/>
          <w:szCs w:val="21"/>
        </w:rPr>
        <w:t>Az általam képviselt szervezet nem tartoz</w:t>
      </w:r>
      <w:r>
        <w:rPr>
          <w:rFonts w:ascii="Tahoma" w:hAnsi="Tahoma" w:cs="Tahoma"/>
          <w:sz w:val="21"/>
          <w:szCs w:val="21"/>
        </w:rPr>
        <w:t xml:space="preserve">ik a Kbt. 62. § (1) bekezdés </w:t>
      </w:r>
      <w:proofErr w:type="gramStart"/>
      <w:r w:rsidRPr="004A0876">
        <w:rPr>
          <w:rFonts w:ascii="Tahoma" w:hAnsi="Tahoma" w:cs="Tahoma"/>
          <w:sz w:val="21"/>
          <w:szCs w:val="21"/>
        </w:rPr>
        <w:t>g)-</w:t>
      </w:r>
      <w:proofErr w:type="gramEnd"/>
      <w:r w:rsidRPr="004A0876">
        <w:rPr>
          <w:rFonts w:ascii="Tahoma" w:hAnsi="Tahoma" w:cs="Tahoma"/>
          <w:sz w:val="21"/>
          <w:szCs w:val="21"/>
        </w:rPr>
        <w:t>k); m) és q) pontjában meghatározott kizáró okok hatálya alá.</w:t>
      </w:r>
    </w:p>
    <w:p w14:paraId="61EE1F1A" w14:textId="77777777" w:rsidR="00F07023" w:rsidRPr="004A0876" w:rsidRDefault="00F07023" w:rsidP="00F07023">
      <w:pPr>
        <w:spacing w:after="0" w:line="240" w:lineRule="auto"/>
        <w:jc w:val="both"/>
        <w:rPr>
          <w:rFonts w:ascii="Tahoma" w:hAnsi="Tahoma" w:cs="Tahoma"/>
          <w:b/>
          <w:sz w:val="21"/>
          <w:szCs w:val="21"/>
        </w:rPr>
      </w:pPr>
    </w:p>
    <w:p w14:paraId="072C1911" w14:textId="77777777" w:rsidR="00F07023" w:rsidRPr="004A0876" w:rsidRDefault="00F07023" w:rsidP="00F07023">
      <w:pPr>
        <w:spacing w:after="0" w:line="240" w:lineRule="auto"/>
        <w:jc w:val="both"/>
        <w:rPr>
          <w:rFonts w:ascii="Tahoma" w:hAnsi="Tahoma" w:cs="Tahoma"/>
          <w:b/>
          <w:sz w:val="21"/>
          <w:szCs w:val="21"/>
        </w:rPr>
      </w:pPr>
    </w:p>
    <w:p w14:paraId="41CA54E0" w14:textId="24BF6CF3" w:rsidR="00F07023" w:rsidRPr="004A0876" w:rsidRDefault="00F07023" w:rsidP="00F07023">
      <w:pPr>
        <w:spacing w:after="0" w:line="240" w:lineRule="auto"/>
        <w:jc w:val="center"/>
        <w:rPr>
          <w:rFonts w:ascii="Tahoma" w:hAnsi="Tahoma" w:cs="Tahoma"/>
          <w:sz w:val="21"/>
          <w:szCs w:val="21"/>
        </w:rPr>
      </w:pPr>
      <w:r w:rsidRPr="004A0876">
        <w:rPr>
          <w:rFonts w:ascii="Tahoma" w:hAnsi="Tahoma" w:cs="Tahoma"/>
          <w:b/>
          <w:sz w:val="21"/>
          <w:szCs w:val="21"/>
        </w:rPr>
        <w:t>II.</w:t>
      </w:r>
    </w:p>
    <w:p w14:paraId="0A26FBF5" w14:textId="77777777" w:rsidR="00F07023" w:rsidRPr="004A0876" w:rsidRDefault="00F07023" w:rsidP="00F07023">
      <w:pPr>
        <w:spacing w:before="60" w:after="60" w:line="240" w:lineRule="auto"/>
        <w:jc w:val="both"/>
        <w:rPr>
          <w:rFonts w:ascii="Tahoma" w:hAnsi="Tahoma" w:cs="Tahoma"/>
          <w:sz w:val="21"/>
          <w:szCs w:val="21"/>
        </w:rPr>
      </w:pPr>
      <w:r w:rsidRPr="004A0876">
        <w:rPr>
          <w:rFonts w:ascii="Tahoma" w:hAnsi="Tahoma" w:cs="Tahoma"/>
          <w:sz w:val="21"/>
          <w:szCs w:val="21"/>
        </w:rPr>
        <w:t>Alulírott ajánlattevő nyilatkozom, hogy cégemet</w:t>
      </w:r>
      <w:r w:rsidRPr="004A0876">
        <w:rPr>
          <w:rStyle w:val="Lbjegyzet-horgony"/>
          <w:rFonts w:ascii="Tahoma" w:hAnsi="Tahoma" w:cs="Tahoma"/>
          <w:sz w:val="21"/>
          <w:szCs w:val="21"/>
        </w:rPr>
        <w:footnoteReference w:id="17"/>
      </w:r>
    </w:p>
    <w:p w14:paraId="149C8CAB" w14:textId="77777777" w:rsidR="00F07023" w:rsidRPr="004A0876" w:rsidRDefault="00F07023" w:rsidP="00F07023">
      <w:pPr>
        <w:spacing w:before="60" w:after="60" w:line="240" w:lineRule="auto"/>
        <w:jc w:val="both"/>
        <w:rPr>
          <w:rFonts w:ascii="Tahoma" w:hAnsi="Tahoma" w:cs="Tahoma"/>
          <w:sz w:val="21"/>
          <w:szCs w:val="21"/>
        </w:rPr>
      </w:pPr>
      <w:r w:rsidRPr="004A0876">
        <w:rPr>
          <w:rFonts w:ascii="Tahoma" w:hAnsi="Tahoma" w:cs="Tahoma"/>
          <w:sz w:val="21"/>
          <w:szCs w:val="21"/>
        </w:rPr>
        <w:t>szabályozott tőzsdén jegyzik / szabályozott tőzsdén nem jegyzik.</w:t>
      </w:r>
    </w:p>
    <w:p w14:paraId="54CD4B78" w14:textId="77777777" w:rsidR="00F07023" w:rsidRPr="004A0876" w:rsidRDefault="00F07023" w:rsidP="00F07023">
      <w:pPr>
        <w:spacing w:before="60" w:after="60" w:line="240" w:lineRule="auto"/>
        <w:jc w:val="both"/>
        <w:rPr>
          <w:rFonts w:ascii="Tahoma" w:hAnsi="Tahoma" w:cs="Tahoma"/>
          <w:sz w:val="21"/>
          <w:szCs w:val="21"/>
        </w:rPr>
      </w:pPr>
    </w:p>
    <w:p w14:paraId="62D52225" w14:textId="77777777" w:rsidR="00F07023" w:rsidRPr="004A0876" w:rsidRDefault="00F07023" w:rsidP="00F07023">
      <w:pPr>
        <w:spacing w:before="60" w:after="60" w:line="240" w:lineRule="auto"/>
        <w:jc w:val="both"/>
        <w:rPr>
          <w:rFonts w:ascii="Tahoma" w:hAnsi="Tahoma" w:cs="Tahoma"/>
          <w:sz w:val="21"/>
          <w:szCs w:val="21"/>
        </w:rPr>
      </w:pPr>
      <w:r w:rsidRPr="004A0876">
        <w:rPr>
          <w:rFonts w:ascii="Tahoma" w:hAnsi="Tahoma" w:cs="Tahoma"/>
          <w:sz w:val="21"/>
          <w:szCs w:val="21"/>
        </w:rPr>
        <w:t>Amennyiben a céget szabályozott tőzsdén nem jegyzik, úgy</w:t>
      </w:r>
      <w:r w:rsidRPr="004A0876">
        <w:rPr>
          <w:rStyle w:val="Lbjegyzet-horgony"/>
          <w:rFonts w:ascii="Tahoma" w:hAnsi="Tahoma" w:cs="Tahoma"/>
          <w:sz w:val="21"/>
          <w:szCs w:val="21"/>
        </w:rPr>
        <w:footnoteReference w:id="18"/>
      </w:r>
      <w:r w:rsidRPr="004A0876">
        <w:rPr>
          <w:rFonts w:ascii="Tahoma" w:hAnsi="Tahoma" w:cs="Tahoma"/>
          <w:sz w:val="21"/>
          <w:szCs w:val="21"/>
        </w:rPr>
        <w:t xml:space="preserve">az alábbiakat nyilatkozom a pénzmosás és a terrorizmus finanszírozása megelőzéséről és megakadályozásáról szóló </w:t>
      </w:r>
      <w:r w:rsidRPr="009F325F">
        <w:rPr>
          <w:rFonts w:ascii="Tahoma" w:hAnsi="Tahoma" w:cs="Tahoma"/>
          <w:sz w:val="21"/>
          <w:szCs w:val="21"/>
        </w:rPr>
        <w:t xml:space="preserve">2017. évi LIII. törvény 3. § 38. pont </w:t>
      </w:r>
      <w:proofErr w:type="gramStart"/>
      <w:r w:rsidRPr="009F325F">
        <w:rPr>
          <w:rFonts w:ascii="Tahoma" w:hAnsi="Tahoma" w:cs="Tahoma"/>
          <w:sz w:val="21"/>
          <w:szCs w:val="21"/>
        </w:rPr>
        <w:t>a)–</w:t>
      </w:r>
      <w:proofErr w:type="gramEnd"/>
      <w:r w:rsidRPr="009F325F">
        <w:rPr>
          <w:rFonts w:ascii="Tahoma" w:hAnsi="Tahoma" w:cs="Tahoma"/>
          <w:sz w:val="21"/>
          <w:szCs w:val="21"/>
        </w:rPr>
        <w:t xml:space="preserve">b) vagy d) </w:t>
      </w:r>
      <w:r w:rsidRPr="004A0876">
        <w:rPr>
          <w:rFonts w:ascii="Tahoma" w:hAnsi="Tahoma" w:cs="Tahoma"/>
          <w:sz w:val="21"/>
          <w:szCs w:val="21"/>
        </w:rPr>
        <w:t>alpontja szerint definiált valamennyi tényleges tulajdonosról</w:t>
      </w:r>
      <w:r w:rsidRPr="004A0876">
        <w:rPr>
          <w:rStyle w:val="Lbjegyzet-horgony"/>
          <w:rFonts w:ascii="Tahoma" w:hAnsi="Tahoma" w:cs="Tahoma"/>
          <w:sz w:val="21"/>
          <w:szCs w:val="21"/>
        </w:rPr>
        <w:footnoteReference w:id="19"/>
      </w:r>
      <w:r w:rsidRPr="004A0876">
        <w:rPr>
          <w:rFonts w:ascii="Tahoma" w:hAnsi="Tahoma" w:cs="Tahoma"/>
          <w:sz w:val="21"/>
          <w:szCs w:val="21"/>
        </w:rPr>
        <w:t>:</w:t>
      </w:r>
    </w:p>
    <w:p w14:paraId="258BC055" w14:textId="77777777" w:rsidR="00F07023" w:rsidRPr="004A0876" w:rsidRDefault="00F07023" w:rsidP="00F07023">
      <w:pPr>
        <w:spacing w:before="60" w:after="60" w:line="240" w:lineRule="auto"/>
        <w:jc w:val="both"/>
        <w:rPr>
          <w:rFonts w:ascii="Tahoma" w:hAnsi="Tahoma" w:cs="Tahoma"/>
          <w:sz w:val="21"/>
          <w:szCs w:val="21"/>
        </w:rPr>
      </w:pPr>
      <w:r w:rsidRPr="004A0876">
        <w:rPr>
          <w:rFonts w:ascii="Tahoma" w:hAnsi="Tahoma" w:cs="Tahoma"/>
          <w:sz w:val="21"/>
          <w:szCs w:val="21"/>
        </w:rPr>
        <w:t>neve: ____________________, állandó lakóhelye: ____________________</w:t>
      </w:r>
      <w:r w:rsidRPr="004A0876">
        <w:rPr>
          <w:rStyle w:val="Lbjegyzet-horgony"/>
          <w:rFonts w:ascii="Tahoma" w:hAnsi="Tahoma" w:cs="Tahoma"/>
          <w:sz w:val="21"/>
          <w:szCs w:val="21"/>
        </w:rPr>
        <w:footnoteReference w:id="20"/>
      </w:r>
    </w:p>
    <w:p w14:paraId="7D5E3D04" w14:textId="77777777" w:rsidR="00F07023" w:rsidRPr="004A0876" w:rsidRDefault="00F07023" w:rsidP="00F07023">
      <w:pPr>
        <w:spacing w:before="60" w:after="60" w:line="240" w:lineRule="auto"/>
        <w:jc w:val="both"/>
        <w:rPr>
          <w:rFonts w:ascii="Tahoma" w:hAnsi="Tahoma" w:cs="Tahoma"/>
          <w:sz w:val="21"/>
          <w:szCs w:val="21"/>
        </w:rPr>
      </w:pPr>
    </w:p>
    <w:p w14:paraId="2357AEE0" w14:textId="77777777" w:rsidR="00F07023" w:rsidRPr="000D406C" w:rsidRDefault="00F07023" w:rsidP="00F07023">
      <w:pPr>
        <w:spacing w:before="60" w:after="60" w:line="240" w:lineRule="auto"/>
        <w:ind w:left="720"/>
        <w:jc w:val="both"/>
        <w:rPr>
          <w:rFonts w:ascii="Tahoma" w:hAnsi="Tahoma" w:cs="Tahoma"/>
          <w:b/>
          <w:sz w:val="21"/>
          <w:szCs w:val="21"/>
        </w:rPr>
      </w:pPr>
      <w:r w:rsidRPr="000D406C">
        <w:rPr>
          <w:rFonts w:ascii="Tahoma" w:hAnsi="Tahoma" w:cs="Tahoma"/>
          <w:b/>
          <w:sz w:val="21"/>
          <w:szCs w:val="21"/>
        </w:rPr>
        <w:t>vagy</w:t>
      </w:r>
    </w:p>
    <w:p w14:paraId="75DC9AEB" w14:textId="77777777" w:rsidR="00F07023" w:rsidRPr="004A0876" w:rsidRDefault="00F07023" w:rsidP="000D406C">
      <w:pPr>
        <w:spacing w:before="60" w:after="60" w:line="240" w:lineRule="auto"/>
        <w:jc w:val="both"/>
        <w:rPr>
          <w:rFonts w:ascii="Tahoma" w:hAnsi="Tahoma" w:cs="Tahoma"/>
          <w:sz w:val="21"/>
          <w:szCs w:val="21"/>
        </w:rPr>
      </w:pPr>
    </w:p>
    <w:p w14:paraId="2B301784" w14:textId="77777777" w:rsidR="00F07023" w:rsidRPr="004A0876" w:rsidRDefault="00F07023" w:rsidP="00646DDF">
      <w:pPr>
        <w:pStyle w:val="Szvegtrzsbehzssal33"/>
        <w:numPr>
          <w:ilvl w:val="0"/>
          <w:numId w:val="23"/>
        </w:numPr>
        <w:spacing w:after="0" w:line="240" w:lineRule="auto"/>
        <w:jc w:val="both"/>
        <w:rPr>
          <w:rFonts w:ascii="Tahoma" w:hAnsi="Tahoma" w:cs="Tahoma"/>
          <w:sz w:val="21"/>
          <w:szCs w:val="21"/>
        </w:rPr>
      </w:pPr>
      <w:r w:rsidRPr="004A0876">
        <w:rPr>
          <w:rFonts w:ascii="Tahoma" w:hAnsi="Tahoma" w:cs="Tahoma"/>
          <w:sz w:val="21"/>
          <w:szCs w:val="21"/>
        </w:rPr>
        <w:lastRenderedPageBreak/>
        <w:t xml:space="preserve">nyilatkozom, hogy a cégnek nincs a pénzmosás és a terrorizmus finanszírozása megelőzéséről és megakadályozásáról szóló </w:t>
      </w:r>
      <w:r>
        <w:rPr>
          <w:rFonts w:ascii="Tahoma" w:hAnsi="Tahoma" w:cs="Tahoma"/>
          <w:sz w:val="21"/>
          <w:szCs w:val="21"/>
        </w:rPr>
        <w:t>2</w:t>
      </w:r>
      <w:r w:rsidRPr="000973A2">
        <w:rPr>
          <w:rFonts w:ascii="Tahoma" w:hAnsi="Tahoma" w:cs="Tahoma"/>
          <w:sz w:val="21"/>
          <w:szCs w:val="21"/>
        </w:rPr>
        <w:t xml:space="preserve">017. évi LIII. törvény 3. § 38. pont </w:t>
      </w:r>
      <w:proofErr w:type="gramStart"/>
      <w:r w:rsidRPr="000973A2">
        <w:rPr>
          <w:rFonts w:ascii="Tahoma" w:hAnsi="Tahoma" w:cs="Tahoma"/>
          <w:sz w:val="21"/>
          <w:szCs w:val="21"/>
        </w:rPr>
        <w:t>a)–</w:t>
      </w:r>
      <w:proofErr w:type="gramEnd"/>
      <w:r w:rsidRPr="000973A2">
        <w:rPr>
          <w:rFonts w:ascii="Tahoma" w:hAnsi="Tahoma" w:cs="Tahoma"/>
          <w:sz w:val="21"/>
          <w:szCs w:val="21"/>
        </w:rPr>
        <w:t>b) vagy d) alpontja</w:t>
      </w:r>
      <w:r w:rsidRPr="004A0876">
        <w:rPr>
          <w:rFonts w:ascii="Tahoma" w:hAnsi="Tahoma" w:cs="Tahoma"/>
          <w:sz w:val="21"/>
          <w:szCs w:val="21"/>
        </w:rPr>
        <w:t xml:space="preserve"> </w:t>
      </w:r>
      <w:proofErr w:type="spellStart"/>
      <w:r w:rsidRPr="004A0876">
        <w:rPr>
          <w:rFonts w:ascii="Tahoma" w:hAnsi="Tahoma" w:cs="Tahoma"/>
          <w:sz w:val="21"/>
          <w:szCs w:val="21"/>
        </w:rPr>
        <w:t>alpontja</w:t>
      </w:r>
      <w:proofErr w:type="spellEnd"/>
      <w:r w:rsidRPr="004A0876">
        <w:rPr>
          <w:rFonts w:ascii="Tahoma" w:hAnsi="Tahoma" w:cs="Tahoma"/>
          <w:sz w:val="21"/>
          <w:szCs w:val="21"/>
        </w:rPr>
        <w:t xml:space="preserve"> szerinti tényleges tulajdonosa.</w:t>
      </w:r>
    </w:p>
    <w:p w14:paraId="6F02FD64" w14:textId="77777777" w:rsidR="00F07023" w:rsidRPr="004A0876" w:rsidRDefault="00F07023" w:rsidP="00F07023">
      <w:pPr>
        <w:spacing w:after="0" w:line="240" w:lineRule="auto"/>
        <w:jc w:val="both"/>
        <w:rPr>
          <w:rFonts w:ascii="Tahoma" w:hAnsi="Tahoma" w:cs="Tahoma"/>
          <w:sz w:val="21"/>
          <w:szCs w:val="21"/>
        </w:rPr>
      </w:pPr>
    </w:p>
    <w:p w14:paraId="60BFC862" w14:textId="77777777" w:rsidR="00F07023" w:rsidRPr="004A0876" w:rsidRDefault="00F07023" w:rsidP="00F07023">
      <w:pPr>
        <w:pStyle w:val="Szvegtrzsbehzssal33"/>
        <w:tabs>
          <w:tab w:val="left" w:pos="5245"/>
        </w:tabs>
        <w:spacing w:after="0" w:line="240" w:lineRule="auto"/>
        <w:ind w:left="0"/>
        <w:rPr>
          <w:rFonts w:ascii="Tahoma" w:hAnsi="Tahoma" w:cs="Tahoma"/>
          <w:caps/>
          <w:sz w:val="21"/>
          <w:szCs w:val="21"/>
        </w:rPr>
      </w:pPr>
    </w:p>
    <w:p w14:paraId="38773689" w14:textId="77777777" w:rsidR="00F07023" w:rsidRPr="004A0876" w:rsidRDefault="00F07023" w:rsidP="00F07023">
      <w:pPr>
        <w:spacing w:after="0" w:line="240" w:lineRule="auto"/>
        <w:jc w:val="both"/>
        <w:rPr>
          <w:rFonts w:ascii="Tahoma" w:hAnsi="Tahoma" w:cs="Tahoma"/>
          <w:sz w:val="21"/>
          <w:szCs w:val="21"/>
        </w:rPr>
      </w:pPr>
      <w:r w:rsidRPr="004A0876">
        <w:rPr>
          <w:rFonts w:ascii="Tahoma" w:hAnsi="Tahoma" w:cs="Tahoma"/>
          <w:sz w:val="21"/>
          <w:szCs w:val="21"/>
        </w:rPr>
        <w:t>Keltezés (helység, év, hónap, nap)</w:t>
      </w:r>
    </w:p>
    <w:p w14:paraId="507404EE" w14:textId="77777777" w:rsidR="00F07023" w:rsidRPr="004A0876" w:rsidRDefault="00F07023" w:rsidP="00F07023">
      <w:pPr>
        <w:spacing w:after="0" w:line="240" w:lineRule="auto"/>
        <w:jc w:val="both"/>
        <w:rPr>
          <w:rFonts w:ascii="Tahoma" w:hAnsi="Tahoma" w:cs="Tahoma"/>
          <w:sz w:val="21"/>
          <w:szCs w:val="21"/>
        </w:rPr>
      </w:pPr>
    </w:p>
    <w:p w14:paraId="0DEDEC2A" w14:textId="77777777" w:rsidR="00F07023" w:rsidRPr="004A0876" w:rsidRDefault="00F07023" w:rsidP="00F07023">
      <w:pPr>
        <w:spacing w:after="0" w:line="240" w:lineRule="auto"/>
        <w:jc w:val="both"/>
        <w:rPr>
          <w:rFonts w:ascii="Tahoma" w:hAnsi="Tahoma" w:cs="Tahoma"/>
          <w:sz w:val="21"/>
          <w:szCs w:val="21"/>
        </w:rPr>
      </w:pPr>
    </w:p>
    <w:p w14:paraId="7B89C898" w14:textId="77777777" w:rsidR="00F07023" w:rsidRPr="004A0876" w:rsidRDefault="00F07023" w:rsidP="00F07023">
      <w:pPr>
        <w:tabs>
          <w:tab w:val="center" w:pos="6480"/>
        </w:tabs>
        <w:spacing w:after="0" w:line="240" w:lineRule="auto"/>
        <w:jc w:val="both"/>
        <w:rPr>
          <w:rFonts w:ascii="Tahoma" w:hAnsi="Tahoma" w:cs="Tahoma"/>
          <w:sz w:val="21"/>
          <w:szCs w:val="21"/>
        </w:rPr>
      </w:pPr>
      <w:r w:rsidRPr="004A0876">
        <w:rPr>
          <w:rFonts w:ascii="Tahoma" w:hAnsi="Tahoma" w:cs="Tahoma"/>
          <w:sz w:val="21"/>
          <w:szCs w:val="21"/>
        </w:rPr>
        <w:tab/>
        <w:t>_______________________________________</w:t>
      </w:r>
    </w:p>
    <w:p w14:paraId="6FE1580A" w14:textId="77777777" w:rsidR="00F07023" w:rsidRPr="004A0876" w:rsidRDefault="00F07023" w:rsidP="00F07023">
      <w:pPr>
        <w:tabs>
          <w:tab w:val="center" w:pos="6521"/>
        </w:tabs>
        <w:spacing w:after="0" w:line="240" w:lineRule="auto"/>
        <w:jc w:val="both"/>
        <w:rPr>
          <w:rFonts w:ascii="Tahoma" w:hAnsi="Tahoma" w:cs="Tahoma"/>
          <w:sz w:val="21"/>
          <w:szCs w:val="21"/>
        </w:rPr>
      </w:pPr>
      <w:r w:rsidRPr="004A0876">
        <w:rPr>
          <w:rFonts w:ascii="Tahoma" w:hAnsi="Tahoma" w:cs="Tahoma"/>
          <w:sz w:val="21"/>
          <w:szCs w:val="21"/>
        </w:rPr>
        <w:tab/>
        <w:t>(cégjegyzésre jogosult vagy szabályszerűen</w:t>
      </w:r>
    </w:p>
    <w:p w14:paraId="32FB7C55" w14:textId="77777777" w:rsidR="00F07023" w:rsidRPr="004A0876" w:rsidRDefault="00F07023" w:rsidP="00F07023">
      <w:pPr>
        <w:tabs>
          <w:tab w:val="center" w:pos="6521"/>
        </w:tabs>
        <w:spacing w:after="0" w:line="240" w:lineRule="auto"/>
        <w:jc w:val="both"/>
        <w:rPr>
          <w:rFonts w:ascii="Tahoma" w:hAnsi="Tahoma" w:cs="Tahoma"/>
          <w:sz w:val="21"/>
          <w:szCs w:val="21"/>
        </w:rPr>
      </w:pPr>
      <w:r w:rsidRPr="004A0876">
        <w:rPr>
          <w:rFonts w:ascii="Tahoma" w:hAnsi="Tahoma" w:cs="Tahoma"/>
          <w:sz w:val="21"/>
          <w:szCs w:val="21"/>
        </w:rPr>
        <w:tab/>
        <w:t>meghatalmazott képviselő aláírása)</w:t>
      </w:r>
    </w:p>
    <w:p w14:paraId="74DD96BA" w14:textId="77777777" w:rsidR="00F07023" w:rsidRPr="004A0876" w:rsidRDefault="00F07023" w:rsidP="00F07023">
      <w:pPr>
        <w:spacing w:after="0" w:line="240" w:lineRule="auto"/>
        <w:rPr>
          <w:rFonts w:ascii="Tahoma" w:hAnsi="Tahoma" w:cs="Tahoma"/>
          <w:sz w:val="21"/>
          <w:szCs w:val="21"/>
        </w:rPr>
      </w:pPr>
      <w:r w:rsidRPr="004A0876">
        <w:br w:type="page"/>
      </w:r>
    </w:p>
    <w:p w14:paraId="271A497D" w14:textId="77777777" w:rsidR="0052445D" w:rsidRPr="0052445D" w:rsidRDefault="0052445D" w:rsidP="0052445D">
      <w:pPr>
        <w:pStyle w:val="Cmsor2"/>
        <w:pageBreakBefore/>
        <w:tabs>
          <w:tab w:val="left" w:pos="0"/>
        </w:tabs>
        <w:spacing w:after="240"/>
        <w:ind w:left="578" w:hanging="578"/>
        <w:jc w:val="right"/>
        <w:rPr>
          <w:rFonts w:ascii="Tahoma" w:hAnsi="Tahoma" w:cs="Tahoma"/>
          <w:i w:val="0"/>
          <w:smallCaps/>
          <w:sz w:val="21"/>
          <w:szCs w:val="21"/>
          <w:lang w:eastAsia="zh-CN"/>
        </w:rPr>
      </w:pPr>
      <w:r w:rsidRPr="0052445D">
        <w:rPr>
          <w:rFonts w:ascii="Tahoma" w:hAnsi="Tahoma" w:cs="Tahoma"/>
          <w:i w:val="0"/>
          <w:sz w:val="21"/>
          <w:szCs w:val="21"/>
        </w:rPr>
        <w:lastRenderedPageBreak/>
        <w:t>6. számú melléklet</w:t>
      </w:r>
    </w:p>
    <w:p w14:paraId="368202DF" w14:textId="77777777" w:rsidR="0052445D" w:rsidRPr="0052445D" w:rsidRDefault="0052445D" w:rsidP="0052445D">
      <w:pPr>
        <w:spacing w:before="120" w:after="120"/>
        <w:jc w:val="center"/>
        <w:rPr>
          <w:rFonts w:ascii="Tahoma" w:hAnsi="Tahoma" w:cs="Tahoma"/>
          <w:b/>
          <w:sz w:val="21"/>
          <w:szCs w:val="21"/>
        </w:rPr>
      </w:pPr>
      <w:r w:rsidRPr="0052445D">
        <w:rPr>
          <w:rFonts w:ascii="Tahoma" w:hAnsi="Tahoma" w:cs="Tahoma"/>
          <w:b/>
          <w:smallCaps/>
          <w:sz w:val="21"/>
          <w:szCs w:val="21"/>
        </w:rPr>
        <w:t>NYILATKOZAT</w:t>
      </w:r>
    </w:p>
    <w:p w14:paraId="34B50346" w14:textId="77777777" w:rsidR="0052445D" w:rsidRPr="0052445D" w:rsidRDefault="0052445D" w:rsidP="0052445D">
      <w:pPr>
        <w:spacing w:before="120" w:after="120"/>
        <w:jc w:val="center"/>
        <w:rPr>
          <w:rFonts w:ascii="Tahoma" w:hAnsi="Tahoma" w:cs="Tahoma"/>
          <w:sz w:val="21"/>
          <w:szCs w:val="21"/>
        </w:rPr>
      </w:pPr>
      <w:r w:rsidRPr="0052445D">
        <w:rPr>
          <w:rFonts w:ascii="Tahoma" w:hAnsi="Tahoma" w:cs="Tahoma"/>
          <w:b/>
          <w:sz w:val="21"/>
          <w:szCs w:val="21"/>
        </w:rPr>
        <w:t>a Kbt. 67. § (4) bekezdés alapján az alvállalkozók kizáró okok hatálya alatt nem állásáról</w:t>
      </w:r>
    </w:p>
    <w:p w14:paraId="1F4B5B3D" w14:textId="77777777" w:rsidR="0052445D" w:rsidRPr="0052445D" w:rsidRDefault="0052445D" w:rsidP="0052445D">
      <w:pPr>
        <w:rPr>
          <w:rFonts w:ascii="Tahoma" w:hAnsi="Tahoma" w:cs="Tahoma"/>
          <w:sz w:val="21"/>
          <w:szCs w:val="21"/>
        </w:rPr>
      </w:pPr>
    </w:p>
    <w:p w14:paraId="28F7FF97" w14:textId="56465816" w:rsidR="0052445D" w:rsidRPr="0052445D" w:rsidRDefault="0052445D" w:rsidP="0052445D">
      <w:pPr>
        <w:jc w:val="both"/>
        <w:rPr>
          <w:rFonts w:ascii="Tahoma" w:hAnsi="Tahoma" w:cs="Tahoma"/>
          <w:color w:val="00000A"/>
          <w:sz w:val="21"/>
          <w:szCs w:val="21"/>
        </w:rPr>
      </w:pPr>
      <w:r w:rsidRPr="0052445D">
        <w:rPr>
          <w:rFonts w:ascii="Tahoma" w:hAnsi="Tahoma" w:cs="Tahoma"/>
          <w:sz w:val="21"/>
          <w:szCs w:val="21"/>
        </w:rPr>
        <w:t>Alulírott ___________________________________________ mint a(z) ________________________________ (</w:t>
      </w:r>
      <w:proofErr w:type="gramStart"/>
      <w:r w:rsidRPr="0052445D">
        <w:rPr>
          <w:rFonts w:ascii="Tahoma" w:hAnsi="Tahoma" w:cs="Tahoma"/>
          <w:sz w:val="21"/>
          <w:szCs w:val="21"/>
        </w:rPr>
        <w:t>székhely:_</w:t>
      </w:r>
      <w:proofErr w:type="gramEnd"/>
      <w:r w:rsidRPr="0052445D">
        <w:rPr>
          <w:rFonts w:ascii="Tahoma" w:hAnsi="Tahoma" w:cs="Tahoma"/>
          <w:sz w:val="21"/>
          <w:szCs w:val="21"/>
        </w:rPr>
        <w:t>_________________________________) ajánlattevő cégjegyzésre jogosult / meghatalmazott</w:t>
      </w:r>
      <w:r w:rsidRPr="0052445D">
        <w:rPr>
          <w:rStyle w:val="Lbjegyzet-hivatkozs"/>
          <w:rFonts w:ascii="Tahoma" w:hAnsi="Tahoma" w:cs="Tahoma"/>
          <w:sz w:val="21"/>
          <w:szCs w:val="21"/>
        </w:rPr>
        <w:footnoteReference w:id="21"/>
      </w:r>
      <w:r w:rsidRPr="0052445D">
        <w:rPr>
          <w:rFonts w:ascii="Tahoma" w:hAnsi="Tahoma" w:cs="Tahoma"/>
          <w:sz w:val="21"/>
          <w:szCs w:val="21"/>
        </w:rPr>
        <w:t xml:space="preserve"> képviselője </w:t>
      </w:r>
      <w:r w:rsidR="006B08A9" w:rsidRPr="006B08A9">
        <w:rPr>
          <w:rFonts w:ascii="Tahoma" w:hAnsi="Tahoma" w:cs="Tahoma"/>
          <w:b/>
          <w:sz w:val="21"/>
          <w:szCs w:val="21"/>
        </w:rPr>
        <w:t>„</w:t>
      </w:r>
      <w:proofErr w:type="spellStart"/>
      <w:r w:rsidR="002853E9">
        <w:rPr>
          <w:rFonts w:ascii="Tahoma" w:hAnsi="Tahoma" w:cs="Tahoma"/>
          <w:b/>
          <w:sz w:val="21"/>
          <w:szCs w:val="21"/>
        </w:rPr>
        <w:t>Insula</w:t>
      </w:r>
      <w:proofErr w:type="spellEnd"/>
      <w:r w:rsidR="002853E9">
        <w:rPr>
          <w:rFonts w:ascii="Tahoma" w:hAnsi="Tahoma" w:cs="Tahoma"/>
          <w:b/>
          <w:sz w:val="21"/>
          <w:szCs w:val="21"/>
        </w:rPr>
        <w:t xml:space="preserve"> </w:t>
      </w:r>
      <w:proofErr w:type="spellStart"/>
      <w:r w:rsidR="002853E9">
        <w:rPr>
          <w:rFonts w:ascii="Tahoma" w:hAnsi="Tahoma" w:cs="Tahoma"/>
          <w:b/>
          <w:sz w:val="21"/>
          <w:szCs w:val="21"/>
        </w:rPr>
        <w:t>Lutherana</w:t>
      </w:r>
      <w:proofErr w:type="spellEnd"/>
      <w:r w:rsidR="002853E9">
        <w:rPr>
          <w:rFonts w:ascii="Tahoma" w:hAnsi="Tahoma" w:cs="Tahoma"/>
          <w:b/>
          <w:sz w:val="21"/>
          <w:szCs w:val="21"/>
        </w:rPr>
        <w:t xml:space="preserve"> épületegyüttes Szeretetház épület felújítása- II. ütem</w:t>
      </w:r>
      <w:r w:rsidR="006B08A9" w:rsidRPr="006B08A9">
        <w:rPr>
          <w:rFonts w:ascii="Tahoma" w:hAnsi="Tahoma" w:cs="Tahoma"/>
          <w:b/>
          <w:sz w:val="21"/>
          <w:szCs w:val="21"/>
        </w:rPr>
        <w:t>”</w:t>
      </w:r>
      <w:r w:rsidR="006B08A9">
        <w:rPr>
          <w:rFonts w:ascii="Tahoma" w:hAnsi="Tahoma" w:cs="Tahoma"/>
          <w:b/>
          <w:sz w:val="21"/>
          <w:szCs w:val="21"/>
        </w:rPr>
        <w:t xml:space="preserve"> </w:t>
      </w:r>
      <w:r w:rsidRPr="0052445D">
        <w:rPr>
          <w:rFonts w:ascii="Tahoma" w:hAnsi="Tahoma" w:cs="Tahoma"/>
          <w:sz w:val="21"/>
          <w:szCs w:val="21"/>
        </w:rPr>
        <w:t xml:space="preserve">tárgyban indított közbeszerzési eljárás során az alábbiak szerint nyilatkozom </w:t>
      </w:r>
      <w:r w:rsidRPr="0052445D">
        <w:rPr>
          <w:rFonts w:ascii="Tahoma" w:hAnsi="Tahoma" w:cs="Tahoma"/>
          <w:color w:val="00000A"/>
          <w:sz w:val="21"/>
          <w:szCs w:val="21"/>
        </w:rPr>
        <w:t>az általam igénybe venni kívánt alvállalkozók kizáró okok hatálya alatt nem állásáról.</w:t>
      </w:r>
    </w:p>
    <w:p w14:paraId="4D1501D2" w14:textId="77777777" w:rsidR="0052445D" w:rsidRPr="0052445D" w:rsidRDefault="0052445D" w:rsidP="0052445D">
      <w:pPr>
        <w:jc w:val="both"/>
        <w:rPr>
          <w:rFonts w:ascii="Tahoma" w:hAnsi="Tahoma" w:cs="Tahoma"/>
          <w:sz w:val="21"/>
          <w:szCs w:val="21"/>
        </w:rPr>
      </w:pPr>
    </w:p>
    <w:p w14:paraId="39F3B772" w14:textId="77777777" w:rsidR="0052445D" w:rsidRDefault="0052445D" w:rsidP="0052445D">
      <w:pPr>
        <w:jc w:val="both"/>
        <w:rPr>
          <w:rFonts w:ascii="Tahoma" w:hAnsi="Tahoma" w:cs="Tahoma"/>
          <w:sz w:val="21"/>
          <w:szCs w:val="21"/>
        </w:rPr>
      </w:pPr>
      <w:r w:rsidRPr="0052445D">
        <w:rPr>
          <w:rFonts w:ascii="Tahoma" w:hAnsi="Tahoma" w:cs="Tahoma"/>
          <w:sz w:val="21"/>
          <w:szCs w:val="21"/>
        </w:rPr>
        <w:t xml:space="preserve">Cégünk, mint ajánlattevő a szerződés teljesítéséhez nem vesz igénybe a Kbt. 62. § (1) bekezdés </w:t>
      </w:r>
      <w:proofErr w:type="gramStart"/>
      <w:r w:rsidRPr="0052445D">
        <w:rPr>
          <w:rFonts w:ascii="Tahoma" w:hAnsi="Tahoma" w:cs="Tahoma"/>
          <w:sz w:val="21"/>
          <w:szCs w:val="21"/>
        </w:rPr>
        <w:t>g)-</w:t>
      </w:r>
      <w:proofErr w:type="gramEnd"/>
      <w:r w:rsidRPr="0052445D">
        <w:rPr>
          <w:rFonts w:ascii="Tahoma" w:hAnsi="Tahoma" w:cs="Tahoma"/>
          <w:sz w:val="21"/>
          <w:szCs w:val="21"/>
        </w:rPr>
        <w:t>k), m) és q) pontjaiban foglalt kizáró okok hatálya alá eső alvállalkozót/alválla</w:t>
      </w:r>
      <w:r w:rsidR="001C43F1">
        <w:rPr>
          <w:rFonts w:ascii="Tahoma" w:hAnsi="Tahoma" w:cs="Tahoma"/>
          <w:sz w:val="21"/>
          <w:szCs w:val="21"/>
        </w:rPr>
        <w:t>lkozókat.</w:t>
      </w:r>
    </w:p>
    <w:p w14:paraId="55D1684E" w14:textId="77777777" w:rsidR="001C43F1" w:rsidRPr="001C43F1" w:rsidRDefault="001C43F1" w:rsidP="0052445D">
      <w:pPr>
        <w:jc w:val="both"/>
        <w:rPr>
          <w:rFonts w:ascii="Tahoma" w:hAnsi="Tahoma" w:cs="Tahoma"/>
          <w:sz w:val="21"/>
          <w:szCs w:val="21"/>
        </w:rPr>
      </w:pPr>
    </w:p>
    <w:tbl>
      <w:tblPr>
        <w:tblW w:w="0" w:type="auto"/>
        <w:tblLayout w:type="fixed"/>
        <w:tblLook w:val="04A0" w:firstRow="1" w:lastRow="0" w:firstColumn="1" w:lastColumn="0" w:noHBand="0" w:noVBand="1"/>
      </w:tblPr>
      <w:tblGrid>
        <w:gridCol w:w="1422"/>
        <w:gridCol w:w="3411"/>
        <w:gridCol w:w="4239"/>
      </w:tblGrid>
      <w:tr w:rsidR="0052445D" w:rsidRPr="0052445D" w14:paraId="2B0B35C1" w14:textId="77777777" w:rsidTr="0031117E">
        <w:tc>
          <w:tcPr>
            <w:tcW w:w="9072" w:type="dxa"/>
            <w:gridSpan w:val="3"/>
            <w:hideMark/>
          </w:tcPr>
          <w:p w14:paraId="5D9B54A5" w14:textId="77777777" w:rsidR="0052445D" w:rsidRPr="0052445D" w:rsidRDefault="0052445D" w:rsidP="0031117E">
            <w:pPr>
              <w:spacing w:before="120" w:after="120"/>
              <w:jc w:val="both"/>
              <w:rPr>
                <w:rFonts w:ascii="Tahoma" w:hAnsi="Tahoma" w:cs="Tahoma"/>
                <w:sz w:val="21"/>
                <w:szCs w:val="21"/>
              </w:rPr>
            </w:pPr>
            <w:r w:rsidRPr="0052445D">
              <w:rPr>
                <w:rFonts w:ascii="Tahoma" w:hAnsi="Tahoma" w:cs="Tahoma"/>
                <w:color w:val="00000A"/>
                <w:sz w:val="21"/>
                <w:szCs w:val="21"/>
              </w:rPr>
              <w:t>Keltezés (helység, év, hónap, nap)</w:t>
            </w:r>
          </w:p>
        </w:tc>
      </w:tr>
      <w:tr w:rsidR="0052445D" w:rsidRPr="0052445D" w14:paraId="3344B494" w14:textId="77777777" w:rsidTr="0031117E">
        <w:tc>
          <w:tcPr>
            <w:tcW w:w="1422" w:type="dxa"/>
          </w:tcPr>
          <w:p w14:paraId="6819F198" w14:textId="77777777" w:rsidR="0052445D" w:rsidRPr="0052445D" w:rsidRDefault="0052445D" w:rsidP="0031117E">
            <w:pPr>
              <w:spacing w:before="120" w:after="120"/>
              <w:jc w:val="both"/>
              <w:rPr>
                <w:rFonts w:ascii="Tahoma" w:hAnsi="Tahoma" w:cs="Tahoma"/>
                <w:color w:val="00000A"/>
                <w:sz w:val="21"/>
                <w:szCs w:val="21"/>
              </w:rPr>
            </w:pPr>
          </w:p>
        </w:tc>
        <w:tc>
          <w:tcPr>
            <w:tcW w:w="3411" w:type="dxa"/>
          </w:tcPr>
          <w:p w14:paraId="4656552C" w14:textId="77777777" w:rsidR="0052445D" w:rsidRPr="0052445D" w:rsidRDefault="0052445D" w:rsidP="0031117E">
            <w:pPr>
              <w:spacing w:before="120" w:after="120"/>
              <w:jc w:val="both"/>
              <w:rPr>
                <w:rFonts w:ascii="Tahoma" w:hAnsi="Tahoma" w:cs="Tahoma"/>
                <w:color w:val="00000A"/>
                <w:sz w:val="21"/>
                <w:szCs w:val="21"/>
              </w:rPr>
            </w:pPr>
          </w:p>
        </w:tc>
        <w:tc>
          <w:tcPr>
            <w:tcW w:w="4239" w:type="dxa"/>
            <w:tcBorders>
              <w:top w:val="nil"/>
              <w:left w:val="nil"/>
              <w:bottom w:val="single" w:sz="4" w:space="0" w:color="000000"/>
              <w:right w:val="nil"/>
            </w:tcBorders>
          </w:tcPr>
          <w:p w14:paraId="790E439C" w14:textId="77777777" w:rsidR="0052445D" w:rsidRPr="0052445D" w:rsidRDefault="0052445D" w:rsidP="0031117E">
            <w:pPr>
              <w:spacing w:before="120" w:after="120"/>
              <w:jc w:val="both"/>
              <w:rPr>
                <w:rFonts w:ascii="Tahoma" w:hAnsi="Tahoma" w:cs="Tahoma"/>
                <w:color w:val="00000A"/>
                <w:sz w:val="21"/>
                <w:szCs w:val="21"/>
              </w:rPr>
            </w:pPr>
          </w:p>
        </w:tc>
      </w:tr>
      <w:tr w:rsidR="0052445D" w:rsidRPr="0052445D" w14:paraId="6D16985B" w14:textId="77777777" w:rsidTr="0031117E">
        <w:tc>
          <w:tcPr>
            <w:tcW w:w="1422" w:type="dxa"/>
          </w:tcPr>
          <w:p w14:paraId="6DD063CF" w14:textId="77777777" w:rsidR="0052445D" w:rsidRPr="0052445D" w:rsidRDefault="0052445D" w:rsidP="0031117E">
            <w:pPr>
              <w:spacing w:before="120" w:after="120"/>
              <w:jc w:val="both"/>
              <w:rPr>
                <w:rFonts w:ascii="Tahoma" w:hAnsi="Tahoma" w:cs="Tahoma"/>
                <w:color w:val="00000A"/>
                <w:sz w:val="21"/>
                <w:szCs w:val="21"/>
              </w:rPr>
            </w:pPr>
          </w:p>
        </w:tc>
        <w:tc>
          <w:tcPr>
            <w:tcW w:w="3411" w:type="dxa"/>
          </w:tcPr>
          <w:p w14:paraId="6E91F86E" w14:textId="77777777" w:rsidR="0052445D" w:rsidRPr="0052445D" w:rsidRDefault="0052445D" w:rsidP="0031117E">
            <w:pPr>
              <w:spacing w:before="120" w:after="120"/>
              <w:jc w:val="both"/>
              <w:rPr>
                <w:rFonts w:ascii="Tahoma" w:hAnsi="Tahoma" w:cs="Tahoma"/>
                <w:color w:val="00000A"/>
                <w:sz w:val="21"/>
                <w:szCs w:val="21"/>
              </w:rPr>
            </w:pPr>
          </w:p>
        </w:tc>
        <w:tc>
          <w:tcPr>
            <w:tcW w:w="4239" w:type="dxa"/>
            <w:tcBorders>
              <w:top w:val="single" w:sz="4" w:space="0" w:color="000000"/>
              <w:left w:val="nil"/>
              <w:bottom w:val="nil"/>
              <w:right w:val="nil"/>
            </w:tcBorders>
            <w:vAlign w:val="center"/>
            <w:hideMark/>
          </w:tcPr>
          <w:p w14:paraId="70F47417" w14:textId="77777777" w:rsidR="0052445D" w:rsidRPr="0052445D" w:rsidRDefault="0052445D" w:rsidP="0031117E">
            <w:pPr>
              <w:tabs>
                <w:tab w:val="center" w:pos="6521"/>
              </w:tabs>
              <w:spacing w:before="120" w:after="120"/>
              <w:jc w:val="center"/>
              <w:rPr>
                <w:rFonts w:ascii="Tahoma" w:hAnsi="Tahoma" w:cs="Tahoma"/>
                <w:sz w:val="21"/>
                <w:szCs w:val="21"/>
              </w:rPr>
            </w:pPr>
            <w:r w:rsidRPr="0052445D">
              <w:rPr>
                <w:rFonts w:ascii="Tahoma" w:hAnsi="Tahoma" w:cs="Tahoma"/>
                <w:color w:val="00000A"/>
                <w:sz w:val="21"/>
                <w:szCs w:val="21"/>
              </w:rPr>
              <w:t>(cégjegyzésre jogosult vagy szabályszerűen meghatalmazott képviselő aláírása)</w:t>
            </w:r>
          </w:p>
        </w:tc>
      </w:tr>
    </w:tbl>
    <w:p w14:paraId="16DFBA98" w14:textId="77777777" w:rsidR="0052445D" w:rsidRDefault="0052445D" w:rsidP="0054491A">
      <w:pPr>
        <w:jc w:val="right"/>
        <w:rPr>
          <w:rFonts w:ascii="Tahoma" w:hAnsi="Tahoma" w:cs="Tahoma"/>
          <w:sz w:val="21"/>
          <w:szCs w:val="21"/>
        </w:rPr>
      </w:pPr>
    </w:p>
    <w:p w14:paraId="2006237A" w14:textId="77777777" w:rsidR="00F81A65" w:rsidRPr="0052445D" w:rsidRDefault="0052445D" w:rsidP="0052445D">
      <w:pPr>
        <w:pStyle w:val="Cmsor2"/>
        <w:pageBreakBefore/>
        <w:tabs>
          <w:tab w:val="left" w:pos="0"/>
        </w:tabs>
        <w:spacing w:after="240"/>
        <w:ind w:left="578" w:hanging="578"/>
        <w:jc w:val="right"/>
        <w:rPr>
          <w:rFonts w:ascii="Tahoma" w:hAnsi="Tahoma" w:cs="Tahoma"/>
          <w:i w:val="0"/>
          <w:smallCaps/>
          <w:sz w:val="21"/>
          <w:szCs w:val="21"/>
          <w:lang w:eastAsia="zh-CN"/>
        </w:rPr>
      </w:pPr>
      <w:r w:rsidRPr="0052445D">
        <w:rPr>
          <w:rFonts w:ascii="Tahoma" w:hAnsi="Tahoma" w:cs="Tahoma"/>
          <w:i w:val="0"/>
          <w:sz w:val="21"/>
          <w:szCs w:val="21"/>
        </w:rPr>
        <w:lastRenderedPageBreak/>
        <w:t>7. számú melléklet</w:t>
      </w:r>
    </w:p>
    <w:p w14:paraId="268BB306" w14:textId="77777777" w:rsidR="00F81A65" w:rsidRPr="007B7A1E" w:rsidDel="00EC6401" w:rsidRDefault="00F81A65" w:rsidP="00F81A65">
      <w:pPr>
        <w:spacing w:after="0" w:line="240" w:lineRule="auto"/>
        <w:jc w:val="both"/>
        <w:rPr>
          <w:rFonts w:ascii="Tahoma" w:hAnsi="Tahoma" w:cs="Tahoma"/>
          <w:sz w:val="21"/>
          <w:szCs w:val="21"/>
        </w:rPr>
      </w:pPr>
    </w:p>
    <w:p w14:paraId="585FAD64" w14:textId="77777777" w:rsidR="00F81A65" w:rsidRPr="007B7A1E" w:rsidDel="00EC6401" w:rsidRDefault="00F81A65" w:rsidP="00F81A65">
      <w:pPr>
        <w:spacing w:after="0" w:line="240" w:lineRule="auto"/>
        <w:jc w:val="center"/>
        <w:rPr>
          <w:rFonts w:ascii="Tahoma" w:hAnsi="Tahoma" w:cs="Tahoma"/>
          <w:sz w:val="21"/>
          <w:szCs w:val="21"/>
        </w:rPr>
      </w:pPr>
      <w:r w:rsidRPr="007B7A1E" w:rsidDel="00EC6401">
        <w:rPr>
          <w:rFonts w:ascii="Tahoma" w:hAnsi="Tahoma" w:cs="Tahoma"/>
          <w:b/>
          <w:sz w:val="21"/>
          <w:szCs w:val="21"/>
        </w:rPr>
        <w:t>MEGHATALMAZÁS</w:t>
      </w:r>
    </w:p>
    <w:p w14:paraId="698BC8B7" w14:textId="77777777" w:rsidR="00F81A65" w:rsidRPr="007B7A1E" w:rsidDel="00EC6401" w:rsidRDefault="00F81A65" w:rsidP="00F81A65">
      <w:pPr>
        <w:spacing w:after="0" w:line="240" w:lineRule="auto"/>
        <w:jc w:val="both"/>
        <w:rPr>
          <w:rFonts w:ascii="Tahoma" w:hAnsi="Tahoma" w:cs="Tahoma"/>
          <w:sz w:val="21"/>
          <w:szCs w:val="21"/>
        </w:rPr>
      </w:pPr>
    </w:p>
    <w:p w14:paraId="32A00A32" w14:textId="2CC36322" w:rsidR="00F81A65" w:rsidRPr="007B7A1E" w:rsidDel="00EC6401" w:rsidRDefault="00F81A65" w:rsidP="00F81A65">
      <w:pPr>
        <w:spacing w:after="0" w:line="240" w:lineRule="auto"/>
        <w:jc w:val="both"/>
        <w:outlineLvl w:val="0"/>
        <w:rPr>
          <w:rFonts w:ascii="Tahoma" w:hAnsi="Tahoma" w:cs="Tahoma"/>
          <w:sz w:val="21"/>
          <w:szCs w:val="21"/>
        </w:rPr>
      </w:pPr>
      <w:r w:rsidRPr="007B7A1E" w:rsidDel="00EC6401">
        <w:rPr>
          <w:rFonts w:ascii="Tahoma" w:hAnsi="Tahoma" w:cs="Tahoma"/>
          <w:sz w:val="21"/>
          <w:szCs w:val="21"/>
        </w:rPr>
        <w:t>Alulírott ____________________, mint a(z) ________________________________________ (székhely: ______________________________) ajánlattevő cégjegyzésre jogosult képviselője ezennel meghatalmazom ____________________ (</w:t>
      </w:r>
      <w:proofErr w:type="spellStart"/>
      <w:r w:rsidRPr="007B7A1E" w:rsidDel="00EC6401">
        <w:rPr>
          <w:rFonts w:ascii="Tahoma" w:hAnsi="Tahoma" w:cs="Tahoma"/>
          <w:sz w:val="21"/>
          <w:szCs w:val="21"/>
        </w:rPr>
        <w:t>szig.z</w:t>
      </w:r>
      <w:proofErr w:type="spellEnd"/>
      <w:r w:rsidRPr="007B7A1E" w:rsidDel="00EC6401">
        <w:rPr>
          <w:rFonts w:ascii="Tahoma" w:hAnsi="Tahoma" w:cs="Tahoma"/>
          <w:sz w:val="21"/>
          <w:szCs w:val="21"/>
        </w:rPr>
        <w:t>.: __________; szül.: __________; an.: __________; lakcím: ______________________________), hogy a</w:t>
      </w:r>
      <w:r>
        <w:rPr>
          <w:rFonts w:ascii="Tahoma" w:hAnsi="Tahoma" w:cs="Tahoma"/>
          <w:sz w:val="21"/>
          <w:szCs w:val="21"/>
        </w:rPr>
        <w:t xml:space="preserve">z </w:t>
      </w:r>
      <w:r w:rsidR="0012523E">
        <w:rPr>
          <w:rFonts w:ascii="Tahoma" w:hAnsi="Tahoma" w:cs="Tahoma"/>
          <w:sz w:val="21"/>
          <w:szCs w:val="21"/>
        </w:rPr>
        <w:t xml:space="preserve">Ajánlatkérő által </w:t>
      </w:r>
      <w:r w:rsidR="006B08A9" w:rsidRPr="006B08A9">
        <w:rPr>
          <w:rFonts w:ascii="Tahoma" w:hAnsi="Tahoma" w:cs="Tahoma"/>
          <w:b/>
          <w:sz w:val="21"/>
          <w:szCs w:val="21"/>
        </w:rPr>
        <w:t>„</w:t>
      </w:r>
      <w:proofErr w:type="spellStart"/>
      <w:r w:rsidR="002853E9">
        <w:rPr>
          <w:rFonts w:ascii="Tahoma" w:hAnsi="Tahoma" w:cs="Tahoma"/>
          <w:b/>
          <w:sz w:val="21"/>
          <w:szCs w:val="21"/>
        </w:rPr>
        <w:t>Insula</w:t>
      </w:r>
      <w:proofErr w:type="spellEnd"/>
      <w:r w:rsidR="002853E9">
        <w:rPr>
          <w:rFonts w:ascii="Tahoma" w:hAnsi="Tahoma" w:cs="Tahoma"/>
          <w:b/>
          <w:sz w:val="21"/>
          <w:szCs w:val="21"/>
        </w:rPr>
        <w:t xml:space="preserve"> </w:t>
      </w:r>
      <w:proofErr w:type="spellStart"/>
      <w:r w:rsidR="002853E9">
        <w:rPr>
          <w:rFonts w:ascii="Tahoma" w:hAnsi="Tahoma" w:cs="Tahoma"/>
          <w:b/>
          <w:sz w:val="21"/>
          <w:szCs w:val="21"/>
        </w:rPr>
        <w:t>Lutherana</w:t>
      </w:r>
      <w:proofErr w:type="spellEnd"/>
      <w:r w:rsidR="002853E9">
        <w:rPr>
          <w:rFonts w:ascii="Tahoma" w:hAnsi="Tahoma" w:cs="Tahoma"/>
          <w:b/>
          <w:sz w:val="21"/>
          <w:szCs w:val="21"/>
        </w:rPr>
        <w:t xml:space="preserve"> épületegyüttes Szeretetház épület felújítása- II. ütem</w:t>
      </w:r>
      <w:r w:rsidR="006B08A9" w:rsidRPr="006B08A9">
        <w:rPr>
          <w:rFonts w:ascii="Tahoma" w:hAnsi="Tahoma" w:cs="Tahoma"/>
          <w:b/>
          <w:sz w:val="21"/>
          <w:szCs w:val="21"/>
        </w:rPr>
        <w:t>”</w:t>
      </w:r>
      <w:r w:rsidR="006B08A9">
        <w:rPr>
          <w:rFonts w:ascii="Tahoma" w:hAnsi="Tahoma" w:cs="Tahoma"/>
          <w:b/>
          <w:sz w:val="21"/>
          <w:szCs w:val="21"/>
        </w:rPr>
        <w:t xml:space="preserve"> </w:t>
      </w:r>
      <w:r w:rsidRPr="007B7A1E" w:rsidDel="00EC6401">
        <w:rPr>
          <w:rFonts w:ascii="Tahoma" w:hAnsi="Tahoma" w:cs="Tahoma"/>
          <w:sz w:val="21"/>
          <w:szCs w:val="21"/>
        </w:rPr>
        <w:t>tárgy</w:t>
      </w:r>
      <w:r w:rsidR="00B14F75">
        <w:rPr>
          <w:rFonts w:ascii="Tahoma" w:hAnsi="Tahoma" w:cs="Tahoma"/>
          <w:sz w:val="21"/>
          <w:szCs w:val="21"/>
        </w:rPr>
        <w:t>ú közbeszerzési eljárás vonatkozásá</w:t>
      </w:r>
      <w:r w:rsidRPr="007B7A1E" w:rsidDel="00EC6401">
        <w:rPr>
          <w:rFonts w:ascii="Tahoma" w:hAnsi="Tahoma" w:cs="Tahoma"/>
          <w:sz w:val="21"/>
          <w:szCs w:val="21"/>
        </w:rPr>
        <w:t xml:space="preserve">ban készített </w:t>
      </w:r>
      <w:r w:rsidR="00965AAB">
        <w:rPr>
          <w:rFonts w:ascii="Tahoma" w:hAnsi="Tahoma" w:cs="Tahoma"/>
          <w:sz w:val="21"/>
          <w:szCs w:val="21"/>
        </w:rPr>
        <w:t>nyilatkozatokat</w:t>
      </w:r>
      <w:r w:rsidR="00965AAB" w:rsidRPr="007B7A1E" w:rsidDel="00EC6401">
        <w:rPr>
          <w:rFonts w:ascii="Tahoma" w:hAnsi="Tahoma" w:cs="Tahoma"/>
          <w:sz w:val="21"/>
          <w:szCs w:val="21"/>
        </w:rPr>
        <w:t xml:space="preserve"> </w:t>
      </w:r>
      <w:r w:rsidRPr="007B7A1E" w:rsidDel="00EC6401">
        <w:rPr>
          <w:rFonts w:ascii="Tahoma" w:hAnsi="Tahoma" w:cs="Tahoma"/>
          <w:sz w:val="21"/>
          <w:szCs w:val="21"/>
        </w:rPr>
        <w:t>aláírásával lássa el.</w:t>
      </w:r>
    </w:p>
    <w:p w14:paraId="40B3E15A" w14:textId="77777777" w:rsidR="00F81A65" w:rsidRPr="007B7A1E" w:rsidDel="00EC6401" w:rsidRDefault="00F81A65" w:rsidP="00F81A65">
      <w:pPr>
        <w:spacing w:after="0" w:line="240" w:lineRule="auto"/>
        <w:rPr>
          <w:rFonts w:ascii="Tahoma" w:hAnsi="Tahoma" w:cs="Tahoma"/>
          <w:sz w:val="21"/>
          <w:szCs w:val="21"/>
        </w:rPr>
      </w:pPr>
    </w:p>
    <w:p w14:paraId="4FD91495" w14:textId="77777777" w:rsidR="00F81A65" w:rsidRPr="007B7A1E" w:rsidDel="00EC6401" w:rsidRDefault="00F81A65" w:rsidP="00F81A65">
      <w:pPr>
        <w:spacing w:after="0" w:line="240" w:lineRule="auto"/>
        <w:rPr>
          <w:rFonts w:ascii="Tahoma" w:hAnsi="Tahoma" w:cs="Tahoma"/>
          <w:sz w:val="21"/>
          <w:szCs w:val="21"/>
        </w:rPr>
      </w:pPr>
      <w:r w:rsidRPr="007B7A1E" w:rsidDel="00EC6401">
        <w:rPr>
          <w:rFonts w:ascii="Tahoma" w:hAnsi="Tahoma" w:cs="Tahoma"/>
          <w:sz w:val="21"/>
          <w:szCs w:val="21"/>
        </w:rPr>
        <w:t>Keltezés (helység, év, hónap, nap)</w:t>
      </w:r>
    </w:p>
    <w:p w14:paraId="55F77EA1" w14:textId="77777777" w:rsidR="00F81A65" w:rsidRDefault="00F81A65" w:rsidP="00F81A65">
      <w:pPr>
        <w:tabs>
          <w:tab w:val="center" w:pos="7088"/>
        </w:tabs>
        <w:spacing w:after="0" w:line="240" w:lineRule="auto"/>
        <w:rPr>
          <w:rFonts w:ascii="Tahoma" w:hAnsi="Tahoma" w:cs="Tahoma"/>
          <w:sz w:val="21"/>
          <w:szCs w:val="21"/>
        </w:rPr>
      </w:pPr>
    </w:p>
    <w:p w14:paraId="12C1D2EA" w14:textId="77777777" w:rsidR="00CF0577" w:rsidRPr="007B7A1E" w:rsidDel="00EC6401" w:rsidRDefault="00CF0577" w:rsidP="00F81A65">
      <w:pPr>
        <w:tabs>
          <w:tab w:val="center" w:pos="7088"/>
        </w:tabs>
        <w:spacing w:after="0" w:line="240" w:lineRule="auto"/>
        <w:rPr>
          <w:rFonts w:ascii="Tahoma" w:hAnsi="Tahoma" w:cs="Tahoma"/>
          <w:sz w:val="21"/>
          <w:szCs w:val="21"/>
        </w:rPr>
      </w:pPr>
    </w:p>
    <w:p w14:paraId="30C5081E" w14:textId="77777777" w:rsidR="00F81A65" w:rsidRPr="007B7A1E" w:rsidDel="00EC6401" w:rsidRDefault="00F81A65" w:rsidP="00F81A65">
      <w:pPr>
        <w:tabs>
          <w:tab w:val="center" w:pos="1985"/>
          <w:tab w:val="center" w:pos="7088"/>
        </w:tabs>
        <w:spacing w:after="0" w:line="240" w:lineRule="auto"/>
        <w:rPr>
          <w:rFonts w:ascii="Tahoma" w:hAnsi="Tahoma" w:cs="Tahoma"/>
          <w:sz w:val="21"/>
          <w:szCs w:val="21"/>
        </w:rPr>
      </w:pPr>
      <w:r w:rsidRPr="007B7A1E" w:rsidDel="00EC6401">
        <w:rPr>
          <w:rFonts w:ascii="Tahoma" w:hAnsi="Tahoma" w:cs="Tahoma"/>
          <w:sz w:val="21"/>
          <w:szCs w:val="21"/>
        </w:rPr>
        <w:tab/>
        <w:t>______________________________</w:t>
      </w:r>
      <w:r w:rsidRPr="007B7A1E" w:rsidDel="00EC6401">
        <w:rPr>
          <w:rFonts w:ascii="Tahoma" w:hAnsi="Tahoma" w:cs="Tahoma"/>
          <w:sz w:val="21"/>
          <w:szCs w:val="21"/>
        </w:rPr>
        <w:tab/>
        <w:t>______________________________</w:t>
      </w:r>
    </w:p>
    <w:p w14:paraId="11D527B7" w14:textId="77777777" w:rsidR="00F81A65" w:rsidRPr="007B7A1E" w:rsidDel="00EC6401" w:rsidRDefault="00F81A65" w:rsidP="00F81A65">
      <w:pPr>
        <w:tabs>
          <w:tab w:val="center" w:pos="1985"/>
          <w:tab w:val="center" w:pos="7088"/>
        </w:tabs>
        <w:spacing w:after="0" w:line="240" w:lineRule="auto"/>
        <w:rPr>
          <w:rFonts w:ascii="Tahoma" w:hAnsi="Tahoma" w:cs="Tahoma"/>
          <w:sz w:val="21"/>
          <w:szCs w:val="21"/>
        </w:rPr>
      </w:pPr>
      <w:r w:rsidRPr="007B7A1E" w:rsidDel="00EC6401">
        <w:rPr>
          <w:rFonts w:ascii="Tahoma" w:hAnsi="Tahoma" w:cs="Tahoma"/>
          <w:sz w:val="21"/>
          <w:szCs w:val="21"/>
        </w:rPr>
        <w:tab/>
        <w:t>(meghatalmazó cégjegyzésre jogosult</w:t>
      </w:r>
      <w:r w:rsidRPr="007B7A1E" w:rsidDel="00EC6401">
        <w:rPr>
          <w:rFonts w:ascii="Tahoma" w:hAnsi="Tahoma" w:cs="Tahoma"/>
          <w:sz w:val="21"/>
          <w:szCs w:val="21"/>
        </w:rPr>
        <w:tab/>
        <w:t>(meghatalmazott aláírása)</w:t>
      </w:r>
    </w:p>
    <w:p w14:paraId="39614F87" w14:textId="77777777" w:rsidR="00F81A65" w:rsidRPr="007B7A1E" w:rsidDel="00EC6401" w:rsidRDefault="00F81A65" w:rsidP="00F81A65">
      <w:pPr>
        <w:tabs>
          <w:tab w:val="center" w:pos="1985"/>
          <w:tab w:val="center" w:pos="7088"/>
        </w:tabs>
        <w:spacing w:after="0" w:line="240" w:lineRule="auto"/>
        <w:rPr>
          <w:rFonts w:ascii="Tahoma" w:hAnsi="Tahoma" w:cs="Tahoma"/>
          <w:sz w:val="21"/>
          <w:szCs w:val="21"/>
        </w:rPr>
      </w:pPr>
      <w:r w:rsidRPr="007B7A1E" w:rsidDel="00EC6401">
        <w:rPr>
          <w:rFonts w:ascii="Tahoma" w:hAnsi="Tahoma" w:cs="Tahoma"/>
          <w:sz w:val="21"/>
          <w:szCs w:val="21"/>
        </w:rPr>
        <w:tab/>
        <w:t>képviselőjének aláírása)</w:t>
      </w:r>
    </w:p>
    <w:p w14:paraId="6534C2C9" w14:textId="77777777" w:rsidR="00F81A65" w:rsidRPr="007B7A1E" w:rsidDel="00EC6401" w:rsidRDefault="00F81A65" w:rsidP="00F81A65">
      <w:pPr>
        <w:tabs>
          <w:tab w:val="center" w:pos="7088"/>
        </w:tabs>
        <w:spacing w:after="0" w:line="240" w:lineRule="auto"/>
        <w:rPr>
          <w:rFonts w:ascii="Tahoma" w:hAnsi="Tahoma" w:cs="Tahoma"/>
          <w:sz w:val="21"/>
          <w:szCs w:val="21"/>
        </w:rPr>
      </w:pPr>
    </w:p>
    <w:p w14:paraId="34218392" w14:textId="77777777" w:rsidR="00F81A65" w:rsidRPr="007B7A1E" w:rsidDel="00EC6401" w:rsidRDefault="00F81A65" w:rsidP="00F81A65">
      <w:pPr>
        <w:tabs>
          <w:tab w:val="center" w:pos="7088"/>
        </w:tabs>
        <w:spacing w:after="0" w:line="240" w:lineRule="auto"/>
        <w:rPr>
          <w:rFonts w:ascii="Tahoma" w:hAnsi="Tahoma" w:cs="Tahoma"/>
          <w:sz w:val="21"/>
          <w:szCs w:val="21"/>
        </w:rPr>
      </w:pPr>
    </w:p>
    <w:p w14:paraId="04C136C2" w14:textId="77777777" w:rsidR="00F81A65" w:rsidRPr="007B7A1E" w:rsidDel="00EC6401" w:rsidRDefault="00F81A65" w:rsidP="00F81A65">
      <w:pPr>
        <w:tabs>
          <w:tab w:val="center" w:pos="7088"/>
        </w:tabs>
        <w:spacing w:after="0" w:line="240" w:lineRule="auto"/>
        <w:rPr>
          <w:rFonts w:ascii="Tahoma" w:hAnsi="Tahoma" w:cs="Tahoma"/>
          <w:sz w:val="21"/>
          <w:szCs w:val="21"/>
        </w:rPr>
      </w:pPr>
      <w:r w:rsidRPr="007B7A1E" w:rsidDel="00EC6401">
        <w:rPr>
          <w:rFonts w:ascii="Tahoma" w:hAnsi="Tahoma" w:cs="Tahoma"/>
          <w:sz w:val="21"/>
          <w:szCs w:val="21"/>
        </w:rPr>
        <w:t>Előttünk, mint tanúk előtt:</w:t>
      </w:r>
    </w:p>
    <w:p w14:paraId="035E653B" w14:textId="77777777" w:rsidR="00F81A65" w:rsidRPr="007B7A1E" w:rsidDel="00EC6401" w:rsidRDefault="00F81A65" w:rsidP="00F81A65">
      <w:pPr>
        <w:tabs>
          <w:tab w:val="left" w:pos="5387"/>
        </w:tabs>
        <w:spacing w:after="0" w:line="240" w:lineRule="auto"/>
        <w:rPr>
          <w:rFonts w:ascii="Tahoma" w:hAnsi="Tahoma" w:cs="Tahoma"/>
          <w:sz w:val="21"/>
          <w:szCs w:val="21"/>
        </w:rPr>
      </w:pPr>
    </w:p>
    <w:p w14:paraId="575E371D" w14:textId="77777777" w:rsidR="00F81A65" w:rsidRPr="007B7A1E" w:rsidDel="00EC6401" w:rsidRDefault="00F81A65" w:rsidP="00F81A65">
      <w:pPr>
        <w:tabs>
          <w:tab w:val="left" w:pos="4536"/>
        </w:tabs>
        <w:spacing w:after="0" w:line="240" w:lineRule="auto"/>
        <w:rPr>
          <w:rFonts w:ascii="Tahoma" w:hAnsi="Tahoma" w:cs="Tahoma"/>
          <w:sz w:val="21"/>
          <w:szCs w:val="21"/>
        </w:rPr>
      </w:pPr>
      <w:r w:rsidRPr="007B7A1E" w:rsidDel="00EC6401">
        <w:rPr>
          <w:rFonts w:ascii="Tahoma" w:hAnsi="Tahoma" w:cs="Tahoma"/>
          <w:sz w:val="21"/>
          <w:szCs w:val="21"/>
        </w:rPr>
        <w:t>Aláírás:</w:t>
      </w:r>
      <w:r w:rsidRPr="007B7A1E" w:rsidDel="00EC6401">
        <w:rPr>
          <w:rFonts w:ascii="Tahoma" w:hAnsi="Tahoma" w:cs="Tahoma"/>
          <w:sz w:val="21"/>
          <w:szCs w:val="21"/>
        </w:rPr>
        <w:tab/>
        <w:t>Aláírás:</w:t>
      </w:r>
    </w:p>
    <w:p w14:paraId="54753398" w14:textId="77777777" w:rsidR="00F81A65" w:rsidRPr="007B7A1E" w:rsidDel="00EC6401" w:rsidRDefault="00F81A65" w:rsidP="00F81A65">
      <w:pPr>
        <w:tabs>
          <w:tab w:val="left" w:pos="4536"/>
        </w:tabs>
        <w:spacing w:after="0" w:line="240" w:lineRule="auto"/>
        <w:rPr>
          <w:rFonts w:ascii="Tahoma" w:hAnsi="Tahoma" w:cs="Tahoma"/>
          <w:sz w:val="21"/>
          <w:szCs w:val="21"/>
        </w:rPr>
      </w:pPr>
      <w:r w:rsidRPr="007B7A1E" w:rsidDel="00EC6401">
        <w:rPr>
          <w:rFonts w:ascii="Tahoma" w:hAnsi="Tahoma" w:cs="Tahoma"/>
          <w:sz w:val="21"/>
          <w:szCs w:val="21"/>
        </w:rPr>
        <w:t>Név:</w:t>
      </w:r>
      <w:r w:rsidRPr="007B7A1E" w:rsidDel="00EC6401">
        <w:rPr>
          <w:rFonts w:ascii="Tahoma" w:hAnsi="Tahoma" w:cs="Tahoma"/>
          <w:sz w:val="21"/>
          <w:szCs w:val="21"/>
        </w:rPr>
        <w:tab/>
        <w:t>Név:</w:t>
      </w:r>
    </w:p>
    <w:p w14:paraId="2F4922D0" w14:textId="77777777" w:rsidR="00F81A65" w:rsidRPr="007B7A1E" w:rsidDel="00EC6401" w:rsidRDefault="00F81A65" w:rsidP="00F81A65">
      <w:pPr>
        <w:tabs>
          <w:tab w:val="left" w:pos="4536"/>
        </w:tabs>
        <w:spacing w:after="0" w:line="240" w:lineRule="auto"/>
        <w:rPr>
          <w:rFonts w:ascii="Tahoma" w:hAnsi="Tahoma" w:cs="Tahoma"/>
          <w:sz w:val="21"/>
          <w:szCs w:val="21"/>
        </w:rPr>
      </w:pPr>
      <w:r w:rsidRPr="007B7A1E" w:rsidDel="00EC6401">
        <w:rPr>
          <w:rFonts w:ascii="Tahoma" w:hAnsi="Tahoma" w:cs="Tahoma"/>
          <w:sz w:val="21"/>
          <w:szCs w:val="21"/>
        </w:rPr>
        <w:t>Lakcím:</w:t>
      </w:r>
      <w:r w:rsidRPr="007B7A1E" w:rsidDel="00EC6401">
        <w:rPr>
          <w:rFonts w:ascii="Tahoma" w:hAnsi="Tahoma" w:cs="Tahoma"/>
          <w:sz w:val="21"/>
          <w:szCs w:val="21"/>
        </w:rPr>
        <w:tab/>
        <w:t>Lakcím:</w:t>
      </w:r>
    </w:p>
    <w:p w14:paraId="23C9622D" w14:textId="77777777" w:rsidR="00F81A65" w:rsidRPr="007B7A1E" w:rsidRDefault="00F81A65" w:rsidP="00F81A65">
      <w:pPr>
        <w:pStyle w:val="Listaszerbekezds"/>
        <w:spacing w:before="60" w:after="60"/>
        <w:contextualSpacing w:val="0"/>
        <w:jc w:val="right"/>
        <w:rPr>
          <w:rFonts w:ascii="Tahoma" w:hAnsi="Tahoma" w:cs="Tahoma"/>
          <w:b/>
          <w:bCs/>
          <w:sz w:val="21"/>
          <w:szCs w:val="21"/>
          <w:highlight w:val="white"/>
        </w:rPr>
      </w:pPr>
      <w:r>
        <w:rPr>
          <w:rFonts w:ascii="Tahoma" w:hAnsi="Tahoma" w:cs="Tahoma"/>
          <w:sz w:val="21"/>
          <w:szCs w:val="21"/>
        </w:rPr>
        <w:br w:type="page"/>
      </w:r>
      <w:r w:rsidR="0052445D">
        <w:rPr>
          <w:rFonts w:ascii="Tahoma" w:hAnsi="Tahoma" w:cs="Tahoma"/>
          <w:b/>
          <w:bCs/>
          <w:sz w:val="21"/>
          <w:szCs w:val="21"/>
          <w:shd w:val="clear" w:color="auto" w:fill="FFFFFF"/>
        </w:rPr>
        <w:lastRenderedPageBreak/>
        <w:t>8</w:t>
      </w:r>
      <w:r w:rsidRPr="007B7A1E">
        <w:rPr>
          <w:rFonts w:ascii="Tahoma" w:hAnsi="Tahoma" w:cs="Tahoma"/>
          <w:b/>
          <w:bCs/>
          <w:sz w:val="21"/>
          <w:szCs w:val="21"/>
          <w:shd w:val="clear" w:color="auto" w:fill="FFFFFF"/>
        </w:rPr>
        <w:t>. számú melléklet</w:t>
      </w:r>
    </w:p>
    <w:p w14:paraId="7FC81F4D" w14:textId="77777777" w:rsidR="00F81A65" w:rsidRPr="007B7A1E" w:rsidRDefault="00F81A65" w:rsidP="00F81A65">
      <w:pPr>
        <w:spacing w:after="0"/>
        <w:jc w:val="center"/>
        <w:rPr>
          <w:rFonts w:ascii="Tahoma" w:hAnsi="Tahoma" w:cs="Tahoma"/>
          <w:b/>
          <w:bCs/>
          <w:sz w:val="21"/>
          <w:szCs w:val="21"/>
          <w:shd w:val="clear" w:color="auto" w:fill="FFFFFF"/>
        </w:rPr>
      </w:pPr>
    </w:p>
    <w:p w14:paraId="3B65CDB3" w14:textId="77777777" w:rsidR="00F81A65" w:rsidRPr="007B7A1E" w:rsidRDefault="00F81A65" w:rsidP="00F81A65">
      <w:pPr>
        <w:spacing w:after="0"/>
        <w:jc w:val="center"/>
        <w:rPr>
          <w:rFonts w:ascii="Tahoma" w:hAnsi="Tahoma" w:cs="Tahoma"/>
          <w:b/>
          <w:bCs/>
          <w:sz w:val="21"/>
          <w:szCs w:val="21"/>
          <w:highlight w:val="white"/>
        </w:rPr>
      </w:pPr>
      <w:r w:rsidRPr="007B7A1E">
        <w:rPr>
          <w:rFonts w:ascii="Tahoma" w:hAnsi="Tahoma" w:cs="Tahoma"/>
          <w:b/>
          <w:bCs/>
          <w:sz w:val="21"/>
          <w:szCs w:val="21"/>
          <w:shd w:val="clear" w:color="auto" w:fill="FFFFFF"/>
        </w:rPr>
        <w:t>NYILATKOZAT</w:t>
      </w:r>
    </w:p>
    <w:p w14:paraId="4B912844" w14:textId="77777777" w:rsidR="00F81A65" w:rsidRPr="007B7A1E" w:rsidRDefault="00F81A65" w:rsidP="00F81A65">
      <w:pPr>
        <w:spacing w:after="0"/>
        <w:jc w:val="center"/>
        <w:rPr>
          <w:rFonts w:ascii="Tahoma" w:hAnsi="Tahoma" w:cs="Tahoma"/>
          <w:b/>
          <w:bCs/>
          <w:sz w:val="21"/>
          <w:szCs w:val="21"/>
          <w:shd w:val="clear" w:color="auto" w:fill="FFFFFF"/>
        </w:rPr>
      </w:pPr>
    </w:p>
    <w:p w14:paraId="1AC2832F" w14:textId="77777777" w:rsidR="00F81A65" w:rsidRPr="007B7A1E" w:rsidRDefault="00F81A65" w:rsidP="00F81A65">
      <w:pPr>
        <w:spacing w:after="0"/>
        <w:jc w:val="center"/>
        <w:rPr>
          <w:rFonts w:ascii="Tahoma" w:hAnsi="Tahoma" w:cs="Tahoma"/>
          <w:b/>
          <w:bCs/>
          <w:sz w:val="21"/>
          <w:szCs w:val="21"/>
          <w:highlight w:val="white"/>
        </w:rPr>
      </w:pPr>
      <w:r w:rsidRPr="007B7A1E">
        <w:rPr>
          <w:rFonts w:ascii="Tahoma" w:hAnsi="Tahoma" w:cs="Tahoma"/>
          <w:b/>
          <w:bCs/>
          <w:sz w:val="21"/>
          <w:szCs w:val="21"/>
          <w:shd w:val="clear" w:color="auto" w:fill="FFFFFF"/>
        </w:rPr>
        <w:t>A FELELŐSSÉGBIZTOSÍTÁSRÓL</w:t>
      </w:r>
    </w:p>
    <w:p w14:paraId="332F6AAE" w14:textId="77777777" w:rsidR="00F81A65" w:rsidRPr="007B7A1E" w:rsidRDefault="00F81A65" w:rsidP="00F81A65">
      <w:pPr>
        <w:spacing w:after="0"/>
        <w:jc w:val="center"/>
        <w:rPr>
          <w:rFonts w:ascii="Tahoma" w:hAnsi="Tahoma" w:cs="Tahoma"/>
          <w:b/>
          <w:bCs/>
          <w:sz w:val="21"/>
          <w:szCs w:val="21"/>
          <w:shd w:val="clear" w:color="auto" w:fill="FFFFFF"/>
        </w:rPr>
      </w:pPr>
    </w:p>
    <w:p w14:paraId="3D1C6F6D" w14:textId="5CEDCF81" w:rsidR="00F81A65" w:rsidRPr="007B7A1E" w:rsidRDefault="00F81A65" w:rsidP="00F81A65">
      <w:pPr>
        <w:pStyle w:val="NormlWeb1"/>
        <w:tabs>
          <w:tab w:val="left" w:pos="0"/>
        </w:tabs>
        <w:spacing w:line="276" w:lineRule="auto"/>
        <w:ind w:right="147"/>
        <w:jc w:val="both"/>
        <w:rPr>
          <w:rFonts w:ascii="Tahoma" w:hAnsi="Tahoma" w:cs="Tahoma"/>
          <w:color w:val="00000A"/>
          <w:sz w:val="21"/>
          <w:szCs w:val="21"/>
          <w:u w:val="single"/>
        </w:rPr>
      </w:pPr>
      <w:r w:rsidRPr="007B7A1E">
        <w:rPr>
          <w:rFonts w:ascii="Tahoma" w:hAnsi="Tahoma" w:cs="Tahoma"/>
          <w:sz w:val="21"/>
          <w:szCs w:val="21"/>
          <w:shd w:val="clear" w:color="auto" w:fill="FFFFFF"/>
        </w:rPr>
        <w:t>Alulírott …………………………………………………………………, mint a(z) …………</w:t>
      </w:r>
      <w:proofErr w:type="gramStart"/>
      <w:r w:rsidRPr="007B7A1E">
        <w:rPr>
          <w:rFonts w:ascii="Tahoma" w:hAnsi="Tahoma" w:cs="Tahoma"/>
          <w:sz w:val="21"/>
          <w:szCs w:val="21"/>
          <w:shd w:val="clear" w:color="auto" w:fill="FFFFFF"/>
        </w:rPr>
        <w:t>…….</w:t>
      </w:r>
      <w:proofErr w:type="gramEnd"/>
      <w:r w:rsidRPr="007B7A1E">
        <w:rPr>
          <w:rFonts w:ascii="Tahoma" w:hAnsi="Tahoma" w:cs="Tahoma"/>
          <w:sz w:val="21"/>
          <w:szCs w:val="21"/>
          <w:shd w:val="clear" w:color="auto" w:fill="FFFFFF"/>
        </w:rPr>
        <w:t xml:space="preserve">………………….............................................................. (székhely: ………...................................…….......................................) ajánlattevő szervezet cégjegyzésre jogosult képviselője </w:t>
      </w:r>
      <w:r w:rsidR="005670D0" w:rsidRPr="005670D0">
        <w:rPr>
          <w:rFonts w:ascii="Tahoma" w:hAnsi="Tahoma" w:cs="Tahoma"/>
          <w:b/>
          <w:sz w:val="21"/>
          <w:szCs w:val="21"/>
        </w:rPr>
        <w:t>„</w:t>
      </w:r>
      <w:proofErr w:type="spellStart"/>
      <w:r w:rsidR="002853E9">
        <w:rPr>
          <w:rFonts w:ascii="Tahoma" w:hAnsi="Tahoma" w:cs="Tahoma"/>
          <w:b/>
          <w:sz w:val="21"/>
          <w:szCs w:val="21"/>
        </w:rPr>
        <w:t>Insula</w:t>
      </w:r>
      <w:proofErr w:type="spellEnd"/>
      <w:r w:rsidR="002853E9">
        <w:rPr>
          <w:rFonts w:ascii="Tahoma" w:hAnsi="Tahoma" w:cs="Tahoma"/>
          <w:b/>
          <w:sz w:val="21"/>
          <w:szCs w:val="21"/>
        </w:rPr>
        <w:t xml:space="preserve"> </w:t>
      </w:r>
      <w:proofErr w:type="spellStart"/>
      <w:r w:rsidR="002853E9">
        <w:rPr>
          <w:rFonts w:ascii="Tahoma" w:hAnsi="Tahoma" w:cs="Tahoma"/>
          <w:b/>
          <w:sz w:val="21"/>
          <w:szCs w:val="21"/>
        </w:rPr>
        <w:t>Lutherana</w:t>
      </w:r>
      <w:proofErr w:type="spellEnd"/>
      <w:r w:rsidR="002853E9">
        <w:rPr>
          <w:rFonts w:ascii="Tahoma" w:hAnsi="Tahoma" w:cs="Tahoma"/>
          <w:b/>
          <w:sz w:val="21"/>
          <w:szCs w:val="21"/>
        </w:rPr>
        <w:t xml:space="preserve"> épületegyüttes Szeretetház épület felújítása- II. ütem</w:t>
      </w:r>
      <w:r w:rsidR="005670D0" w:rsidRPr="005670D0">
        <w:rPr>
          <w:rFonts w:ascii="Tahoma" w:hAnsi="Tahoma" w:cs="Tahoma"/>
          <w:b/>
          <w:sz w:val="21"/>
          <w:szCs w:val="21"/>
        </w:rPr>
        <w:t>”</w:t>
      </w:r>
      <w:r w:rsidR="005670D0">
        <w:rPr>
          <w:rFonts w:ascii="Tahoma" w:hAnsi="Tahoma" w:cs="Tahoma"/>
          <w:b/>
          <w:sz w:val="21"/>
          <w:szCs w:val="21"/>
        </w:rPr>
        <w:t xml:space="preserve"> </w:t>
      </w:r>
      <w:r w:rsidRPr="007B7A1E">
        <w:rPr>
          <w:rFonts w:ascii="Tahoma" w:hAnsi="Tahoma" w:cs="Tahoma"/>
          <w:sz w:val="21"/>
          <w:szCs w:val="21"/>
          <w:shd w:val="clear" w:color="auto" w:fill="FFFFFF"/>
        </w:rPr>
        <w:t>tárgyban kiírt közbeszerzési eljárás során az alábbi nyilatkozatot teszem.</w:t>
      </w:r>
    </w:p>
    <w:p w14:paraId="06EB76C0" w14:textId="77777777" w:rsidR="00F81A65" w:rsidRPr="007B7A1E" w:rsidRDefault="00F81A65" w:rsidP="00F81A65">
      <w:pPr>
        <w:spacing w:after="0"/>
        <w:rPr>
          <w:rFonts w:ascii="Tahoma" w:hAnsi="Tahoma" w:cs="Tahoma"/>
          <w:sz w:val="21"/>
          <w:szCs w:val="21"/>
          <w:shd w:val="clear" w:color="auto" w:fill="FFFFFF"/>
        </w:rPr>
      </w:pPr>
    </w:p>
    <w:p w14:paraId="1237688A" w14:textId="77777777" w:rsidR="00F81A65" w:rsidRPr="007B7A1E" w:rsidRDefault="00F81A65" w:rsidP="00F81A65">
      <w:pPr>
        <w:spacing w:after="0"/>
        <w:rPr>
          <w:rFonts w:ascii="Tahoma" w:hAnsi="Tahoma" w:cs="Tahoma"/>
          <w:sz w:val="21"/>
          <w:szCs w:val="21"/>
          <w:highlight w:val="white"/>
        </w:rPr>
      </w:pPr>
      <w:r w:rsidRPr="007B7A1E">
        <w:rPr>
          <w:rFonts w:ascii="Tahoma" w:hAnsi="Tahoma" w:cs="Tahoma"/>
          <w:sz w:val="21"/>
          <w:szCs w:val="21"/>
          <w:shd w:val="clear" w:color="auto" w:fill="FFFFFF"/>
        </w:rPr>
        <w:t>Ezúton</w:t>
      </w:r>
    </w:p>
    <w:p w14:paraId="72B21FDD" w14:textId="77777777" w:rsidR="00F81A65" w:rsidRPr="007B7A1E" w:rsidRDefault="00F81A65" w:rsidP="00F81A65">
      <w:pPr>
        <w:spacing w:after="0"/>
        <w:jc w:val="center"/>
        <w:rPr>
          <w:rFonts w:ascii="Tahoma" w:hAnsi="Tahoma" w:cs="Tahoma"/>
          <w:b/>
          <w:bCs/>
          <w:sz w:val="21"/>
          <w:szCs w:val="21"/>
          <w:highlight w:val="white"/>
        </w:rPr>
      </w:pPr>
      <w:r w:rsidRPr="007B7A1E">
        <w:rPr>
          <w:rFonts w:ascii="Tahoma" w:hAnsi="Tahoma" w:cs="Tahoma"/>
          <w:b/>
          <w:bCs/>
          <w:sz w:val="21"/>
          <w:szCs w:val="21"/>
          <w:shd w:val="clear" w:color="auto" w:fill="FFFFFF"/>
        </w:rPr>
        <w:t>n y i l a t k o z o m, hogy</w:t>
      </w:r>
    </w:p>
    <w:p w14:paraId="367D6828" w14:textId="77777777" w:rsidR="00F81A65" w:rsidRPr="007B7A1E" w:rsidRDefault="00F81A65" w:rsidP="00F81A65">
      <w:pPr>
        <w:spacing w:after="0"/>
        <w:jc w:val="center"/>
        <w:rPr>
          <w:rFonts w:ascii="Tahoma" w:hAnsi="Tahoma" w:cs="Tahoma"/>
          <w:sz w:val="21"/>
          <w:szCs w:val="21"/>
          <w:shd w:val="clear" w:color="auto" w:fill="FFFFFF"/>
        </w:rPr>
      </w:pPr>
    </w:p>
    <w:p w14:paraId="04119E93" w14:textId="77777777" w:rsidR="00AC5D3C" w:rsidRPr="00E13FE9" w:rsidRDefault="00AC5D3C" w:rsidP="00AC5D3C">
      <w:pPr>
        <w:spacing w:after="0"/>
        <w:jc w:val="both"/>
        <w:rPr>
          <w:rFonts w:ascii="Tahoma" w:hAnsi="Tahoma" w:cs="Tahoma"/>
          <w:sz w:val="21"/>
          <w:szCs w:val="21"/>
          <w:shd w:val="clear" w:color="auto" w:fill="FFFFFF"/>
        </w:rPr>
      </w:pPr>
      <w:r w:rsidRPr="00E13FE9">
        <w:rPr>
          <w:rFonts w:ascii="Tahoma" w:hAnsi="Tahoma" w:cs="Tahoma"/>
          <w:sz w:val="21"/>
          <w:szCs w:val="21"/>
          <w:shd w:val="clear" w:color="auto" w:fill="FFFFFF"/>
        </w:rPr>
        <w:t>nyertességem esetén vállalom, hogy a szerződéskötés időpontjában az ajánlattételi felhívás egyéb információkban foglalt legalább</w:t>
      </w:r>
      <w:r w:rsidR="007529EA">
        <w:rPr>
          <w:rFonts w:ascii="Tahoma" w:hAnsi="Tahoma" w:cs="Tahoma"/>
          <w:sz w:val="21"/>
          <w:szCs w:val="21"/>
          <w:shd w:val="clear" w:color="auto" w:fill="FFFFFF"/>
        </w:rPr>
        <w:t xml:space="preserve"> 15.000.000,- Ft/év és legalább 5</w:t>
      </w:r>
      <w:r w:rsidRPr="00E13FE9">
        <w:rPr>
          <w:rFonts w:ascii="Tahoma" w:hAnsi="Tahoma" w:cs="Tahoma"/>
          <w:sz w:val="21"/>
          <w:szCs w:val="21"/>
          <w:shd w:val="clear" w:color="auto" w:fill="FFFFFF"/>
        </w:rPr>
        <w:t>.000.000,-Ft/káresemény mértékű felelősségbiztosítással a szerződéskötés időpontjában rendelkezni fogok.</w:t>
      </w:r>
    </w:p>
    <w:p w14:paraId="32FD314A" w14:textId="77777777" w:rsidR="00AC5D3C" w:rsidRPr="00E13FE9" w:rsidRDefault="00AC5D3C" w:rsidP="00AC5D3C">
      <w:pPr>
        <w:spacing w:after="0"/>
        <w:jc w:val="both"/>
        <w:rPr>
          <w:rFonts w:ascii="Tahoma" w:hAnsi="Tahoma" w:cs="Tahoma"/>
          <w:sz w:val="21"/>
          <w:szCs w:val="21"/>
          <w:shd w:val="clear" w:color="auto" w:fill="FFFFFF"/>
        </w:rPr>
      </w:pPr>
    </w:p>
    <w:p w14:paraId="3658AD17" w14:textId="77777777" w:rsidR="00AC5D3C" w:rsidRPr="00E13FE9" w:rsidRDefault="00AC5D3C" w:rsidP="00AC5D3C">
      <w:pPr>
        <w:spacing w:after="0"/>
        <w:jc w:val="both"/>
        <w:rPr>
          <w:rFonts w:ascii="Tahoma" w:hAnsi="Tahoma" w:cs="Tahoma"/>
          <w:sz w:val="21"/>
          <w:szCs w:val="21"/>
          <w:shd w:val="clear" w:color="auto" w:fill="FFFFFF"/>
        </w:rPr>
      </w:pPr>
      <w:r w:rsidRPr="00E13FE9">
        <w:rPr>
          <w:rFonts w:ascii="Tahoma" w:hAnsi="Tahoma" w:cs="Tahoma"/>
          <w:sz w:val="21"/>
          <w:szCs w:val="21"/>
          <w:shd w:val="clear" w:color="auto" w:fill="FFFFFF"/>
        </w:rPr>
        <w:t>Tudomásul veszem, hogy amennyiben nyertes ajánlattevőként kiválasztásra kerülök és a szerződéskötés időpontjában nem rendelkezem az Ajánlatkérő által a felhívásban előírt kritériumoknak megfelelő felelősségbiztosítással, abban az esetben az a szerződéskötéstől való visszalépést jelenti a Kbt. 131. § (4) bekezdése alapján és az ajánlatkérő a második legkedvezőbb ajánlattevővel köt szerződést.</w:t>
      </w:r>
    </w:p>
    <w:p w14:paraId="02F51098" w14:textId="77777777" w:rsidR="00F81A65" w:rsidRPr="007B7A1E" w:rsidRDefault="00F81A65" w:rsidP="00F81A65">
      <w:pPr>
        <w:spacing w:after="0"/>
        <w:jc w:val="both"/>
        <w:rPr>
          <w:rFonts w:ascii="Tahoma" w:hAnsi="Tahoma" w:cs="Tahoma"/>
          <w:sz w:val="21"/>
          <w:szCs w:val="21"/>
          <w:shd w:val="clear" w:color="auto" w:fill="FFFFFF"/>
        </w:rPr>
      </w:pPr>
    </w:p>
    <w:p w14:paraId="0E8A4467" w14:textId="77777777" w:rsidR="00F81A65" w:rsidRPr="007B7A1E" w:rsidRDefault="00F81A65" w:rsidP="00F81A65">
      <w:pPr>
        <w:spacing w:after="0"/>
        <w:jc w:val="right"/>
        <w:rPr>
          <w:rFonts w:ascii="Tahoma" w:hAnsi="Tahoma" w:cs="Tahoma"/>
          <w:sz w:val="21"/>
          <w:szCs w:val="21"/>
          <w:shd w:val="clear" w:color="auto" w:fill="FFFFFF"/>
        </w:rPr>
      </w:pPr>
    </w:p>
    <w:p w14:paraId="696EEB33" w14:textId="77777777" w:rsidR="00F81A65" w:rsidRPr="007B7A1E" w:rsidRDefault="00F81A65" w:rsidP="00F81A65">
      <w:pPr>
        <w:spacing w:after="0"/>
        <w:rPr>
          <w:rFonts w:ascii="Tahoma" w:hAnsi="Tahoma" w:cs="Tahoma"/>
          <w:sz w:val="21"/>
          <w:szCs w:val="21"/>
          <w:highlight w:val="white"/>
        </w:rPr>
      </w:pPr>
      <w:r w:rsidRPr="007B7A1E">
        <w:rPr>
          <w:rFonts w:ascii="Tahoma" w:hAnsi="Tahoma" w:cs="Tahoma"/>
          <w:sz w:val="21"/>
          <w:szCs w:val="21"/>
          <w:shd w:val="clear" w:color="auto" w:fill="FFFFFF"/>
        </w:rPr>
        <w:t>Keltezés (helység, év, hónap, nap)</w:t>
      </w:r>
    </w:p>
    <w:p w14:paraId="5F41F4D1" w14:textId="77777777" w:rsidR="00F81A65" w:rsidRPr="007B7A1E" w:rsidRDefault="00F81A65" w:rsidP="00F81A65">
      <w:pPr>
        <w:spacing w:after="0"/>
        <w:jc w:val="center"/>
        <w:rPr>
          <w:rFonts w:ascii="Tahoma" w:hAnsi="Tahoma" w:cs="Tahoma"/>
          <w:sz w:val="21"/>
          <w:szCs w:val="21"/>
          <w:shd w:val="clear" w:color="auto" w:fill="FFFFFF"/>
        </w:rPr>
      </w:pPr>
    </w:p>
    <w:p w14:paraId="0059E858" w14:textId="77777777" w:rsidR="00F81A65" w:rsidRPr="007B7A1E" w:rsidRDefault="00F81A65" w:rsidP="00F81A65">
      <w:pPr>
        <w:spacing w:after="0"/>
        <w:jc w:val="center"/>
        <w:rPr>
          <w:rFonts w:ascii="Tahoma" w:hAnsi="Tahoma" w:cs="Tahoma"/>
          <w:sz w:val="21"/>
          <w:szCs w:val="21"/>
          <w:shd w:val="clear" w:color="auto" w:fill="FFFFFF"/>
        </w:rPr>
      </w:pPr>
    </w:p>
    <w:p w14:paraId="14333976" w14:textId="77777777" w:rsidR="00F81A65" w:rsidRPr="007B7A1E" w:rsidRDefault="00F81A65" w:rsidP="00F81A65">
      <w:pPr>
        <w:spacing w:after="0"/>
        <w:ind w:left="4536"/>
        <w:jc w:val="center"/>
        <w:rPr>
          <w:rFonts w:ascii="Tahoma" w:hAnsi="Tahoma" w:cs="Tahoma"/>
          <w:sz w:val="21"/>
          <w:szCs w:val="21"/>
          <w:highlight w:val="white"/>
        </w:rPr>
      </w:pPr>
      <w:r w:rsidRPr="007B7A1E">
        <w:rPr>
          <w:rFonts w:ascii="Tahoma" w:hAnsi="Tahoma" w:cs="Tahoma"/>
          <w:sz w:val="21"/>
          <w:szCs w:val="21"/>
          <w:shd w:val="clear" w:color="auto" w:fill="FFFFFF"/>
        </w:rPr>
        <w:t>………………………………………………</w:t>
      </w:r>
    </w:p>
    <w:p w14:paraId="0C300DE8" w14:textId="77777777" w:rsidR="00F81A65" w:rsidRPr="007B7A1E" w:rsidRDefault="00F81A65" w:rsidP="00F81A65">
      <w:pPr>
        <w:spacing w:after="0"/>
        <w:ind w:left="4536"/>
        <w:jc w:val="center"/>
        <w:rPr>
          <w:rFonts w:ascii="Tahoma" w:hAnsi="Tahoma" w:cs="Tahoma"/>
          <w:sz w:val="21"/>
          <w:szCs w:val="21"/>
          <w:highlight w:val="white"/>
        </w:rPr>
      </w:pPr>
      <w:r w:rsidRPr="007B7A1E">
        <w:rPr>
          <w:rFonts w:ascii="Tahoma" w:hAnsi="Tahoma" w:cs="Tahoma"/>
          <w:sz w:val="21"/>
          <w:szCs w:val="21"/>
          <w:shd w:val="clear" w:color="auto" w:fill="FFFFFF"/>
        </w:rPr>
        <w:t>(cégjegyzésre jogosult vagy szabályszerűen</w:t>
      </w:r>
    </w:p>
    <w:p w14:paraId="2A923B4E" w14:textId="77777777" w:rsidR="00F81A65" w:rsidRDefault="00F81A65" w:rsidP="00F81A65">
      <w:pPr>
        <w:spacing w:after="0"/>
        <w:ind w:left="4536"/>
        <w:jc w:val="center"/>
        <w:rPr>
          <w:rFonts w:ascii="Tahoma" w:hAnsi="Tahoma" w:cs="Tahoma"/>
          <w:sz w:val="21"/>
          <w:szCs w:val="21"/>
          <w:shd w:val="clear" w:color="auto" w:fill="FFFFFF"/>
        </w:rPr>
      </w:pPr>
      <w:r w:rsidRPr="007B7A1E">
        <w:rPr>
          <w:rFonts w:ascii="Tahoma" w:hAnsi="Tahoma" w:cs="Tahoma"/>
          <w:sz w:val="21"/>
          <w:szCs w:val="21"/>
          <w:shd w:val="clear" w:color="auto" w:fill="FFFFFF"/>
        </w:rPr>
        <w:t>meghatalmazott képviselő aláírása)</w:t>
      </w:r>
    </w:p>
    <w:p w14:paraId="46F9E9F2" w14:textId="77777777" w:rsidR="004404AA" w:rsidRPr="005F3D2E" w:rsidRDefault="004404AA" w:rsidP="004404AA">
      <w:pPr>
        <w:pStyle w:val="Cmsor2"/>
        <w:jc w:val="right"/>
        <w:rPr>
          <w:rFonts w:ascii="Tahoma" w:hAnsi="Tahoma" w:cs="Tahoma"/>
          <w:i w:val="0"/>
          <w:sz w:val="21"/>
          <w:szCs w:val="21"/>
        </w:rPr>
      </w:pPr>
      <w:r>
        <w:rPr>
          <w:rFonts w:cs="Tahoma"/>
          <w:szCs w:val="21"/>
        </w:rPr>
        <w:br w:type="page"/>
      </w:r>
      <w:r w:rsidR="0052445D">
        <w:rPr>
          <w:rFonts w:ascii="Tahoma" w:hAnsi="Tahoma" w:cs="Tahoma"/>
          <w:i w:val="0"/>
          <w:sz w:val="21"/>
          <w:szCs w:val="21"/>
        </w:rPr>
        <w:lastRenderedPageBreak/>
        <w:t>9</w:t>
      </w:r>
      <w:r w:rsidRPr="005F3D2E">
        <w:rPr>
          <w:rFonts w:ascii="Tahoma" w:hAnsi="Tahoma" w:cs="Tahoma"/>
          <w:i w:val="0"/>
          <w:sz w:val="21"/>
          <w:szCs w:val="21"/>
        </w:rPr>
        <w:t>. számú melléklet</w:t>
      </w:r>
    </w:p>
    <w:p w14:paraId="7C90C752" w14:textId="77777777" w:rsidR="00893F3A" w:rsidRPr="005F3D2E" w:rsidRDefault="00893F3A" w:rsidP="00893F3A">
      <w:pPr>
        <w:spacing w:before="60" w:after="60"/>
        <w:jc w:val="center"/>
        <w:rPr>
          <w:rFonts w:ascii="Tahoma" w:hAnsi="Tahoma" w:cs="Tahoma"/>
          <w:b/>
          <w:bCs/>
          <w:caps/>
          <w:sz w:val="21"/>
          <w:szCs w:val="21"/>
        </w:rPr>
      </w:pPr>
      <w:r w:rsidRPr="005F3D2E">
        <w:rPr>
          <w:rFonts w:ascii="Tahoma" w:hAnsi="Tahoma" w:cs="Tahoma"/>
          <w:b/>
          <w:bCs/>
          <w:caps/>
          <w:sz w:val="21"/>
          <w:szCs w:val="21"/>
        </w:rPr>
        <w:t>Nyilatkozat változásbejegyzésről</w:t>
      </w:r>
    </w:p>
    <w:p w14:paraId="593B8FE5" w14:textId="77777777" w:rsidR="00893F3A" w:rsidRPr="005F3D2E" w:rsidRDefault="00893F3A" w:rsidP="00893F3A">
      <w:pPr>
        <w:spacing w:before="60" w:after="60"/>
        <w:jc w:val="both"/>
        <w:rPr>
          <w:rFonts w:ascii="Tahoma" w:hAnsi="Tahoma" w:cs="Tahoma"/>
          <w:sz w:val="21"/>
          <w:szCs w:val="21"/>
        </w:rPr>
      </w:pPr>
    </w:p>
    <w:p w14:paraId="5D0C2ED0" w14:textId="3B168FF0" w:rsidR="00893F3A" w:rsidRDefault="00893F3A" w:rsidP="00893F3A">
      <w:pPr>
        <w:pStyle w:val="Listaszerbekezds"/>
        <w:spacing w:before="60" w:after="60"/>
        <w:ind w:left="0"/>
        <w:rPr>
          <w:rFonts w:ascii="Tahoma" w:hAnsi="Tahoma" w:cs="Tahoma"/>
          <w:sz w:val="21"/>
          <w:szCs w:val="21"/>
        </w:rPr>
      </w:pPr>
      <w:r w:rsidRPr="00C24FBB">
        <w:rPr>
          <w:rFonts w:ascii="Tahoma" w:hAnsi="Tahoma" w:cs="Tahoma"/>
          <w:sz w:val="21"/>
          <w:szCs w:val="21"/>
        </w:rPr>
        <w:t>Alulírott ___________________________________________ mint</w:t>
      </w:r>
      <w:r>
        <w:rPr>
          <w:rFonts w:ascii="Tahoma" w:hAnsi="Tahoma" w:cs="Tahoma"/>
          <w:sz w:val="21"/>
          <w:szCs w:val="21"/>
        </w:rPr>
        <w:t xml:space="preserve"> a(z) ________________________________ (</w:t>
      </w:r>
      <w:proofErr w:type="gramStart"/>
      <w:r>
        <w:rPr>
          <w:rFonts w:ascii="Tahoma" w:hAnsi="Tahoma" w:cs="Tahoma"/>
          <w:sz w:val="21"/>
          <w:szCs w:val="21"/>
        </w:rPr>
        <w:t>székhely:_</w:t>
      </w:r>
      <w:proofErr w:type="gramEnd"/>
      <w:r>
        <w:rPr>
          <w:rFonts w:ascii="Tahoma" w:hAnsi="Tahoma" w:cs="Tahoma"/>
          <w:sz w:val="21"/>
          <w:szCs w:val="21"/>
        </w:rPr>
        <w:t>_________________________________) ajánlattevő cégjegyzésre jogosult / meghatalmazott</w:t>
      </w:r>
      <w:r>
        <w:rPr>
          <w:rStyle w:val="Lbjegyzet-hivatkozs"/>
          <w:rFonts w:ascii="Tahoma" w:hAnsi="Tahoma" w:cs="Tahoma"/>
          <w:sz w:val="21"/>
          <w:szCs w:val="21"/>
        </w:rPr>
        <w:footnoteReference w:customMarkFollows="1" w:id="22"/>
        <w:t>[1]</w:t>
      </w:r>
      <w:r>
        <w:rPr>
          <w:rFonts w:ascii="Tahoma" w:hAnsi="Tahoma" w:cs="Tahoma"/>
          <w:sz w:val="21"/>
          <w:szCs w:val="21"/>
        </w:rPr>
        <w:t xml:space="preserve"> képviselője </w:t>
      </w:r>
      <w:r w:rsidR="00E23708" w:rsidRPr="00E23708">
        <w:rPr>
          <w:rFonts w:ascii="Tahoma" w:hAnsi="Tahoma" w:cs="Tahoma"/>
          <w:b/>
          <w:sz w:val="21"/>
          <w:szCs w:val="21"/>
        </w:rPr>
        <w:t>„</w:t>
      </w:r>
      <w:proofErr w:type="spellStart"/>
      <w:r w:rsidR="002853E9">
        <w:rPr>
          <w:rFonts w:ascii="Tahoma" w:hAnsi="Tahoma" w:cs="Tahoma"/>
          <w:b/>
          <w:sz w:val="21"/>
          <w:szCs w:val="21"/>
        </w:rPr>
        <w:t>Insula</w:t>
      </w:r>
      <w:proofErr w:type="spellEnd"/>
      <w:r w:rsidR="002853E9">
        <w:rPr>
          <w:rFonts w:ascii="Tahoma" w:hAnsi="Tahoma" w:cs="Tahoma"/>
          <w:b/>
          <w:sz w:val="21"/>
          <w:szCs w:val="21"/>
        </w:rPr>
        <w:t xml:space="preserve"> </w:t>
      </w:r>
      <w:proofErr w:type="spellStart"/>
      <w:r w:rsidR="002853E9">
        <w:rPr>
          <w:rFonts w:ascii="Tahoma" w:hAnsi="Tahoma" w:cs="Tahoma"/>
          <w:b/>
          <w:sz w:val="21"/>
          <w:szCs w:val="21"/>
        </w:rPr>
        <w:t>Lutherana</w:t>
      </w:r>
      <w:proofErr w:type="spellEnd"/>
      <w:r w:rsidR="002853E9">
        <w:rPr>
          <w:rFonts w:ascii="Tahoma" w:hAnsi="Tahoma" w:cs="Tahoma"/>
          <w:b/>
          <w:sz w:val="21"/>
          <w:szCs w:val="21"/>
        </w:rPr>
        <w:t xml:space="preserve"> épületegyüttes Szeretetház épület felújítása- II. ütem</w:t>
      </w:r>
      <w:r w:rsidR="00E23708" w:rsidRPr="00E23708">
        <w:rPr>
          <w:rFonts w:ascii="Tahoma" w:hAnsi="Tahoma" w:cs="Tahoma"/>
          <w:b/>
          <w:sz w:val="21"/>
          <w:szCs w:val="21"/>
        </w:rPr>
        <w:t>”</w:t>
      </w:r>
      <w:r w:rsidR="00E23708">
        <w:rPr>
          <w:rFonts w:ascii="Tahoma" w:hAnsi="Tahoma" w:cs="Tahoma"/>
          <w:b/>
          <w:sz w:val="21"/>
          <w:szCs w:val="21"/>
        </w:rPr>
        <w:t xml:space="preserve"> </w:t>
      </w:r>
      <w:r>
        <w:rPr>
          <w:rFonts w:ascii="Tahoma" w:hAnsi="Tahoma" w:cs="Tahoma"/>
          <w:sz w:val="21"/>
          <w:szCs w:val="21"/>
        </w:rPr>
        <w:t xml:space="preserve">tárgyban indított közbeszerzési eljárás során az alábbiak szerint nyilatkozom a </w:t>
      </w:r>
      <w:r>
        <w:rPr>
          <w:rFonts w:ascii="Tahoma" w:hAnsi="Tahoma" w:cs="Tahoma"/>
          <w:b/>
          <w:bCs/>
          <w:sz w:val="21"/>
          <w:szCs w:val="21"/>
        </w:rPr>
        <w:t xml:space="preserve">változásbejegyzés </w:t>
      </w:r>
      <w:r>
        <w:rPr>
          <w:rFonts w:ascii="Tahoma" w:hAnsi="Tahoma" w:cs="Tahoma"/>
          <w:sz w:val="21"/>
          <w:szCs w:val="21"/>
        </w:rPr>
        <w:t>vonatkozásában:</w:t>
      </w:r>
    </w:p>
    <w:p w14:paraId="376CCD9C" w14:textId="77777777" w:rsidR="00893F3A" w:rsidRDefault="00893F3A" w:rsidP="00893F3A">
      <w:pPr>
        <w:pStyle w:val="Listaszerbekezds"/>
        <w:spacing w:before="60" w:after="60"/>
        <w:ind w:left="0"/>
        <w:rPr>
          <w:rFonts w:ascii="Tahoma" w:hAnsi="Tahoma" w:cs="Tahoma"/>
          <w:sz w:val="21"/>
          <w:szCs w:val="21"/>
        </w:rPr>
      </w:pPr>
    </w:p>
    <w:p w14:paraId="6418B0A9" w14:textId="77777777" w:rsidR="00893F3A" w:rsidRDefault="00893F3A" w:rsidP="00893F3A">
      <w:pPr>
        <w:pStyle w:val="Listaszerbekezds"/>
        <w:spacing w:before="60" w:after="60"/>
        <w:ind w:left="0"/>
        <w:rPr>
          <w:rFonts w:ascii="Tahoma" w:hAnsi="Tahoma" w:cs="Tahoma"/>
          <w:b/>
          <w:bCs/>
          <w:sz w:val="21"/>
          <w:szCs w:val="21"/>
        </w:rPr>
      </w:pPr>
      <w:r>
        <w:rPr>
          <w:rFonts w:ascii="Tahoma" w:hAnsi="Tahoma" w:cs="Tahoma"/>
          <w:sz w:val="21"/>
          <w:szCs w:val="21"/>
        </w:rPr>
        <w:t>Nyilatkozom, hogy</w:t>
      </w:r>
      <w:r>
        <w:rPr>
          <w:rFonts w:ascii="Tahoma" w:hAnsi="Tahoma" w:cs="Tahoma"/>
          <w:b/>
          <w:bCs/>
          <w:sz w:val="21"/>
          <w:szCs w:val="21"/>
        </w:rPr>
        <w:t xml:space="preserve"> nincs folyamatban változásbejegyzési </w:t>
      </w:r>
      <w:proofErr w:type="gramStart"/>
      <w:r>
        <w:rPr>
          <w:rFonts w:ascii="Tahoma" w:hAnsi="Tahoma" w:cs="Tahoma"/>
          <w:b/>
          <w:bCs/>
          <w:sz w:val="21"/>
          <w:szCs w:val="21"/>
        </w:rPr>
        <w:t>eljárás</w:t>
      </w:r>
      <w:r>
        <w:rPr>
          <w:vertAlign w:val="superscript"/>
        </w:rPr>
        <w:footnoteReference w:customMarkFollows="1" w:id="23"/>
        <w:t>[</w:t>
      </w:r>
      <w:proofErr w:type="gramEnd"/>
      <w:r>
        <w:rPr>
          <w:vertAlign w:val="superscript"/>
        </w:rPr>
        <w:t>2]</w:t>
      </w:r>
    </w:p>
    <w:p w14:paraId="223E3F2E" w14:textId="77777777" w:rsidR="00893F3A" w:rsidRDefault="00893F3A" w:rsidP="00893F3A">
      <w:pPr>
        <w:pStyle w:val="Listaszerbekezds"/>
        <w:spacing w:before="60" w:after="60"/>
        <w:ind w:left="0"/>
        <w:rPr>
          <w:rFonts w:ascii="Tahoma" w:hAnsi="Tahoma" w:cs="Tahoma"/>
          <w:b/>
          <w:bCs/>
          <w:sz w:val="21"/>
          <w:szCs w:val="21"/>
        </w:rPr>
      </w:pPr>
    </w:p>
    <w:p w14:paraId="490A7DE2" w14:textId="77777777" w:rsidR="00893F3A" w:rsidRDefault="00893F3A" w:rsidP="00893F3A">
      <w:pPr>
        <w:pStyle w:val="Listaszerbekezds"/>
        <w:spacing w:before="60" w:after="60"/>
        <w:ind w:left="0"/>
        <w:rPr>
          <w:rFonts w:ascii="Tahoma" w:hAnsi="Tahoma" w:cs="Tahoma"/>
          <w:b/>
          <w:bCs/>
          <w:sz w:val="21"/>
          <w:szCs w:val="21"/>
        </w:rPr>
      </w:pPr>
      <w:r>
        <w:rPr>
          <w:rFonts w:ascii="Tahoma" w:hAnsi="Tahoma" w:cs="Tahoma"/>
          <w:b/>
          <w:bCs/>
          <w:sz w:val="21"/>
          <w:szCs w:val="21"/>
        </w:rPr>
        <w:t>Vagy</w:t>
      </w:r>
    </w:p>
    <w:p w14:paraId="328C2D74" w14:textId="77777777" w:rsidR="00893F3A" w:rsidRDefault="00893F3A" w:rsidP="00893F3A">
      <w:pPr>
        <w:pStyle w:val="Listaszerbekezds"/>
        <w:spacing w:before="60" w:after="60"/>
        <w:ind w:left="0"/>
        <w:rPr>
          <w:rFonts w:ascii="Tahoma" w:hAnsi="Tahoma" w:cs="Tahoma"/>
          <w:sz w:val="21"/>
          <w:szCs w:val="21"/>
        </w:rPr>
      </w:pPr>
    </w:p>
    <w:p w14:paraId="46B899A0" w14:textId="77777777" w:rsidR="00893F3A" w:rsidRDefault="00893F3A" w:rsidP="00893F3A">
      <w:pPr>
        <w:pStyle w:val="Listaszerbekezds"/>
        <w:spacing w:before="60" w:after="60"/>
        <w:ind w:left="0"/>
        <w:rPr>
          <w:rFonts w:ascii="Tahoma" w:hAnsi="Tahoma" w:cs="Tahoma"/>
          <w:b/>
          <w:bCs/>
          <w:sz w:val="21"/>
          <w:szCs w:val="21"/>
        </w:rPr>
      </w:pPr>
      <w:r>
        <w:rPr>
          <w:rFonts w:ascii="Tahoma" w:hAnsi="Tahoma" w:cs="Tahoma"/>
          <w:sz w:val="21"/>
          <w:szCs w:val="21"/>
        </w:rPr>
        <w:t>Nyilatkozom, hogy</w:t>
      </w:r>
      <w:r>
        <w:rPr>
          <w:rFonts w:ascii="Tahoma" w:hAnsi="Tahoma" w:cs="Tahoma"/>
          <w:b/>
          <w:bCs/>
          <w:sz w:val="21"/>
          <w:szCs w:val="21"/>
        </w:rPr>
        <w:t xml:space="preserve"> változásbejegyzési eljárás van </w:t>
      </w:r>
      <w:proofErr w:type="gramStart"/>
      <w:r>
        <w:rPr>
          <w:rFonts w:ascii="Tahoma" w:hAnsi="Tahoma" w:cs="Tahoma"/>
          <w:b/>
          <w:bCs/>
          <w:sz w:val="21"/>
          <w:szCs w:val="21"/>
        </w:rPr>
        <w:t>folyamatban</w:t>
      </w:r>
      <w:r>
        <w:rPr>
          <w:vertAlign w:val="superscript"/>
        </w:rPr>
        <w:footnoteReference w:customMarkFollows="1" w:id="24"/>
        <w:t>[</w:t>
      </w:r>
      <w:proofErr w:type="gramEnd"/>
      <w:r>
        <w:rPr>
          <w:vertAlign w:val="superscript"/>
        </w:rPr>
        <w:t>3]</w:t>
      </w:r>
    </w:p>
    <w:p w14:paraId="32EA6AD7" w14:textId="77777777" w:rsidR="00893F3A" w:rsidRPr="00C24FBB" w:rsidRDefault="00893F3A" w:rsidP="00893F3A">
      <w:pPr>
        <w:pStyle w:val="Listaszerbekezds"/>
        <w:spacing w:before="60" w:after="60"/>
        <w:ind w:left="0"/>
        <w:rPr>
          <w:rFonts w:ascii="Tahoma" w:hAnsi="Tahoma" w:cs="Tahoma"/>
          <w:b/>
          <w:bCs/>
          <w:sz w:val="21"/>
          <w:szCs w:val="21"/>
        </w:rPr>
      </w:pPr>
    </w:p>
    <w:p w14:paraId="66117A2B" w14:textId="77777777" w:rsidR="00893F3A" w:rsidRPr="005F3D2E" w:rsidRDefault="00893F3A" w:rsidP="00893F3A">
      <w:pPr>
        <w:jc w:val="both"/>
        <w:rPr>
          <w:rFonts w:ascii="Tahoma" w:hAnsi="Tahoma" w:cs="Tahoma"/>
          <w:sz w:val="21"/>
          <w:szCs w:val="21"/>
        </w:rPr>
      </w:pPr>
      <w:r w:rsidRPr="005F3D2E">
        <w:rPr>
          <w:rFonts w:ascii="Tahoma" w:hAnsi="Tahoma" w:cs="Tahoma"/>
          <w:sz w:val="21"/>
          <w:szCs w:val="21"/>
        </w:rPr>
        <w:t xml:space="preserve">Folyamatban lévő változásbejegyzési eljárás esetén az ajánlathoz csatolom a cégbírósághoz benyújtott változásbejegyzési kérelmet és az annak érkezéséről a cégbíróság által megküldött igazolás is. </w:t>
      </w:r>
    </w:p>
    <w:p w14:paraId="4788A913" w14:textId="77777777" w:rsidR="00893F3A" w:rsidRPr="005F3D2E" w:rsidRDefault="00893F3A" w:rsidP="00893F3A">
      <w:pPr>
        <w:rPr>
          <w:rFonts w:ascii="Tahoma" w:hAnsi="Tahoma" w:cs="Tahoma"/>
          <w:b/>
          <w:bCs/>
          <w:sz w:val="21"/>
          <w:szCs w:val="21"/>
        </w:rPr>
      </w:pPr>
    </w:p>
    <w:tbl>
      <w:tblPr>
        <w:tblW w:w="0" w:type="auto"/>
        <w:tblCellMar>
          <w:left w:w="0" w:type="dxa"/>
          <w:right w:w="0" w:type="dxa"/>
        </w:tblCellMar>
        <w:tblLook w:val="04A0" w:firstRow="1" w:lastRow="0" w:firstColumn="1" w:lastColumn="0" w:noHBand="0" w:noVBand="1"/>
      </w:tblPr>
      <w:tblGrid>
        <w:gridCol w:w="1422"/>
        <w:gridCol w:w="3411"/>
        <w:gridCol w:w="4238"/>
      </w:tblGrid>
      <w:tr w:rsidR="00893F3A" w:rsidRPr="005F3D2E" w14:paraId="6A046993" w14:textId="77777777" w:rsidTr="000C44F6">
        <w:tc>
          <w:tcPr>
            <w:tcW w:w="9072" w:type="dxa"/>
            <w:gridSpan w:val="3"/>
            <w:tcMar>
              <w:top w:w="0" w:type="dxa"/>
              <w:left w:w="108" w:type="dxa"/>
              <w:bottom w:w="0" w:type="dxa"/>
              <w:right w:w="108" w:type="dxa"/>
            </w:tcMar>
            <w:hideMark/>
          </w:tcPr>
          <w:p w14:paraId="60CB157E" w14:textId="77777777" w:rsidR="00893F3A" w:rsidRPr="005F3D2E" w:rsidRDefault="00893F3A" w:rsidP="000C44F6">
            <w:pPr>
              <w:spacing w:after="120"/>
              <w:jc w:val="both"/>
              <w:textAlignment w:val="baseline"/>
              <w:rPr>
                <w:rFonts w:ascii="Tahoma" w:hAnsi="Tahoma" w:cs="Tahoma"/>
                <w:sz w:val="21"/>
                <w:szCs w:val="21"/>
                <w:lang w:eastAsia="zh-CN"/>
              </w:rPr>
            </w:pPr>
            <w:r w:rsidRPr="005F3D2E">
              <w:rPr>
                <w:rFonts w:ascii="Tahoma" w:hAnsi="Tahoma" w:cs="Tahoma"/>
                <w:sz w:val="21"/>
                <w:szCs w:val="21"/>
                <w:lang w:eastAsia="zh-CN"/>
              </w:rPr>
              <w:t>Keltezés (helység, év, hónap, nap)</w:t>
            </w:r>
          </w:p>
        </w:tc>
      </w:tr>
      <w:tr w:rsidR="00893F3A" w:rsidRPr="005F3D2E" w14:paraId="03F8A0CA" w14:textId="77777777" w:rsidTr="000C44F6">
        <w:tc>
          <w:tcPr>
            <w:tcW w:w="1423" w:type="dxa"/>
            <w:tcMar>
              <w:top w:w="0" w:type="dxa"/>
              <w:left w:w="108" w:type="dxa"/>
              <w:bottom w:w="0" w:type="dxa"/>
              <w:right w:w="108" w:type="dxa"/>
            </w:tcMar>
          </w:tcPr>
          <w:p w14:paraId="46530E55" w14:textId="77777777" w:rsidR="00893F3A" w:rsidRPr="005F3D2E" w:rsidRDefault="00893F3A" w:rsidP="000C44F6">
            <w:pPr>
              <w:spacing w:after="120"/>
              <w:jc w:val="both"/>
              <w:textAlignment w:val="baseline"/>
              <w:rPr>
                <w:rFonts w:ascii="Tahoma" w:hAnsi="Tahoma" w:cs="Tahoma"/>
                <w:sz w:val="21"/>
                <w:szCs w:val="21"/>
                <w:lang w:eastAsia="zh-CN"/>
              </w:rPr>
            </w:pPr>
          </w:p>
        </w:tc>
        <w:tc>
          <w:tcPr>
            <w:tcW w:w="3411" w:type="dxa"/>
            <w:tcMar>
              <w:top w:w="0" w:type="dxa"/>
              <w:left w:w="108" w:type="dxa"/>
              <w:bottom w:w="0" w:type="dxa"/>
              <w:right w:w="108" w:type="dxa"/>
            </w:tcMar>
          </w:tcPr>
          <w:p w14:paraId="7B59BC3A" w14:textId="77777777" w:rsidR="00893F3A" w:rsidRPr="005F3D2E" w:rsidRDefault="00893F3A" w:rsidP="000C44F6">
            <w:pPr>
              <w:spacing w:after="120"/>
              <w:jc w:val="both"/>
              <w:textAlignment w:val="baseline"/>
              <w:rPr>
                <w:rFonts w:ascii="Tahoma" w:hAnsi="Tahoma" w:cs="Tahoma"/>
                <w:sz w:val="21"/>
                <w:szCs w:val="21"/>
                <w:lang w:eastAsia="zh-CN"/>
              </w:rPr>
            </w:pPr>
          </w:p>
        </w:tc>
        <w:tc>
          <w:tcPr>
            <w:tcW w:w="4238" w:type="dxa"/>
            <w:tcBorders>
              <w:top w:val="nil"/>
              <w:left w:val="nil"/>
              <w:bottom w:val="single" w:sz="8" w:space="0" w:color="auto"/>
              <w:right w:val="nil"/>
            </w:tcBorders>
            <w:tcMar>
              <w:top w:w="0" w:type="dxa"/>
              <w:left w:w="108" w:type="dxa"/>
              <w:bottom w:w="0" w:type="dxa"/>
              <w:right w:w="108" w:type="dxa"/>
            </w:tcMar>
          </w:tcPr>
          <w:p w14:paraId="3C96E5BF" w14:textId="77777777" w:rsidR="00893F3A" w:rsidRPr="005F3D2E" w:rsidRDefault="00893F3A" w:rsidP="000C44F6">
            <w:pPr>
              <w:spacing w:after="120"/>
              <w:jc w:val="both"/>
              <w:textAlignment w:val="baseline"/>
              <w:rPr>
                <w:rFonts w:ascii="Tahoma" w:hAnsi="Tahoma" w:cs="Tahoma"/>
                <w:sz w:val="21"/>
                <w:szCs w:val="21"/>
                <w:lang w:eastAsia="zh-CN"/>
              </w:rPr>
            </w:pPr>
          </w:p>
        </w:tc>
      </w:tr>
      <w:tr w:rsidR="00893F3A" w:rsidRPr="005F3D2E" w14:paraId="7BED7D6C" w14:textId="77777777" w:rsidTr="000C44F6">
        <w:tc>
          <w:tcPr>
            <w:tcW w:w="1423" w:type="dxa"/>
            <w:tcMar>
              <w:top w:w="0" w:type="dxa"/>
              <w:left w:w="108" w:type="dxa"/>
              <w:bottom w:w="0" w:type="dxa"/>
              <w:right w:w="108" w:type="dxa"/>
            </w:tcMar>
          </w:tcPr>
          <w:p w14:paraId="743D1509" w14:textId="77777777" w:rsidR="00893F3A" w:rsidRPr="005F3D2E" w:rsidRDefault="00893F3A" w:rsidP="000C44F6">
            <w:pPr>
              <w:spacing w:after="120"/>
              <w:jc w:val="both"/>
              <w:textAlignment w:val="baseline"/>
              <w:rPr>
                <w:rFonts w:ascii="Tahoma" w:hAnsi="Tahoma" w:cs="Tahoma"/>
                <w:sz w:val="21"/>
                <w:szCs w:val="21"/>
                <w:lang w:eastAsia="zh-CN"/>
              </w:rPr>
            </w:pPr>
          </w:p>
        </w:tc>
        <w:tc>
          <w:tcPr>
            <w:tcW w:w="3411" w:type="dxa"/>
            <w:tcMar>
              <w:top w:w="0" w:type="dxa"/>
              <w:left w:w="108" w:type="dxa"/>
              <w:bottom w:w="0" w:type="dxa"/>
              <w:right w:w="108" w:type="dxa"/>
            </w:tcMar>
          </w:tcPr>
          <w:p w14:paraId="665CE830" w14:textId="77777777" w:rsidR="00893F3A" w:rsidRPr="005F3D2E" w:rsidRDefault="00893F3A" w:rsidP="000C44F6">
            <w:pPr>
              <w:spacing w:after="120"/>
              <w:jc w:val="both"/>
              <w:textAlignment w:val="baseline"/>
              <w:rPr>
                <w:rFonts w:ascii="Tahoma" w:hAnsi="Tahoma" w:cs="Tahoma"/>
                <w:sz w:val="21"/>
                <w:szCs w:val="21"/>
                <w:lang w:eastAsia="zh-CN"/>
              </w:rPr>
            </w:pPr>
          </w:p>
        </w:tc>
        <w:tc>
          <w:tcPr>
            <w:tcW w:w="4238" w:type="dxa"/>
            <w:tcMar>
              <w:top w:w="0" w:type="dxa"/>
              <w:left w:w="108" w:type="dxa"/>
              <w:bottom w:w="0" w:type="dxa"/>
              <w:right w:w="108" w:type="dxa"/>
            </w:tcMar>
            <w:vAlign w:val="center"/>
            <w:hideMark/>
          </w:tcPr>
          <w:p w14:paraId="15446543" w14:textId="77777777" w:rsidR="00893F3A" w:rsidRPr="005F3D2E" w:rsidRDefault="00893F3A" w:rsidP="000C44F6">
            <w:pPr>
              <w:spacing w:after="120"/>
              <w:jc w:val="center"/>
              <w:textAlignment w:val="baseline"/>
              <w:rPr>
                <w:rFonts w:ascii="Tahoma" w:hAnsi="Tahoma" w:cs="Tahoma"/>
                <w:sz w:val="21"/>
                <w:szCs w:val="21"/>
                <w:lang w:eastAsia="zh-CN"/>
              </w:rPr>
            </w:pPr>
            <w:r w:rsidRPr="005F3D2E">
              <w:rPr>
                <w:rFonts w:ascii="Tahoma" w:hAnsi="Tahoma" w:cs="Tahoma"/>
                <w:sz w:val="21"/>
                <w:szCs w:val="21"/>
                <w:lang w:eastAsia="zh-CN"/>
              </w:rPr>
              <w:t>(cégjegyzésre jogosult vagy szabályszerűen meghatalmazott képviselő aláírása)</w:t>
            </w:r>
          </w:p>
        </w:tc>
      </w:tr>
    </w:tbl>
    <w:p w14:paraId="60F1A061" w14:textId="77777777" w:rsidR="004404AA" w:rsidRDefault="004404AA" w:rsidP="004404AA">
      <w:pPr>
        <w:jc w:val="both"/>
        <w:rPr>
          <w:rFonts w:cs="Tahoma"/>
          <w:szCs w:val="21"/>
        </w:rPr>
      </w:pPr>
    </w:p>
    <w:p w14:paraId="30A284BA" w14:textId="77777777" w:rsidR="004404AA" w:rsidRPr="007B7A1E" w:rsidRDefault="004404AA" w:rsidP="00F81A65">
      <w:pPr>
        <w:spacing w:after="0"/>
        <w:ind w:left="4536"/>
        <w:jc w:val="center"/>
        <w:rPr>
          <w:rFonts w:ascii="Tahoma" w:hAnsi="Tahoma" w:cs="Tahoma"/>
          <w:sz w:val="21"/>
          <w:szCs w:val="21"/>
          <w:highlight w:val="white"/>
        </w:rPr>
      </w:pPr>
    </w:p>
    <w:p w14:paraId="65CAA517" w14:textId="77777777" w:rsidR="00F81A65" w:rsidRDefault="00F81A65" w:rsidP="00D97C49">
      <w:pPr>
        <w:pStyle w:val="Listaszerbekezds"/>
        <w:spacing w:before="60" w:after="60"/>
        <w:contextualSpacing w:val="0"/>
        <w:jc w:val="right"/>
        <w:rPr>
          <w:rFonts w:ascii="Tahoma" w:hAnsi="Tahoma" w:cs="Tahoma"/>
          <w:sz w:val="21"/>
          <w:szCs w:val="21"/>
        </w:rPr>
      </w:pPr>
    </w:p>
    <w:p w14:paraId="2A2C552C" w14:textId="77777777" w:rsidR="004E56CD" w:rsidRPr="00AC5D3C" w:rsidRDefault="00494E00" w:rsidP="00AC5D3C">
      <w:pPr>
        <w:pStyle w:val="Listaszerbekezds"/>
        <w:spacing w:before="60" w:after="60"/>
        <w:ind w:left="4963" w:firstLine="709"/>
        <w:contextualSpacing w:val="0"/>
        <w:jc w:val="right"/>
        <w:rPr>
          <w:rFonts w:ascii="Tahoma" w:eastAsia="Times New Roman" w:hAnsi="Tahoma" w:cs="Tahoma"/>
          <w:b/>
          <w:bCs/>
          <w:iCs/>
          <w:sz w:val="21"/>
          <w:szCs w:val="21"/>
        </w:rPr>
      </w:pPr>
      <w:r w:rsidRPr="00F81A65">
        <w:br w:type="page"/>
      </w:r>
      <w:r w:rsidR="0052445D">
        <w:rPr>
          <w:rFonts w:ascii="Tahoma" w:hAnsi="Tahoma" w:cs="Tahoma"/>
          <w:b/>
          <w:sz w:val="21"/>
          <w:szCs w:val="21"/>
        </w:rPr>
        <w:lastRenderedPageBreak/>
        <w:t>10</w:t>
      </w:r>
      <w:r w:rsidR="004E56CD" w:rsidRPr="00AC5D3C">
        <w:rPr>
          <w:rFonts w:ascii="Tahoma" w:hAnsi="Tahoma" w:cs="Tahoma"/>
          <w:b/>
          <w:sz w:val="21"/>
          <w:szCs w:val="21"/>
        </w:rPr>
        <w:t xml:space="preserve">. </w:t>
      </w:r>
      <w:r w:rsidR="004E56CD" w:rsidRPr="00AC5D3C">
        <w:rPr>
          <w:rFonts w:ascii="Tahoma" w:eastAsia="Times New Roman" w:hAnsi="Tahoma" w:cs="Tahoma"/>
          <w:b/>
          <w:bCs/>
          <w:iCs/>
          <w:sz w:val="21"/>
          <w:szCs w:val="21"/>
        </w:rPr>
        <w:t>számú melléklet</w:t>
      </w:r>
    </w:p>
    <w:p w14:paraId="01CC4F75" w14:textId="77777777" w:rsidR="004E56CD" w:rsidRPr="004E56CD" w:rsidRDefault="004E56CD" w:rsidP="004E56CD">
      <w:pPr>
        <w:jc w:val="center"/>
        <w:rPr>
          <w:rFonts w:ascii="Tahoma" w:hAnsi="Tahoma" w:cs="Tahoma"/>
          <w:b/>
          <w:bCs/>
          <w:sz w:val="21"/>
          <w:szCs w:val="21"/>
        </w:rPr>
      </w:pPr>
    </w:p>
    <w:p w14:paraId="1610E026" w14:textId="77777777" w:rsidR="004E56CD" w:rsidRPr="004E56CD" w:rsidRDefault="004E56CD" w:rsidP="004E56CD">
      <w:pPr>
        <w:jc w:val="center"/>
        <w:rPr>
          <w:rFonts w:ascii="Tahoma" w:hAnsi="Tahoma" w:cs="Tahoma"/>
          <w:b/>
          <w:bCs/>
          <w:sz w:val="21"/>
          <w:szCs w:val="21"/>
        </w:rPr>
      </w:pPr>
      <w:r w:rsidRPr="004E56CD">
        <w:rPr>
          <w:rFonts w:ascii="Tahoma" w:hAnsi="Tahoma" w:cs="Tahoma"/>
          <w:b/>
          <w:bCs/>
          <w:sz w:val="21"/>
          <w:szCs w:val="21"/>
        </w:rPr>
        <w:t>Nyilatkozat a Kbt. 73. § (</w:t>
      </w:r>
      <w:proofErr w:type="gramStart"/>
      <w:r w:rsidRPr="004E56CD">
        <w:rPr>
          <w:rFonts w:ascii="Tahoma" w:hAnsi="Tahoma" w:cs="Tahoma"/>
          <w:b/>
          <w:bCs/>
          <w:sz w:val="21"/>
          <w:szCs w:val="21"/>
        </w:rPr>
        <w:t>4)-(</w:t>
      </w:r>
      <w:proofErr w:type="gramEnd"/>
      <w:r w:rsidRPr="004E56CD">
        <w:rPr>
          <w:rFonts w:ascii="Tahoma" w:hAnsi="Tahoma" w:cs="Tahoma"/>
          <w:b/>
          <w:bCs/>
          <w:sz w:val="21"/>
          <w:szCs w:val="21"/>
        </w:rPr>
        <w:t>5) bekezdésében foglaltakról</w:t>
      </w:r>
    </w:p>
    <w:p w14:paraId="2073BE77" w14:textId="77777777" w:rsidR="004E56CD" w:rsidRPr="004E56CD" w:rsidRDefault="004E56CD" w:rsidP="004E56CD">
      <w:pPr>
        <w:spacing w:after="160" w:line="252" w:lineRule="auto"/>
        <w:jc w:val="both"/>
        <w:rPr>
          <w:rFonts w:ascii="Tahoma" w:hAnsi="Tahoma" w:cs="Tahoma"/>
          <w:sz w:val="21"/>
          <w:szCs w:val="21"/>
          <w:shd w:val="clear" w:color="auto" w:fill="FFFFFF"/>
        </w:rPr>
      </w:pPr>
    </w:p>
    <w:p w14:paraId="135EAF9A" w14:textId="7475BC1D" w:rsidR="004E56CD" w:rsidRPr="004E56CD" w:rsidRDefault="004E56CD" w:rsidP="004E56CD">
      <w:pPr>
        <w:suppressAutoHyphens/>
        <w:spacing w:after="0" w:line="240" w:lineRule="auto"/>
        <w:jc w:val="both"/>
        <w:rPr>
          <w:rFonts w:ascii="Tahoma" w:eastAsia="Times New Roman" w:hAnsi="Tahoma" w:cs="Tahoma"/>
          <w:b/>
          <w:color w:val="000000"/>
          <w:sz w:val="21"/>
          <w:szCs w:val="21"/>
          <w:lang w:eastAsia="hu-HU"/>
        </w:rPr>
      </w:pPr>
      <w:r w:rsidRPr="004E56CD">
        <w:rPr>
          <w:rFonts w:ascii="Tahoma" w:hAnsi="Tahoma" w:cs="Tahoma"/>
          <w:color w:val="000000"/>
          <w:sz w:val="21"/>
          <w:szCs w:val="21"/>
          <w:shd w:val="clear" w:color="auto" w:fill="FFFFFF"/>
          <w:lang w:eastAsia="hu-HU"/>
        </w:rPr>
        <w:t xml:space="preserve">Alulírott </w:t>
      </w:r>
      <w:r w:rsidRPr="004E56CD">
        <w:rPr>
          <w:rFonts w:ascii="Tahoma" w:hAnsi="Tahoma" w:cs="Tahoma"/>
          <w:color w:val="000000"/>
          <w:sz w:val="21"/>
          <w:szCs w:val="21"/>
          <w:lang w:eastAsia="hu-HU"/>
        </w:rPr>
        <w:t>…………………………………………………………………, mint a(z) …………</w:t>
      </w:r>
      <w:proofErr w:type="gramStart"/>
      <w:r w:rsidRPr="004E56CD">
        <w:rPr>
          <w:rFonts w:ascii="Tahoma" w:hAnsi="Tahoma" w:cs="Tahoma"/>
          <w:color w:val="000000"/>
          <w:sz w:val="21"/>
          <w:szCs w:val="21"/>
          <w:lang w:eastAsia="hu-HU"/>
        </w:rPr>
        <w:t>…….</w:t>
      </w:r>
      <w:proofErr w:type="gramEnd"/>
      <w:r w:rsidRPr="004E56CD">
        <w:rPr>
          <w:rFonts w:ascii="Tahoma" w:hAnsi="Tahoma" w:cs="Tahoma"/>
          <w:color w:val="000000"/>
          <w:sz w:val="21"/>
          <w:szCs w:val="21"/>
          <w:lang w:eastAsia="hu-HU"/>
        </w:rPr>
        <w:t xml:space="preserve">………………….............................................................. (székhely: ………...................................…….......................................) ajánlattevő szervezet cégjegyzésre jogosult képviselője </w:t>
      </w:r>
      <w:r w:rsidR="00E23708" w:rsidRPr="00E23708">
        <w:rPr>
          <w:rFonts w:ascii="Tahoma" w:hAnsi="Tahoma" w:cs="Tahoma"/>
          <w:b/>
          <w:sz w:val="21"/>
          <w:szCs w:val="21"/>
        </w:rPr>
        <w:t>„</w:t>
      </w:r>
      <w:proofErr w:type="spellStart"/>
      <w:r w:rsidR="002853E9">
        <w:rPr>
          <w:rFonts w:ascii="Tahoma" w:hAnsi="Tahoma" w:cs="Tahoma"/>
          <w:b/>
          <w:sz w:val="21"/>
          <w:szCs w:val="21"/>
        </w:rPr>
        <w:t>Insula</w:t>
      </w:r>
      <w:proofErr w:type="spellEnd"/>
      <w:r w:rsidR="002853E9">
        <w:rPr>
          <w:rFonts w:ascii="Tahoma" w:hAnsi="Tahoma" w:cs="Tahoma"/>
          <w:b/>
          <w:sz w:val="21"/>
          <w:szCs w:val="21"/>
        </w:rPr>
        <w:t xml:space="preserve"> </w:t>
      </w:r>
      <w:proofErr w:type="spellStart"/>
      <w:r w:rsidR="002853E9">
        <w:rPr>
          <w:rFonts w:ascii="Tahoma" w:hAnsi="Tahoma" w:cs="Tahoma"/>
          <w:b/>
          <w:sz w:val="21"/>
          <w:szCs w:val="21"/>
        </w:rPr>
        <w:t>Lutherana</w:t>
      </w:r>
      <w:proofErr w:type="spellEnd"/>
      <w:r w:rsidR="002853E9">
        <w:rPr>
          <w:rFonts w:ascii="Tahoma" w:hAnsi="Tahoma" w:cs="Tahoma"/>
          <w:b/>
          <w:sz w:val="21"/>
          <w:szCs w:val="21"/>
        </w:rPr>
        <w:t xml:space="preserve"> épületegyüttes Szeretetház épület felújítása- II. ütem</w:t>
      </w:r>
      <w:r w:rsidR="00E23708" w:rsidRPr="00E23708">
        <w:rPr>
          <w:rFonts w:ascii="Tahoma" w:hAnsi="Tahoma" w:cs="Tahoma"/>
          <w:b/>
          <w:sz w:val="21"/>
          <w:szCs w:val="21"/>
        </w:rPr>
        <w:t>”</w:t>
      </w:r>
      <w:r w:rsidR="00401004" w:rsidRPr="0012523E">
        <w:rPr>
          <w:rFonts w:ascii="Tahoma" w:hAnsi="Tahoma" w:cs="Tahoma"/>
          <w:b/>
          <w:sz w:val="21"/>
          <w:szCs w:val="21"/>
        </w:rPr>
        <w:t xml:space="preserve"> </w:t>
      </w:r>
      <w:r w:rsidRPr="004E56CD">
        <w:rPr>
          <w:rFonts w:ascii="Tahoma" w:hAnsi="Tahoma" w:cs="Tahoma"/>
          <w:color w:val="000000"/>
          <w:sz w:val="21"/>
          <w:szCs w:val="21"/>
          <w:lang w:eastAsia="hu-HU"/>
        </w:rPr>
        <w:t>tárgyban kiírt közbeszerzési eljárás során az alábbi nyilatkozatot teszem a Kbt. 73. § (</w:t>
      </w:r>
      <w:proofErr w:type="gramStart"/>
      <w:r w:rsidRPr="004E56CD">
        <w:rPr>
          <w:rFonts w:ascii="Tahoma" w:hAnsi="Tahoma" w:cs="Tahoma"/>
          <w:color w:val="000000"/>
          <w:sz w:val="21"/>
          <w:szCs w:val="21"/>
          <w:lang w:eastAsia="hu-HU"/>
        </w:rPr>
        <w:t>4)-(</w:t>
      </w:r>
      <w:proofErr w:type="gramEnd"/>
      <w:r w:rsidRPr="004E56CD">
        <w:rPr>
          <w:rFonts w:ascii="Tahoma" w:hAnsi="Tahoma" w:cs="Tahoma"/>
          <w:color w:val="000000"/>
          <w:sz w:val="21"/>
          <w:szCs w:val="21"/>
          <w:lang w:eastAsia="hu-HU"/>
        </w:rPr>
        <w:t>5) bekezdésének vonatkozásában:</w:t>
      </w:r>
    </w:p>
    <w:p w14:paraId="32836EA7" w14:textId="77777777" w:rsidR="004E56CD" w:rsidRPr="004E56CD" w:rsidRDefault="004E56CD" w:rsidP="004E56CD">
      <w:pPr>
        <w:suppressAutoHyphens/>
        <w:spacing w:after="0" w:line="240" w:lineRule="auto"/>
        <w:jc w:val="both"/>
        <w:rPr>
          <w:rFonts w:ascii="Tahoma" w:eastAsia="Times New Roman" w:hAnsi="Tahoma" w:cs="Tahoma"/>
          <w:color w:val="000000"/>
          <w:sz w:val="21"/>
          <w:szCs w:val="21"/>
          <w:lang w:eastAsia="hu-HU"/>
        </w:rPr>
      </w:pPr>
    </w:p>
    <w:p w14:paraId="7738CFFC" w14:textId="77777777" w:rsidR="004E56CD" w:rsidRPr="004E56CD" w:rsidRDefault="004E56CD" w:rsidP="004E56CD">
      <w:pPr>
        <w:spacing w:after="0"/>
        <w:ind w:left="284"/>
        <w:contextualSpacing/>
        <w:jc w:val="both"/>
        <w:rPr>
          <w:rFonts w:ascii="Tahoma" w:hAnsi="Tahoma" w:cs="Tahoma"/>
          <w:sz w:val="21"/>
          <w:szCs w:val="21"/>
        </w:rPr>
      </w:pPr>
      <w:r w:rsidRPr="004E56CD">
        <w:rPr>
          <w:rFonts w:ascii="Tahoma" w:hAnsi="Tahoma" w:cs="Tahoma"/>
          <w:sz w:val="21"/>
          <w:szCs w:val="21"/>
          <w:shd w:val="clear" w:color="auto" w:fill="FFFFFF"/>
        </w:rPr>
        <w:t>Nyilatkozom, hogy az általam képviselt szervezet által benyújtott ajánlat a Kbt. 73. § (</w:t>
      </w:r>
      <w:r w:rsidRPr="004E56CD">
        <w:rPr>
          <w:rFonts w:ascii="Tahoma" w:hAnsi="Tahoma" w:cs="Tahoma"/>
          <w:sz w:val="21"/>
          <w:szCs w:val="21"/>
        </w:rPr>
        <w:t>4) bekezdés alapján megfelel azoknak a környezetvédelmi, szociális és munkajogi követelményeknek, amelyeket a jogszabályok vagy kötelezően alkalmazandó kollektív szerződés, illetve a Kbt. 4. mellékletben felsorolt környezetvédelmi, szociális és munkajogi rendelkezések írnak elő.</w:t>
      </w:r>
    </w:p>
    <w:p w14:paraId="598FF626" w14:textId="77777777" w:rsidR="004E56CD" w:rsidRPr="004E56CD" w:rsidRDefault="004E56CD" w:rsidP="004E56CD">
      <w:pPr>
        <w:spacing w:after="0" w:line="240" w:lineRule="auto"/>
        <w:ind w:left="284"/>
        <w:contextualSpacing/>
        <w:jc w:val="both"/>
        <w:rPr>
          <w:rFonts w:ascii="Tahoma" w:hAnsi="Tahoma" w:cs="Tahoma"/>
          <w:sz w:val="21"/>
          <w:szCs w:val="21"/>
        </w:rPr>
      </w:pPr>
    </w:p>
    <w:p w14:paraId="02E2F689" w14:textId="77777777" w:rsidR="004E56CD" w:rsidRPr="004E56CD" w:rsidRDefault="004E56CD" w:rsidP="004E56CD">
      <w:pPr>
        <w:spacing w:after="0"/>
        <w:ind w:left="284"/>
        <w:contextualSpacing/>
        <w:jc w:val="both"/>
        <w:rPr>
          <w:rFonts w:ascii="Tahoma" w:hAnsi="Tahoma" w:cs="Tahoma"/>
          <w:sz w:val="21"/>
          <w:szCs w:val="21"/>
        </w:rPr>
      </w:pPr>
      <w:r w:rsidRPr="004E56CD">
        <w:rPr>
          <w:rFonts w:ascii="Tahoma" w:hAnsi="Tahoma" w:cs="Tahoma"/>
          <w:sz w:val="21"/>
          <w:szCs w:val="21"/>
        </w:rPr>
        <w:t>Nyilatkozom, továbbá, hogy ajánlatunkat a Közbeszerzési Hatóság - a foglalkoztatáspolitikáért felelős miniszter által minden évben rendelkezésére bocsátott adatszolgáltatás alapján – által kiadott, a Magyarországon egyes ágazatokban alkalmazandó kötelező legkisebb munkabérről szóló tájékoztatásban foglaltak figyelembe vételével állítottunk össze.</w:t>
      </w:r>
    </w:p>
    <w:p w14:paraId="58189A5E" w14:textId="77777777" w:rsidR="004E56CD" w:rsidRPr="004E56CD" w:rsidRDefault="004E56CD" w:rsidP="004E56CD">
      <w:pPr>
        <w:jc w:val="both"/>
        <w:rPr>
          <w:rFonts w:ascii="Tahoma" w:hAnsi="Tahoma" w:cs="Tahoma"/>
          <w:sz w:val="21"/>
          <w:szCs w:val="21"/>
        </w:rPr>
      </w:pPr>
    </w:p>
    <w:p w14:paraId="42E6F59F" w14:textId="77777777" w:rsidR="004E56CD" w:rsidRPr="004E56CD" w:rsidRDefault="004E56CD" w:rsidP="004E56CD">
      <w:pPr>
        <w:jc w:val="both"/>
        <w:rPr>
          <w:rFonts w:ascii="Tahoma" w:hAnsi="Tahoma" w:cs="Tahoma"/>
          <w:sz w:val="21"/>
          <w:szCs w:val="21"/>
        </w:rPr>
      </w:pPr>
      <w:r w:rsidRPr="004E56CD">
        <w:rPr>
          <w:rFonts w:ascii="Tahoma" w:hAnsi="Tahoma" w:cs="Tahoma"/>
          <w:sz w:val="21"/>
          <w:szCs w:val="21"/>
        </w:rPr>
        <w:t>Keltezés (helység, év, hónap, nap)</w:t>
      </w:r>
    </w:p>
    <w:p w14:paraId="3169ADB4" w14:textId="77777777" w:rsidR="004E56CD" w:rsidRPr="004E56CD" w:rsidRDefault="004E56CD" w:rsidP="004E56CD">
      <w:pPr>
        <w:spacing w:after="0" w:line="240" w:lineRule="auto"/>
        <w:contextualSpacing/>
        <w:jc w:val="both"/>
        <w:rPr>
          <w:rFonts w:ascii="Tahoma" w:hAnsi="Tahoma" w:cs="Tahoma"/>
          <w:sz w:val="21"/>
          <w:szCs w:val="21"/>
        </w:rPr>
      </w:pPr>
    </w:p>
    <w:p w14:paraId="3E399D2B" w14:textId="77777777" w:rsidR="004E56CD" w:rsidRPr="004E56CD" w:rsidRDefault="004E56CD" w:rsidP="004E56CD">
      <w:pPr>
        <w:spacing w:after="0" w:line="240" w:lineRule="auto"/>
        <w:jc w:val="both"/>
        <w:rPr>
          <w:rFonts w:ascii="Tahoma" w:hAnsi="Tahoma" w:cs="Tahoma"/>
          <w:sz w:val="21"/>
          <w:szCs w:val="21"/>
        </w:rPr>
      </w:pPr>
    </w:p>
    <w:p w14:paraId="434F5F1A" w14:textId="77777777" w:rsidR="004E56CD" w:rsidRPr="004E56CD" w:rsidRDefault="004E56CD" w:rsidP="004E56CD">
      <w:pPr>
        <w:spacing w:after="0" w:line="240" w:lineRule="auto"/>
        <w:ind w:left="4254"/>
        <w:jc w:val="both"/>
        <w:rPr>
          <w:rFonts w:ascii="Tahoma" w:hAnsi="Tahoma" w:cs="Tahoma"/>
          <w:sz w:val="21"/>
          <w:szCs w:val="21"/>
        </w:rPr>
      </w:pPr>
      <w:r w:rsidRPr="004E56CD">
        <w:rPr>
          <w:rFonts w:ascii="Tahoma" w:hAnsi="Tahoma" w:cs="Tahoma"/>
          <w:sz w:val="21"/>
          <w:szCs w:val="21"/>
        </w:rPr>
        <w:t>_____________________________________</w:t>
      </w:r>
    </w:p>
    <w:p w14:paraId="5700322C" w14:textId="77777777" w:rsidR="004E56CD" w:rsidRPr="004E56CD" w:rsidRDefault="004E56CD" w:rsidP="004E56CD">
      <w:pPr>
        <w:spacing w:after="0" w:line="240" w:lineRule="auto"/>
        <w:ind w:left="3545" w:firstLine="709"/>
        <w:jc w:val="both"/>
        <w:rPr>
          <w:rFonts w:ascii="Tahoma" w:hAnsi="Tahoma" w:cs="Tahoma"/>
          <w:sz w:val="21"/>
          <w:szCs w:val="21"/>
        </w:rPr>
      </w:pPr>
      <w:r w:rsidRPr="004E56CD">
        <w:rPr>
          <w:rFonts w:ascii="Tahoma" w:hAnsi="Tahoma" w:cs="Tahoma"/>
          <w:sz w:val="21"/>
          <w:szCs w:val="21"/>
        </w:rPr>
        <w:t xml:space="preserve"> (cégjegyzésre jogosult vagy szabályszerűen</w:t>
      </w:r>
    </w:p>
    <w:p w14:paraId="3D91B7FF" w14:textId="77777777" w:rsidR="004E56CD" w:rsidRPr="004E56CD" w:rsidRDefault="004E56CD" w:rsidP="004E56CD">
      <w:pPr>
        <w:ind w:left="4254" w:firstLine="709"/>
        <w:jc w:val="both"/>
        <w:rPr>
          <w:rFonts w:ascii="Tahoma" w:hAnsi="Tahoma" w:cs="Tahoma"/>
          <w:b/>
          <w:bCs/>
          <w:sz w:val="21"/>
          <w:szCs w:val="21"/>
        </w:rPr>
      </w:pPr>
      <w:r w:rsidRPr="004E56CD">
        <w:rPr>
          <w:rFonts w:ascii="Tahoma" w:hAnsi="Tahoma" w:cs="Tahoma"/>
          <w:sz w:val="21"/>
          <w:szCs w:val="21"/>
        </w:rPr>
        <w:t>meghatalmazott képviselő aláírás</w:t>
      </w:r>
    </w:p>
    <w:p w14:paraId="1A4C8EB3" w14:textId="77777777" w:rsidR="004E56CD" w:rsidRPr="004E56CD" w:rsidRDefault="004E56CD" w:rsidP="004E56CD">
      <w:pPr>
        <w:spacing w:before="60" w:after="60" w:line="240" w:lineRule="auto"/>
        <w:rPr>
          <w:rFonts w:ascii="Tahoma" w:eastAsia="Times New Roman" w:hAnsi="Tahoma" w:cs="Tahoma"/>
          <w:sz w:val="21"/>
          <w:szCs w:val="21"/>
          <w:lang w:eastAsia="hu-HU"/>
        </w:rPr>
      </w:pPr>
    </w:p>
    <w:p w14:paraId="060B336F" w14:textId="77777777" w:rsidR="004E56CD" w:rsidRPr="004E56CD" w:rsidRDefault="004E56CD" w:rsidP="004E56CD"/>
    <w:p w14:paraId="76C0EAF5" w14:textId="77777777" w:rsidR="004E56CD" w:rsidRPr="004E56CD" w:rsidRDefault="004E56CD" w:rsidP="004E56CD"/>
    <w:p w14:paraId="6202BDB3" w14:textId="77777777" w:rsidR="004E56CD" w:rsidRPr="004E56CD" w:rsidRDefault="004E56CD" w:rsidP="004E56CD"/>
    <w:p w14:paraId="1E34703E" w14:textId="77777777" w:rsidR="004E56CD" w:rsidRPr="004E56CD" w:rsidRDefault="004E56CD" w:rsidP="004E56CD"/>
    <w:p w14:paraId="5CC2C9CC" w14:textId="77777777" w:rsidR="004E56CD" w:rsidRPr="004E56CD" w:rsidRDefault="004E56CD" w:rsidP="004E56CD"/>
    <w:p w14:paraId="37C477B1" w14:textId="77777777" w:rsidR="004E56CD" w:rsidRPr="004E56CD" w:rsidRDefault="004E56CD" w:rsidP="004E56CD"/>
    <w:p w14:paraId="0730A050" w14:textId="77777777" w:rsidR="004E56CD" w:rsidRPr="004E56CD" w:rsidRDefault="004E56CD" w:rsidP="004E56CD"/>
    <w:p w14:paraId="6F82DCD3" w14:textId="77777777" w:rsidR="004E56CD" w:rsidRDefault="004E56CD" w:rsidP="004E56CD"/>
    <w:p w14:paraId="0A5E7A99" w14:textId="77777777" w:rsidR="0078408A" w:rsidRPr="004E56CD" w:rsidRDefault="0078408A" w:rsidP="004E56CD"/>
    <w:p w14:paraId="7ACF1B60" w14:textId="4BDE3768" w:rsidR="009652D9" w:rsidRDefault="009652D9" w:rsidP="00D97C49">
      <w:pPr>
        <w:pStyle w:val="Listaszerbekezds"/>
        <w:spacing w:before="60" w:after="60"/>
        <w:contextualSpacing w:val="0"/>
        <w:jc w:val="right"/>
      </w:pPr>
    </w:p>
    <w:p w14:paraId="24E5BA28" w14:textId="14303F8C" w:rsidR="00685D3C" w:rsidRPr="00DD1E86" w:rsidRDefault="00685D3C" w:rsidP="00685D3C">
      <w:pPr>
        <w:pStyle w:val="Listaszerbekezds"/>
        <w:spacing w:after="0"/>
        <w:ind w:left="360"/>
        <w:jc w:val="right"/>
        <w:rPr>
          <w:rFonts w:ascii="Tahoma" w:hAnsi="Tahoma" w:cs="Tahoma"/>
          <w:b/>
          <w:sz w:val="21"/>
          <w:szCs w:val="21"/>
          <w:shd w:val="clear" w:color="auto" w:fill="FFFFFF"/>
        </w:rPr>
      </w:pPr>
      <w:r>
        <w:rPr>
          <w:rFonts w:ascii="Tahoma" w:hAnsi="Tahoma" w:cs="Tahoma"/>
          <w:b/>
          <w:sz w:val="21"/>
          <w:szCs w:val="21"/>
          <w:shd w:val="clear" w:color="auto" w:fill="FFFFFF"/>
        </w:rPr>
        <w:t>1</w:t>
      </w:r>
      <w:r w:rsidR="00003A8B">
        <w:rPr>
          <w:rFonts w:ascii="Tahoma" w:hAnsi="Tahoma" w:cs="Tahoma"/>
          <w:b/>
          <w:sz w:val="21"/>
          <w:szCs w:val="21"/>
          <w:shd w:val="clear" w:color="auto" w:fill="FFFFFF"/>
        </w:rPr>
        <w:t>1.</w:t>
      </w:r>
      <w:r w:rsidRPr="00DD1E86">
        <w:rPr>
          <w:rFonts w:ascii="Tahoma" w:hAnsi="Tahoma" w:cs="Tahoma"/>
          <w:b/>
          <w:sz w:val="21"/>
          <w:szCs w:val="21"/>
          <w:shd w:val="clear" w:color="auto" w:fill="FFFFFF"/>
        </w:rPr>
        <w:t xml:space="preserve"> sz. melléklet </w:t>
      </w:r>
    </w:p>
    <w:p w14:paraId="1C2362E1" w14:textId="77777777" w:rsidR="00685D3C" w:rsidRPr="00DD1E86" w:rsidRDefault="00685D3C" w:rsidP="00685D3C">
      <w:pPr>
        <w:spacing w:after="0"/>
        <w:rPr>
          <w:rFonts w:ascii="Tahoma" w:hAnsi="Tahoma" w:cs="Tahoma"/>
          <w:sz w:val="21"/>
          <w:szCs w:val="21"/>
          <w:shd w:val="clear" w:color="auto" w:fill="FFFFFF"/>
        </w:rPr>
      </w:pPr>
      <w:r w:rsidRPr="00DD1E86">
        <w:rPr>
          <w:rFonts w:ascii="Tahoma" w:eastAsia="Times New Roman" w:hAnsi="Tahoma" w:cs="Tahoma"/>
          <w:b/>
          <w:bCs/>
          <w:caps/>
          <w:color w:val="000000"/>
          <w:kern w:val="1"/>
          <w:sz w:val="21"/>
          <w:szCs w:val="21"/>
        </w:rPr>
        <w:t xml:space="preserve"> </w:t>
      </w:r>
    </w:p>
    <w:p w14:paraId="14951D1E" w14:textId="77777777" w:rsidR="00685D3C" w:rsidRPr="00DD1E86" w:rsidRDefault="00685D3C" w:rsidP="00685D3C">
      <w:pPr>
        <w:suppressAutoHyphens/>
        <w:spacing w:after="0" w:line="100" w:lineRule="atLeast"/>
        <w:contextualSpacing/>
        <w:jc w:val="center"/>
        <w:textAlignment w:val="baseline"/>
        <w:rPr>
          <w:rFonts w:ascii="Tahoma" w:eastAsia="Times New Roman" w:hAnsi="Tahoma" w:cs="Tahoma"/>
          <w:b/>
          <w:bCs/>
          <w:caps/>
          <w:color w:val="000000"/>
          <w:kern w:val="1"/>
          <w:sz w:val="21"/>
          <w:szCs w:val="21"/>
          <w:lang w:eastAsia="zh-CN"/>
        </w:rPr>
      </w:pPr>
      <w:r w:rsidRPr="00DD1E86">
        <w:rPr>
          <w:rFonts w:ascii="Tahoma" w:eastAsia="Times New Roman" w:hAnsi="Tahoma" w:cs="Tahoma"/>
          <w:b/>
          <w:bCs/>
          <w:caps/>
          <w:color w:val="000000"/>
          <w:kern w:val="1"/>
          <w:sz w:val="21"/>
          <w:szCs w:val="21"/>
          <w:lang w:eastAsia="zh-CN"/>
        </w:rPr>
        <w:t>nyilatkozat</w:t>
      </w:r>
    </w:p>
    <w:p w14:paraId="378AD766" w14:textId="77777777" w:rsidR="00685D3C" w:rsidRPr="00DD1E86" w:rsidRDefault="00685D3C" w:rsidP="00685D3C">
      <w:pPr>
        <w:suppressAutoHyphens/>
        <w:spacing w:after="0" w:line="100" w:lineRule="atLeast"/>
        <w:contextualSpacing/>
        <w:jc w:val="center"/>
        <w:textAlignment w:val="baseline"/>
        <w:rPr>
          <w:rFonts w:ascii="Tahoma" w:eastAsia="Times New Roman" w:hAnsi="Tahoma" w:cs="Tahoma"/>
          <w:b/>
          <w:bCs/>
          <w:caps/>
          <w:color w:val="000000"/>
          <w:kern w:val="1"/>
          <w:sz w:val="21"/>
          <w:szCs w:val="21"/>
          <w:lang w:eastAsia="zh-CN"/>
        </w:rPr>
      </w:pPr>
    </w:p>
    <w:p w14:paraId="6476332D" w14:textId="77777777" w:rsidR="00685D3C" w:rsidRPr="00263EE3" w:rsidRDefault="00685D3C" w:rsidP="00685D3C">
      <w:pPr>
        <w:suppressAutoHyphens/>
        <w:spacing w:after="0" w:line="100" w:lineRule="atLeast"/>
        <w:contextualSpacing/>
        <w:jc w:val="center"/>
        <w:textAlignment w:val="baseline"/>
        <w:rPr>
          <w:rFonts w:ascii="Tahoma" w:eastAsia="Times New Roman" w:hAnsi="Tahoma" w:cs="Tahoma"/>
          <w:b/>
          <w:bCs/>
          <w:color w:val="000000"/>
          <w:kern w:val="1"/>
          <w:sz w:val="21"/>
          <w:szCs w:val="21"/>
          <w:lang w:eastAsia="zh-CN"/>
        </w:rPr>
      </w:pPr>
      <w:r>
        <w:rPr>
          <w:rFonts w:ascii="Tahoma" w:eastAsia="Times New Roman" w:hAnsi="Tahoma" w:cs="Tahoma"/>
          <w:b/>
          <w:bCs/>
          <w:color w:val="000000"/>
          <w:kern w:val="1"/>
          <w:sz w:val="21"/>
          <w:szCs w:val="21"/>
          <w:lang w:eastAsia="zh-CN"/>
        </w:rPr>
        <w:t xml:space="preserve">a </w:t>
      </w:r>
      <w:r>
        <w:rPr>
          <w:rFonts w:ascii="Tahoma" w:eastAsia="Times New Roman" w:hAnsi="Tahoma" w:cs="Tahoma"/>
          <w:b/>
          <w:color w:val="000000"/>
          <w:kern w:val="1"/>
          <w:sz w:val="21"/>
          <w:szCs w:val="21"/>
          <w:shd w:val="clear" w:color="auto" w:fill="FFFFFF"/>
          <w:lang w:eastAsia="zh-CN"/>
        </w:rPr>
        <w:t xml:space="preserve">teljesítési és jótállási </w:t>
      </w:r>
      <w:r w:rsidRPr="00263EE3">
        <w:rPr>
          <w:rFonts w:ascii="Tahoma" w:eastAsia="Times New Roman" w:hAnsi="Tahoma" w:cs="Tahoma"/>
          <w:b/>
          <w:bCs/>
          <w:color w:val="000000"/>
          <w:kern w:val="1"/>
          <w:sz w:val="21"/>
          <w:szCs w:val="21"/>
          <w:lang w:eastAsia="zh-CN"/>
        </w:rPr>
        <w:t>biztosíték</w:t>
      </w:r>
      <w:r>
        <w:rPr>
          <w:rFonts w:ascii="Tahoma" w:eastAsia="Times New Roman" w:hAnsi="Tahoma" w:cs="Tahoma"/>
          <w:b/>
          <w:bCs/>
          <w:color w:val="000000"/>
          <w:kern w:val="1"/>
          <w:sz w:val="21"/>
          <w:szCs w:val="21"/>
          <w:lang w:eastAsia="zh-CN"/>
        </w:rPr>
        <w:t xml:space="preserve"> </w:t>
      </w:r>
      <w:r w:rsidRPr="00263EE3">
        <w:rPr>
          <w:rFonts w:ascii="Tahoma" w:eastAsia="Times New Roman" w:hAnsi="Tahoma" w:cs="Tahoma"/>
          <w:b/>
          <w:bCs/>
          <w:color w:val="000000"/>
          <w:kern w:val="1"/>
          <w:sz w:val="21"/>
          <w:szCs w:val="21"/>
          <w:lang w:eastAsia="zh-CN"/>
        </w:rPr>
        <w:t>rendelkezésre bocsátásáról</w:t>
      </w:r>
    </w:p>
    <w:p w14:paraId="25963E5C" w14:textId="77777777" w:rsidR="00685D3C" w:rsidRPr="00DD1E86" w:rsidRDefault="00685D3C" w:rsidP="00685D3C">
      <w:pPr>
        <w:suppressAutoHyphens/>
        <w:spacing w:after="0" w:line="100" w:lineRule="atLeast"/>
        <w:contextualSpacing/>
        <w:textAlignment w:val="baseline"/>
        <w:rPr>
          <w:rFonts w:ascii="Tahoma" w:eastAsia="Times New Roman" w:hAnsi="Tahoma" w:cs="Tahoma"/>
          <w:b/>
          <w:bCs/>
          <w:color w:val="000000"/>
          <w:kern w:val="1"/>
          <w:sz w:val="21"/>
          <w:szCs w:val="21"/>
          <w:lang w:eastAsia="zh-CN"/>
        </w:rPr>
      </w:pPr>
    </w:p>
    <w:p w14:paraId="0FE31050" w14:textId="2297C5DC" w:rsidR="00685D3C" w:rsidRPr="006A28AE" w:rsidRDefault="00685D3C" w:rsidP="00685D3C">
      <w:pPr>
        <w:suppressAutoHyphens/>
        <w:spacing w:after="0" w:line="240" w:lineRule="auto"/>
        <w:jc w:val="both"/>
        <w:rPr>
          <w:rFonts w:ascii="Tahoma" w:hAnsi="Tahoma" w:cs="Tahoma"/>
          <w:b/>
          <w:sz w:val="21"/>
          <w:szCs w:val="21"/>
        </w:rPr>
      </w:pPr>
      <w:r w:rsidRPr="00263EE3">
        <w:rPr>
          <w:rFonts w:ascii="Tahoma" w:hAnsi="Tahoma" w:cs="Tahoma"/>
          <w:color w:val="000000"/>
          <w:kern w:val="1"/>
          <w:sz w:val="21"/>
          <w:szCs w:val="21"/>
          <w:lang w:eastAsia="zh-CN"/>
        </w:rPr>
        <w:t>Alulírott …………………………………………………………………, mint a(z) …………</w:t>
      </w:r>
      <w:proofErr w:type="gramStart"/>
      <w:r w:rsidRPr="00263EE3">
        <w:rPr>
          <w:rFonts w:ascii="Tahoma" w:hAnsi="Tahoma" w:cs="Tahoma"/>
          <w:color w:val="000000"/>
          <w:kern w:val="1"/>
          <w:sz w:val="21"/>
          <w:szCs w:val="21"/>
          <w:lang w:eastAsia="zh-CN"/>
        </w:rPr>
        <w:t>…….</w:t>
      </w:r>
      <w:proofErr w:type="gramEnd"/>
      <w:r w:rsidRPr="00263EE3">
        <w:rPr>
          <w:rFonts w:ascii="Tahoma" w:hAnsi="Tahoma" w:cs="Tahoma"/>
          <w:color w:val="000000"/>
          <w:kern w:val="1"/>
          <w:sz w:val="21"/>
          <w:szCs w:val="21"/>
          <w:lang w:eastAsia="zh-CN"/>
        </w:rPr>
        <w:t xml:space="preserve">………………….............................................................. (székhely: ………...................................…….......................................) ajánlattevő szervezet cégjegyzésre jogosult képviselője </w:t>
      </w:r>
      <w:r>
        <w:rPr>
          <w:rFonts w:ascii="Tahoma" w:hAnsi="Tahoma" w:cs="Tahoma"/>
          <w:sz w:val="21"/>
          <w:szCs w:val="21"/>
        </w:rPr>
        <w:t>a</w:t>
      </w:r>
      <w:r w:rsidR="00122146">
        <w:rPr>
          <w:rFonts w:ascii="Tahoma" w:hAnsi="Tahoma" w:cs="Tahoma"/>
          <w:sz w:val="21"/>
          <w:szCs w:val="21"/>
        </w:rPr>
        <w:t>z</w:t>
      </w:r>
      <w:r>
        <w:rPr>
          <w:rFonts w:ascii="Tahoma" w:hAnsi="Tahoma" w:cs="Tahoma"/>
          <w:sz w:val="21"/>
          <w:szCs w:val="21"/>
        </w:rPr>
        <w:t xml:space="preserve"> </w:t>
      </w:r>
      <w:r w:rsidRPr="00E23708">
        <w:rPr>
          <w:rFonts w:ascii="Tahoma" w:hAnsi="Tahoma" w:cs="Tahoma"/>
          <w:b/>
          <w:sz w:val="21"/>
          <w:szCs w:val="21"/>
        </w:rPr>
        <w:t>„</w:t>
      </w:r>
      <w:proofErr w:type="spellStart"/>
      <w:r w:rsidR="002853E9">
        <w:rPr>
          <w:rFonts w:ascii="Tahoma" w:hAnsi="Tahoma" w:cs="Tahoma"/>
          <w:b/>
          <w:sz w:val="21"/>
          <w:szCs w:val="21"/>
        </w:rPr>
        <w:t>Insula</w:t>
      </w:r>
      <w:proofErr w:type="spellEnd"/>
      <w:r w:rsidR="002853E9">
        <w:rPr>
          <w:rFonts w:ascii="Tahoma" w:hAnsi="Tahoma" w:cs="Tahoma"/>
          <w:b/>
          <w:sz w:val="21"/>
          <w:szCs w:val="21"/>
        </w:rPr>
        <w:t xml:space="preserve"> </w:t>
      </w:r>
      <w:proofErr w:type="spellStart"/>
      <w:r w:rsidR="002853E9">
        <w:rPr>
          <w:rFonts w:ascii="Tahoma" w:hAnsi="Tahoma" w:cs="Tahoma"/>
          <w:b/>
          <w:sz w:val="21"/>
          <w:szCs w:val="21"/>
        </w:rPr>
        <w:t>Lutherana</w:t>
      </w:r>
      <w:proofErr w:type="spellEnd"/>
      <w:r w:rsidR="002853E9">
        <w:rPr>
          <w:rFonts w:ascii="Tahoma" w:hAnsi="Tahoma" w:cs="Tahoma"/>
          <w:b/>
          <w:sz w:val="21"/>
          <w:szCs w:val="21"/>
        </w:rPr>
        <w:t xml:space="preserve"> épületegyüttes Szeretetház épület felújítása- II. ütem</w:t>
      </w:r>
      <w:r w:rsidRPr="00E23708">
        <w:rPr>
          <w:rFonts w:ascii="Tahoma" w:hAnsi="Tahoma" w:cs="Tahoma"/>
          <w:b/>
          <w:sz w:val="21"/>
          <w:szCs w:val="21"/>
        </w:rPr>
        <w:t>”</w:t>
      </w:r>
      <w:r>
        <w:rPr>
          <w:rFonts w:ascii="Tahoma" w:hAnsi="Tahoma" w:cs="Tahoma"/>
          <w:b/>
          <w:sz w:val="21"/>
          <w:szCs w:val="21"/>
        </w:rPr>
        <w:t xml:space="preserve"> </w:t>
      </w:r>
      <w:r w:rsidRPr="00263EE3">
        <w:rPr>
          <w:rFonts w:ascii="Tahoma" w:hAnsi="Tahoma" w:cs="Tahoma"/>
          <w:bCs/>
          <w:kern w:val="1"/>
          <w:sz w:val="21"/>
          <w:szCs w:val="21"/>
          <w:lang w:eastAsia="zh-CN"/>
        </w:rPr>
        <w:t>tárgyban</w:t>
      </w:r>
      <w:r w:rsidRPr="00263EE3">
        <w:rPr>
          <w:rFonts w:ascii="Tahoma" w:hAnsi="Tahoma" w:cs="Tahoma"/>
          <w:color w:val="000000"/>
          <w:kern w:val="1"/>
          <w:sz w:val="21"/>
          <w:szCs w:val="21"/>
          <w:lang w:eastAsia="zh-CN"/>
        </w:rPr>
        <w:t xml:space="preserve"> </w:t>
      </w:r>
      <w:r>
        <w:rPr>
          <w:rFonts w:ascii="Tahoma" w:hAnsi="Tahoma" w:cs="Tahoma"/>
          <w:color w:val="000000"/>
          <w:kern w:val="1"/>
          <w:sz w:val="21"/>
          <w:szCs w:val="21"/>
          <w:lang w:eastAsia="zh-CN"/>
        </w:rPr>
        <w:t>megindított</w:t>
      </w:r>
      <w:r w:rsidRPr="00263EE3">
        <w:rPr>
          <w:rFonts w:ascii="Tahoma" w:hAnsi="Tahoma" w:cs="Tahoma"/>
          <w:color w:val="000000"/>
          <w:kern w:val="1"/>
          <w:sz w:val="21"/>
          <w:szCs w:val="21"/>
          <w:lang w:eastAsia="zh-CN"/>
        </w:rPr>
        <w:t xml:space="preserve"> közbeszerzési eljárás során az alábbi nyilatkozatot teszem.</w:t>
      </w:r>
    </w:p>
    <w:p w14:paraId="14F58C15" w14:textId="77777777" w:rsidR="00685D3C" w:rsidRDefault="00685D3C" w:rsidP="00685D3C">
      <w:pPr>
        <w:suppressAutoHyphens/>
        <w:jc w:val="both"/>
        <w:textAlignment w:val="baseline"/>
        <w:rPr>
          <w:rFonts w:ascii="Tahoma" w:hAnsi="Tahoma" w:cs="Tahoma"/>
          <w:color w:val="000000"/>
          <w:kern w:val="1"/>
          <w:sz w:val="21"/>
          <w:szCs w:val="21"/>
          <w:lang w:eastAsia="zh-CN"/>
        </w:rPr>
      </w:pPr>
    </w:p>
    <w:p w14:paraId="2B0BABE4" w14:textId="77777777" w:rsidR="00685D3C" w:rsidRPr="00263EE3" w:rsidRDefault="00685D3C" w:rsidP="00685D3C">
      <w:pPr>
        <w:suppressAutoHyphens/>
        <w:jc w:val="both"/>
        <w:textAlignment w:val="baseline"/>
        <w:rPr>
          <w:rFonts w:ascii="Tahoma" w:hAnsi="Tahoma" w:cs="Tahoma"/>
          <w:color w:val="000000"/>
          <w:kern w:val="1"/>
          <w:sz w:val="21"/>
          <w:szCs w:val="21"/>
          <w:lang w:eastAsia="zh-CN"/>
        </w:rPr>
      </w:pPr>
      <w:r w:rsidRPr="00263EE3">
        <w:rPr>
          <w:rFonts w:ascii="Tahoma" w:hAnsi="Tahoma" w:cs="Tahoma"/>
          <w:color w:val="000000"/>
          <w:kern w:val="1"/>
          <w:sz w:val="21"/>
          <w:szCs w:val="21"/>
          <w:lang w:eastAsia="zh-CN"/>
        </w:rPr>
        <w:t>Ezúton</w:t>
      </w:r>
    </w:p>
    <w:p w14:paraId="79CE0E62" w14:textId="77777777" w:rsidR="00685D3C" w:rsidRPr="00263EE3" w:rsidRDefault="00685D3C" w:rsidP="00685D3C">
      <w:pPr>
        <w:suppressAutoHyphens/>
        <w:jc w:val="center"/>
        <w:textAlignment w:val="baseline"/>
        <w:rPr>
          <w:rFonts w:ascii="Tahoma" w:hAnsi="Tahoma" w:cs="Tahoma"/>
          <w:b/>
          <w:bCs/>
          <w:color w:val="000000"/>
          <w:kern w:val="1"/>
          <w:sz w:val="21"/>
          <w:szCs w:val="21"/>
          <w:lang w:eastAsia="zh-CN"/>
        </w:rPr>
      </w:pPr>
      <w:r w:rsidRPr="00263EE3">
        <w:rPr>
          <w:rFonts w:ascii="Tahoma" w:hAnsi="Tahoma" w:cs="Tahoma"/>
          <w:b/>
          <w:bCs/>
          <w:color w:val="000000"/>
          <w:kern w:val="1"/>
          <w:sz w:val="21"/>
          <w:szCs w:val="21"/>
          <w:lang w:eastAsia="zh-CN"/>
        </w:rPr>
        <w:t>n y i l a t k o z o m, hogy</w:t>
      </w:r>
    </w:p>
    <w:p w14:paraId="710ACD85" w14:textId="4A22D726" w:rsidR="00685D3C" w:rsidRPr="00263EE3" w:rsidRDefault="00685D3C" w:rsidP="00685D3C">
      <w:pPr>
        <w:spacing w:before="240" w:after="0" w:line="240" w:lineRule="auto"/>
        <w:jc w:val="both"/>
        <w:rPr>
          <w:rFonts w:ascii="Tahoma" w:eastAsia="Times New Roman" w:hAnsi="Tahoma" w:cs="Tahoma"/>
          <w:sz w:val="21"/>
          <w:szCs w:val="21"/>
          <w:shd w:val="clear" w:color="auto" w:fill="FFFFFF"/>
          <w:lang w:eastAsia="hu-HU"/>
        </w:rPr>
      </w:pPr>
      <w:r>
        <w:rPr>
          <w:rFonts w:ascii="Tahoma" w:hAnsi="Tahoma" w:cs="Tahoma"/>
          <w:sz w:val="21"/>
          <w:szCs w:val="21"/>
        </w:rPr>
        <w:t>a kikötött</w:t>
      </w:r>
      <w:r w:rsidRPr="00825E43">
        <w:rPr>
          <w:rFonts w:ascii="Tahoma" w:hAnsi="Tahoma" w:cs="Tahoma"/>
          <w:sz w:val="21"/>
          <w:szCs w:val="21"/>
        </w:rPr>
        <w:t xml:space="preserve"> - </w:t>
      </w:r>
      <w:r>
        <w:rPr>
          <w:rFonts w:ascii="Tahoma" w:hAnsi="Tahoma" w:cs="Tahoma"/>
          <w:sz w:val="21"/>
          <w:szCs w:val="21"/>
        </w:rPr>
        <w:t>nettó vállalkozói díj 5</w:t>
      </w:r>
      <w:r w:rsidRPr="00825E43">
        <w:rPr>
          <w:rFonts w:ascii="Tahoma" w:hAnsi="Tahoma" w:cs="Tahoma"/>
          <w:sz w:val="21"/>
          <w:szCs w:val="21"/>
        </w:rPr>
        <w:t xml:space="preserve"> %-a mértékű – </w:t>
      </w:r>
      <w:r>
        <w:rPr>
          <w:rFonts w:ascii="Tahoma" w:hAnsi="Tahoma" w:cs="Tahoma"/>
          <w:b/>
          <w:bCs/>
          <w:sz w:val="21"/>
          <w:szCs w:val="21"/>
        </w:rPr>
        <w:t>teljesítési</w:t>
      </w:r>
      <w:r w:rsidRPr="00825E43">
        <w:rPr>
          <w:rFonts w:ascii="Tahoma" w:hAnsi="Tahoma" w:cs="Tahoma"/>
          <w:b/>
          <w:bCs/>
          <w:sz w:val="21"/>
          <w:szCs w:val="21"/>
        </w:rPr>
        <w:t xml:space="preserve"> biztosítékot</w:t>
      </w:r>
      <w:r w:rsidRPr="00825E43">
        <w:rPr>
          <w:rFonts w:ascii="Tahoma" w:hAnsi="Tahoma" w:cs="Tahoma"/>
          <w:sz w:val="21"/>
          <w:szCs w:val="21"/>
        </w:rPr>
        <w:t xml:space="preserve"> a szerződés </w:t>
      </w:r>
      <w:r>
        <w:rPr>
          <w:rFonts w:ascii="Tahoma" w:hAnsi="Tahoma" w:cs="Tahoma"/>
          <w:b/>
          <w:bCs/>
          <w:sz w:val="21"/>
          <w:szCs w:val="21"/>
        </w:rPr>
        <w:t>hatálybalépésének</w:t>
      </w:r>
      <w:r w:rsidRPr="00825E43">
        <w:rPr>
          <w:rFonts w:ascii="Tahoma" w:hAnsi="Tahoma" w:cs="Tahoma"/>
          <w:sz w:val="21"/>
          <w:szCs w:val="21"/>
        </w:rPr>
        <w:t xml:space="preserve"> időpontjától rendelkezésre bocsátom</w:t>
      </w:r>
      <w:r>
        <w:rPr>
          <w:rFonts w:ascii="Tahoma" w:hAnsi="Tahoma" w:cs="Tahoma"/>
          <w:sz w:val="21"/>
          <w:szCs w:val="21"/>
        </w:rPr>
        <w:t>, továbbá</w:t>
      </w:r>
    </w:p>
    <w:p w14:paraId="467B5456" w14:textId="77777777" w:rsidR="00685D3C" w:rsidRDefault="00685D3C" w:rsidP="00685D3C">
      <w:pPr>
        <w:suppressAutoHyphens/>
        <w:spacing w:after="0" w:line="100" w:lineRule="atLeast"/>
        <w:contextualSpacing/>
        <w:jc w:val="both"/>
        <w:textAlignment w:val="baseline"/>
        <w:rPr>
          <w:rFonts w:ascii="Tahoma" w:eastAsia="Times New Roman" w:hAnsi="Tahoma" w:cs="Tahoma"/>
          <w:kern w:val="1"/>
          <w:sz w:val="21"/>
          <w:szCs w:val="21"/>
          <w:shd w:val="clear" w:color="auto" w:fill="FFFFFF"/>
          <w:lang w:eastAsia="zh-CN"/>
        </w:rPr>
      </w:pPr>
    </w:p>
    <w:p w14:paraId="045F4C2D" w14:textId="77777777" w:rsidR="00685D3C" w:rsidRPr="00263EE3" w:rsidRDefault="00685D3C" w:rsidP="00685D3C">
      <w:pPr>
        <w:suppressAutoHyphens/>
        <w:jc w:val="center"/>
        <w:textAlignment w:val="baseline"/>
        <w:rPr>
          <w:rFonts w:ascii="Tahoma" w:hAnsi="Tahoma" w:cs="Tahoma"/>
          <w:b/>
          <w:bCs/>
          <w:color w:val="000000"/>
          <w:kern w:val="1"/>
          <w:sz w:val="21"/>
          <w:szCs w:val="21"/>
          <w:lang w:eastAsia="zh-CN"/>
        </w:rPr>
      </w:pPr>
      <w:r w:rsidRPr="00263EE3">
        <w:rPr>
          <w:rFonts w:ascii="Tahoma" w:hAnsi="Tahoma" w:cs="Tahoma"/>
          <w:b/>
          <w:bCs/>
          <w:color w:val="000000"/>
          <w:kern w:val="1"/>
          <w:sz w:val="21"/>
          <w:szCs w:val="21"/>
          <w:lang w:eastAsia="zh-CN"/>
        </w:rPr>
        <w:t>n y i l a t k o z o m, hogy</w:t>
      </w:r>
    </w:p>
    <w:p w14:paraId="56FA0129" w14:textId="298001EB" w:rsidR="00685D3C" w:rsidRPr="00263EE3" w:rsidRDefault="00685D3C" w:rsidP="00685D3C">
      <w:pPr>
        <w:spacing w:before="240" w:after="0" w:line="240" w:lineRule="auto"/>
        <w:jc w:val="both"/>
        <w:rPr>
          <w:rFonts w:ascii="Tahoma" w:eastAsia="Times New Roman" w:hAnsi="Tahoma" w:cs="Tahoma"/>
          <w:sz w:val="21"/>
          <w:szCs w:val="21"/>
          <w:shd w:val="clear" w:color="auto" w:fill="FFFFFF"/>
          <w:lang w:eastAsia="hu-HU"/>
        </w:rPr>
      </w:pPr>
      <w:r>
        <w:rPr>
          <w:rFonts w:ascii="Tahoma" w:hAnsi="Tahoma" w:cs="Tahoma"/>
          <w:sz w:val="21"/>
          <w:szCs w:val="21"/>
        </w:rPr>
        <w:t>a kikötött</w:t>
      </w:r>
      <w:r w:rsidRPr="00825E43">
        <w:rPr>
          <w:rFonts w:ascii="Tahoma" w:hAnsi="Tahoma" w:cs="Tahoma"/>
          <w:sz w:val="21"/>
          <w:szCs w:val="21"/>
        </w:rPr>
        <w:t xml:space="preserve"> </w:t>
      </w:r>
      <w:r>
        <w:rPr>
          <w:rFonts w:ascii="Tahoma" w:hAnsi="Tahoma" w:cs="Tahoma"/>
          <w:sz w:val="21"/>
          <w:szCs w:val="21"/>
        </w:rPr>
        <w:t>–</w:t>
      </w:r>
      <w:r w:rsidRPr="00825E43">
        <w:rPr>
          <w:rFonts w:ascii="Tahoma" w:hAnsi="Tahoma" w:cs="Tahoma"/>
          <w:sz w:val="21"/>
          <w:szCs w:val="21"/>
        </w:rPr>
        <w:t xml:space="preserve"> </w:t>
      </w:r>
      <w:r>
        <w:rPr>
          <w:rFonts w:ascii="Tahoma" w:hAnsi="Tahoma" w:cs="Tahoma"/>
          <w:sz w:val="21"/>
          <w:szCs w:val="21"/>
        </w:rPr>
        <w:t xml:space="preserve">nettó vállalkozói díj </w:t>
      </w:r>
      <w:r w:rsidR="00814715">
        <w:rPr>
          <w:rFonts w:ascii="Tahoma" w:hAnsi="Tahoma" w:cs="Tahoma"/>
          <w:sz w:val="21"/>
          <w:szCs w:val="21"/>
        </w:rPr>
        <w:t>2</w:t>
      </w:r>
      <w:r w:rsidRPr="00825E43">
        <w:rPr>
          <w:rFonts w:ascii="Tahoma" w:hAnsi="Tahoma" w:cs="Tahoma"/>
          <w:sz w:val="21"/>
          <w:szCs w:val="21"/>
        </w:rPr>
        <w:t xml:space="preserve"> %-a mértékű – </w:t>
      </w:r>
      <w:r w:rsidRPr="003C10A5">
        <w:rPr>
          <w:rFonts w:ascii="Tahoma" w:hAnsi="Tahoma" w:cs="Tahoma"/>
          <w:b/>
          <w:sz w:val="21"/>
          <w:szCs w:val="21"/>
        </w:rPr>
        <w:t>j</w:t>
      </w:r>
      <w:r>
        <w:rPr>
          <w:rFonts w:ascii="Tahoma" w:hAnsi="Tahoma" w:cs="Tahoma"/>
          <w:b/>
          <w:bCs/>
          <w:sz w:val="21"/>
          <w:szCs w:val="21"/>
        </w:rPr>
        <w:t>ótállási</w:t>
      </w:r>
      <w:r w:rsidRPr="00825E43">
        <w:rPr>
          <w:rFonts w:ascii="Tahoma" w:hAnsi="Tahoma" w:cs="Tahoma"/>
          <w:b/>
          <w:bCs/>
          <w:sz w:val="21"/>
          <w:szCs w:val="21"/>
        </w:rPr>
        <w:t xml:space="preserve"> biztosítékot</w:t>
      </w:r>
      <w:r w:rsidRPr="00825E43">
        <w:rPr>
          <w:rFonts w:ascii="Tahoma" w:hAnsi="Tahoma" w:cs="Tahoma"/>
          <w:sz w:val="21"/>
          <w:szCs w:val="21"/>
        </w:rPr>
        <w:t xml:space="preserve"> a szerződés </w:t>
      </w:r>
      <w:r>
        <w:rPr>
          <w:rFonts w:ascii="Tahoma" w:hAnsi="Tahoma" w:cs="Tahoma"/>
          <w:b/>
          <w:bCs/>
          <w:sz w:val="21"/>
          <w:szCs w:val="21"/>
        </w:rPr>
        <w:t>teljesítésének (sikeres átadás-átvételi jegyzőkönyv átvétele)</w:t>
      </w:r>
      <w:r w:rsidRPr="00825E43">
        <w:rPr>
          <w:rFonts w:ascii="Tahoma" w:hAnsi="Tahoma" w:cs="Tahoma"/>
          <w:sz w:val="21"/>
          <w:szCs w:val="21"/>
        </w:rPr>
        <w:t xml:space="preserve"> időpontjától rendelkezésre bocsátom</w:t>
      </w:r>
      <w:r>
        <w:rPr>
          <w:rFonts w:ascii="Tahoma" w:hAnsi="Tahoma" w:cs="Tahoma"/>
          <w:sz w:val="21"/>
          <w:szCs w:val="21"/>
        </w:rPr>
        <w:t>.</w:t>
      </w:r>
    </w:p>
    <w:p w14:paraId="500B5F2E" w14:textId="77777777" w:rsidR="00685D3C" w:rsidRDefault="00685D3C" w:rsidP="00685D3C">
      <w:pPr>
        <w:suppressAutoHyphens/>
        <w:spacing w:after="0" w:line="100" w:lineRule="atLeast"/>
        <w:contextualSpacing/>
        <w:jc w:val="both"/>
        <w:textAlignment w:val="baseline"/>
        <w:rPr>
          <w:rFonts w:ascii="Tahoma" w:eastAsia="Times New Roman" w:hAnsi="Tahoma" w:cs="Tahoma"/>
          <w:kern w:val="1"/>
          <w:sz w:val="21"/>
          <w:szCs w:val="21"/>
          <w:shd w:val="clear" w:color="auto" w:fill="FFFFFF"/>
          <w:lang w:eastAsia="zh-CN"/>
        </w:rPr>
      </w:pPr>
    </w:p>
    <w:p w14:paraId="5F4F4705" w14:textId="77777777" w:rsidR="00685D3C" w:rsidRPr="00856795" w:rsidRDefault="00685D3C" w:rsidP="00685D3C">
      <w:pPr>
        <w:jc w:val="both"/>
        <w:rPr>
          <w:rFonts w:ascii="Verdana" w:hAnsi="Verdana"/>
          <w:szCs w:val="24"/>
        </w:rPr>
      </w:pPr>
      <w:r w:rsidRPr="00856795">
        <w:rPr>
          <w:rFonts w:ascii="Tahoma" w:hAnsi="Tahoma" w:cs="Tahoma"/>
          <w:kern w:val="1"/>
          <w:sz w:val="21"/>
          <w:szCs w:val="21"/>
          <w:shd w:val="clear" w:color="auto" w:fill="FFFFFF"/>
          <w:lang w:eastAsia="zh-CN"/>
        </w:rPr>
        <w:t xml:space="preserve">Tudomásul veszem, hogy a biztosíték az ajánlattevőként szerződő fél választása szerint </w:t>
      </w:r>
      <w:r w:rsidRPr="00856795">
        <w:rPr>
          <w:rFonts w:ascii="Tahoma" w:hAnsi="Tahoma" w:cs="Tahoma"/>
          <w:color w:val="000000"/>
          <w:sz w:val="21"/>
          <w:szCs w:val="21"/>
        </w:rPr>
        <w:t xml:space="preserve">óvadékként az előírt pénzösszegnek az ajánlatkérőként szerződő fél fizetési számlájára történő befizetésével, átutalásával, pénzügyi intézmény vagy biztosító által vállalt garancia vagy pénzügyi intézmény vagy biztosító készfizető kezesség biztosításával, vagy biztosítási szerződés alapján kiállított – készfizető kezességvállalást tartalmazó – kötelezvénnyel, illetve a jólteljesítési biztosíték esetében választásom szerint </w:t>
      </w:r>
      <w:r w:rsidRPr="00856795">
        <w:rPr>
          <w:rFonts w:ascii="Tahoma" w:hAnsi="Tahoma" w:cs="Tahoma"/>
          <w:sz w:val="21"/>
          <w:szCs w:val="21"/>
        </w:rPr>
        <w:t xml:space="preserve">a Kbt. 134. § (7) </w:t>
      </w:r>
      <w:proofErr w:type="spellStart"/>
      <w:r w:rsidRPr="00856795">
        <w:rPr>
          <w:rFonts w:ascii="Tahoma" w:hAnsi="Tahoma" w:cs="Tahoma"/>
          <w:sz w:val="21"/>
          <w:szCs w:val="21"/>
        </w:rPr>
        <w:t>bek</w:t>
      </w:r>
      <w:proofErr w:type="spellEnd"/>
      <w:r w:rsidRPr="00856795">
        <w:rPr>
          <w:rFonts w:ascii="Tahoma" w:hAnsi="Tahoma" w:cs="Tahoma"/>
          <w:sz w:val="21"/>
          <w:szCs w:val="21"/>
        </w:rPr>
        <w:t>.-ben foglaltaknak megfelelően, a végszámla ér</w:t>
      </w:r>
      <w:r>
        <w:rPr>
          <w:rFonts w:ascii="Tahoma" w:hAnsi="Tahoma" w:cs="Tahoma"/>
          <w:sz w:val="21"/>
          <w:szCs w:val="21"/>
        </w:rPr>
        <w:t>tékéből történő visszatartással</w:t>
      </w:r>
      <w:r w:rsidRPr="00856795">
        <w:rPr>
          <w:rFonts w:ascii="Tahoma" w:hAnsi="Tahoma" w:cs="Tahoma"/>
          <w:sz w:val="21"/>
          <w:szCs w:val="21"/>
        </w:rPr>
        <w:t xml:space="preserve"> </w:t>
      </w:r>
      <w:r>
        <w:rPr>
          <w:rFonts w:ascii="Tahoma" w:hAnsi="Tahoma" w:cs="Tahoma"/>
          <w:sz w:val="21"/>
          <w:szCs w:val="21"/>
        </w:rPr>
        <w:t xml:space="preserve">teljesíthető </w:t>
      </w:r>
      <w:r w:rsidRPr="00856795">
        <w:rPr>
          <w:rFonts w:ascii="Tahoma" w:hAnsi="Tahoma" w:cs="Tahoma"/>
          <w:sz w:val="21"/>
          <w:szCs w:val="21"/>
        </w:rPr>
        <w:t xml:space="preserve">azzal, hogy erre az óvadék szabályai </w:t>
      </w:r>
      <w:proofErr w:type="spellStart"/>
      <w:r w:rsidRPr="00856795">
        <w:rPr>
          <w:rFonts w:ascii="Tahoma" w:hAnsi="Tahoma" w:cs="Tahoma"/>
          <w:sz w:val="21"/>
          <w:szCs w:val="21"/>
        </w:rPr>
        <w:t>alkalmazandóak</w:t>
      </w:r>
      <w:proofErr w:type="spellEnd"/>
      <w:r w:rsidRPr="00856795">
        <w:rPr>
          <w:rFonts w:ascii="Tahoma" w:hAnsi="Tahoma" w:cs="Tahoma"/>
          <w:sz w:val="21"/>
          <w:szCs w:val="21"/>
        </w:rPr>
        <w:t>.</w:t>
      </w:r>
    </w:p>
    <w:p w14:paraId="7F646673" w14:textId="77777777" w:rsidR="00685D3C" w:rsidRDefault="00685D3C" w:rsidP="00685D3C">
      <w:pPr>
        <w:spacing w:before="240" w:after="0" w:line="240" w:lineRule="auto"/>
        <w:jc w:val="both"/>
        <w:rPr>
          <w:rFonts w:ascii="Tahoma" w:eastAsia="Times New Roman" w:hAnsi="Tahoma" w:cs="Tahoma"/>
          <w:sz w:val="21"/>
          <w:szCs w:val="21"/>
          <w:shd w:val="clear" w:color="auto" w:fill="FFFFFF"/>
          <w:lang w:eastAsia="hu-HU"/>
        </w:rPr>
      </w:pPr>
    </w:p>
    <w:p w14:paraId="49BB4F99" w14:textId="77777777" w:rsidR="00685D3C" w:rsidRPr="00BB3EF7" w:rsidRDefault="00685D3C" w:rsidP="00685D3C">
      <w:pPr>
        <w:suppressAutoHyphens/>
        <w:spacing w:after="0" w:line="100" w:lineRule="atLeast"/>
        <w:contextualSpacing/>
        <w:textAlignment w:val="baseline"/>
        <w:rPr>
          <w:rFonts w:ascii="Tahoma" w:eastAsia="Times New Roman" w:hAnsi="Tahoma" w:cs="Tahoma"/>
          <w:color w:val="000000"/>
          <w:kern w:val="1"/>
          <w:sz w:val="21"/>
          <w:szCs w:val="21"/>
          <w:lang w:eastAsia="zh-CN"/>
        </w:rPr>
      </w:pPr>
    </w:p>
    <w:p w14:paraId="31E98A4F" w14:textId="77777777" w:rsidR="00685D3C" w:rsidRPr="00263EE3" w:rsidRDefault="00685D3C" w:rsidP="00685D3C">
      <w:pPr>
        <w:suppressAutoHyphens/>
        <w:autoSpaceDE w:val="0"/>
        <w:autoSpaceDN w:val="0"/>
        <w:adjustRightInd w:val="0"/>
        <w:spacing w:after="0" w:line="240" w:lineRule="auto"/>
        <w:jc w:val="both"/>
        <w:textAlignment w:val="baseline"/>
        <w:rPr>
          <w:rFonts w:ascii="Tahoma" w:hAnsi="Tahoma" w:cs="Tahoma"/>
          <w:color w:val="000000"/>
          <w:kern w:val="1"/>
          <w:sz w:val="21"/>
          <w:szCs w:val="21"/>
          <w:shd w:val="clear" w:color="auto" w:fill="FFFFFF"/>
          <w:lang w:eastAsia="zh-CN"/>
        </w:rPr>
      </w:pPr>
    </w:p>
    <w:p w14:paraId="676BB77D" w14:textId="77777777" w:rsidR="00685D3C" w:rsidRPr="00263EE3" w:rsidRDefault="00685D3C" w:rsidP="00685D3C">
      <w:pPr>
        <w:suppressAutoHyphens/>
        <w:textAlignment w:val="baseline"/>
        <w:rPr>
          <w:rFonts w:ascii="Tahoma" w:hAnsi="Tahoma" w:cs="Tahoma"/>
          <w:color w:val="000000"/>
          <w:kern w:val="1"/>
          <w:sz w:val="21"/>
          <w:szCs w:val="21"/>
          <w:lang w:eastAsia="zh-CN"/>
        </w:rPr>
      </w:pPr>
    </w:p>
    <w:p w14:paraId="2A6B187E" w14:textId="77777777" w:rsidR="00685D3C" w:rsidRPr="00263EE3" w:rsidRDefault="00685D3C" w:rsidP="00685D3C">
      <w:pPr>
        <w:suppressAutoHyphens/>
        <w:textAlignment w:val="baseline"/>
        <w:rPr>
          <w:rFonts w:ascii="Tahoma" w:hAnsi="Tahoma" w:cs="Tahoma"/>
          <w:color w:val="000000"/>
          <w:kern w:val="1"/>
          <w:sz w:val="21"/>
          <w:szCs w:val="21"/>
          <w:lang w:eastAsia="zh-CN"/>
        </w:rPr>
      </w:pPr>
      <w:r w:rsidRPr="00263EE3">
        <w:rPr>
          <w:rFonts w:ascii="Tahoma" w:hAnsi="Tahoma" w:cs="Tahoma"/>
          <w:color w:val="000000"/>
          <w:kern w:val="1"/>
          <w:sz w:val="21"/>
          <w:szCs w:val="21"/>
          <w:lang w:eastAsia="zh-CN"/>
        </w:rPr>
        <w:t>Keltezés (helység, év, hónap, nap)</w:t>
      </w:r>
    </w:p>
    <w:p w14:paraId="69976AB2" w14:textId="77777777" w:rsidR="00685D3C" w:rsidRPr="00263EE3" w:rsidRDefault="00685D3C" w:rsidP="00685D3C">
      <w:pPr>
        <w:tabs>
          <w:tab w:val="center" w:pos="6237"/>
        </w:tabs>
        <w:suppressAutoHyphens/>
        <w:spacing w:after="0" w:line="240" w:lineRule="auto"/>
        <w:jc w:val="both"/>
        <w:textAlignment w:val="baseline"/>
        <w:rPr>
          <w:rFonts w:ascii="Tahoma" w:hAnsi="Tahoma" w:cs="Tahoma"/>
          <w:color w:val="000000"/>
          <w:kern w:val="1"/>
          <w:sz w:val="21"/>
          <w:szCs w:val="21"/>
          <w:lang w:eastAsia="zh-CN"/>
        </w:rPr>
      </w:pPr>
      <w:r w:rsidRPr="00263EE3">
        <w:rPr>
          <w:rFonts w:ascii="Tahoma" w:hAnsi="Tahoma" w:cs="Tahoma"/>
          <w:color w:val="000000"/>
          <w:kern w:val="1"/>
          <w:sz w:val="21"/>
          <w:szCs w:val="21"/>
          <w:lang w:eastAsia="zh-CN"/>
        </w:rPr>
        <w:tab/>
        <w:t>______________________________</w:t>
      </w:r>
    </w:p>
    <w:p w14:paraId="70E50F18" w14:textId="77777777" w:rsidR="00685D3C" w:rsidRPr="00263EE3" w:rsidRDefault="00685D3C" w:rsidP="00685D3C">
      <w:pPr>
        <w:tabs>
          <w:tab w:val="center" w:pos="6237"/>
        </w:tabs>
        <w:suppressAutoHyphens/>
        <w:spacing w:after="0" w:line="240" w:lineRule="auto"/>
        <w:jc w:val="both"/>
        <w:textAlignment w:val="baseline"/>
        <w:rPr>
          <w:rFonts w:ascii="Tahoma" w:hAnsi="Tahoma" w:cs="Tahoma"/>
          <w:color w:val="000000"/>
          <w:kern w:val="1"/>
          <w:sz w:val="21"/>
          <w:szCs w:val="21"/>
          <w:lang w:eastAsia="zh-CN"/>
        </w:rPr>
      </w:pPr>
      <w:r w:rsidRPr="00263EE3">
        <w:rPr>
          <w:rFonts w:ascii="Tahoma" w:hAnsi="Tahoma" w:cs="Tahoma"/>
          <w:color w:val="000000"/>
          <w:kern w:val="1"/>
          <w:sz w:val="21"/>
          <w:szCs w:val="21"/>
          <w:lang w:eastAsia="zh-CN"/>
        </w:rPr>
        <w:tab/>
        <w:t>(cégjegyzésre jogosult vagy szabályszerűen</w:t>
      </w:r>
    </w:p>
    <w:p w14:paraId="1E810328" w14:textId="77777777" w:rsidR="00685D3C" w:rsidRPr="00263EE3" w:rsidRDefault="00685D3C" w:rsidP="00685D3C">
      <w:pPr>
        <w:tabs>
          <w:tab w:val="center" w:pos="6237"/>
        </w:tabs>
        <w:suppressAutoHyphens/>
        <w:spacing w:after="0" w:line="240" w:lineRule="auto"/>
        <w:textAlignment w:val="baseline"/>
        <w:rPr>
          <w:rFonts w:ascii="Tahoma" w:hAnsi="Tahoma" w:cs="Tahoma"/>
          <w:kern w:val="1"/>
          <w:sz w:val="21"/>
          <w:szCs w:val="21"/>
          <w:lang w:eastAsia="zh-CN"/>
        </w:rPr>
      </w:pPr>
      <w:r w:rsidRPr="00263EE3">
        <w:rPr>
          <w:rFonts w:ascii="Tahoma" w:hAnsi="Tahoma" w:cs="Tahoma"/>
          <w:color w:val="000000"/>
          <w:kern w:val="1"/>
          <w:sz w:val="21"/>
          <w:szCs w:val="21"/>
          <w:lang w:eastAsia="zh-CN"/>
        </w:rPr>
        <w:tab/>
        <w:t>meghatalmazott képviselő aláírása)</w:t>
      </w:r>
    </w:p>
    <w:p w14:paraId="5662DDB0" w14:textId="77777777" w:rsidR="00685D3C" w:rsidRPr="005B6031" w:rsidRDefault="00685D3C" w:rsidP="00685D3C">
      <w:pPr>
        <w:spacing w:after="0"/>
        <w:rPr>
          <w:rFonts w:ascii="Tahoma" w:hAnsi="Tahoma" w:cs="Tahoma"/>
          <w:sz w:val="21"/>
          <w:szCs w:val="21"/>
          <w:shd w:val="clear" w:color="auto" w:fill="FFFFFF"/>
        </w:rPr>
      </w:pPr>
    </w:p>
    <w:p w14:paraId="765A3106" w14:textId="466347DD" w:rsidR="004E56CD" w:rsidRDefault="004E56CD" w:rsidP="00D97C49">
      <w:pPr>
        <w:pStyle w:val="Listaszerbekezds"/>
        <w:spacing w:before="60" w:after="60"/>
        <w:contextualSpacing w:val="0"/>
        <w:jc w:val="right"/>
      </w:pPr>
    </w:p>
    <w:p w14:paraId="69C8BCD4" w14:textId="1494709E" w:rsidR="00685D3C" w:rsidRDefault="00685D3C" w:rsidP="00D97C49">
      <w:pPr>
        <w:pStyle w:val="Listaszerbekezds"/>
        <w:spacing w:before="60" w:after="60"/>
        <w:contextualSpacing w:val="0"/>
        <w:jc w:val="right"/>
      </w:pPr>
      <w:r>
        <w:br w:type="page"/>
      </w:r>
    </w:p>
    <w:p w14:paraId="1DB128A1" w14:textId="77777777" w:rsidR="00685D3C" w:rsidRDefault="00685D3C" w:rsidP="00D97C49">
      <w:pPr>
        <w:pStyle w:val="Listaszerbekezds"/>
        <w:spacing w:before="60" w:after="60"/>
        <w:contextualSpacing w:val="0"/>
        <w:jc w:val="right"/>
      </w:pPr>
    </w:p>
    <w:p w14:paraId="789C0C38" w14:textId="77777777" w:rsidR="00685D3C" w:rsidRDefault="00685D3C" w:rsidP="00D97C49">
      <w:pPr>
        <w:pStyle w:val="Listaszerbekezds"/>
        <w:spacing w:before="60" w:after="60"/>
        <w:contextualSpacing w:val="0"/>
        <w:jc w:val="right"/>
      </w:pPr>
    </w:p>
    <w:p w14:paraId="7D17BCD2" w14:textId="77777777" w:rsidR="00326673" w:rsidRPr="00C01286" w:rsidRDefault="006504E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1"/>
          <w:szCs w:val="21"/>
        </w:rPr>
      </w:pPr>
      <w:r w:rsidRPr="00C01286">
        <w:rPr>
          <w:rFonts w:ascii="Tahoma" w:hAnsi="Tahoma" w:cs="Tahoma"/>
          <w:b/>
          <w:caps/>
          <w:sz w:val="21"/>
          <w:szCs w:val="21"/>
        </w:rPr>
        <w:t xml:space="preserve">5. </w:t>
      </w:r>
      <w:r w:rsidRPr="00C01286">
        <w:rPr>
          <w:rFonts w:ascii="Tahoma" w:hAnsi="Tahoma" w:cs="Tahoma"/>
          <w:b/>
          <w:sz w:val="21"/>
          <w:szCs w:val="21"/>
        </w:rPr>
        <w:t>KÖTET</w:t>
      </w:r>
    </w:p>
    <w:p w14:paraId="12B3B80E" w14:textId="77777777" w:rsidR="00401004" w:rsidRDefault="006504E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1"/>
          <w:szCs w:val="21"/>
        </w:rPr>
      </w:pPr>
      <w:r w:rsidRPr="00C01286">
        <w:rPr>
          <w:rFonts w:ascii="Tahoma" w:hAnsi="Tahoma" w:cs="Tahoma"/>
          <w:b/>
          <w:sz w:val="21"/>
          <w:szCs w:val="21"/>
        </w:rPr>
        <w:t>MŰSZAKI LEÍRÁS</w:t>
      </w:r>
    </w:p>
    <w:p w14:paraId="13A8BCFE" w14:textId="77777777" w:rsidR="00401004" w:rsidRDefault="00401004" w:rsidP="00401004">
      <w:pPr>
        <w:rPr>
          <w:rFonts w:ascii="Tahoma" w:hAnsi="Tahoma" w:cs="Tahoma"/>
          <w:sz w:val="21"/>
          <w:szCs w:val="21"/>
        </w:rPr>
      </w:pPr>
    </w:p>
    <w:p w14:paraId="4B670FD3" w14:textId="77777777" w:rsidR="00326673" w:rsidRPr="00401004" w:rsidRDefault="00401004" w:rsidP="00401004">
      <w:pPr>
        <w:jc w:val="center"/>
        <w:rPr>
          <w:rFonts w:ascii="Tahoma" w:hAnsi="Tahoma" w:cs="Tahoma"/>
          <w:i/>
          <w:sz w:val="21"/>
          <w:szCs w:val="21"/>
        </w:rPr>
      </w:pPr>
      <w:r w:rsidRPr="00401004">
        <w:rPr>
          <w:rFonts w:ascii="Tahoma" w:hAnsi="Tahoma" w:cs="Tahoma"/>
          <w:i/>
          <w:sz w:val="21"/>
          <w:szCs w:val="21"/>
        </w:rPr>
        <w:t>(Külön mellékletben)</w:t>
      </w:r>
    </w:p>
    <w:sectPr w:rsidR="00326673" w:rsidRPr="00401004" w:rsidSect="00323CE7">
      <w:footerReference w:type="default" r:id="rId21"/>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C16ED" w14:textId="77777777" w:rsidR="00064102" w:rsidRDefault="00064102" w:rsidP="00BB0836">
      <w:pPr>
        <w:spacing w:after="0" w:line="240" w:lineRule="auto"/>
      </w:pPr>
      <w:r>
        <w:separator/>
      </w:r>
    </w:p>
  </w:endnote>
  <w:endnote w:type="continuationSeparator" w:id="0">
    <w:p w14:paraId="1596DAF7" w14:textId="77777777" w:rsidR="00064102" w:rsidRDefault="00064102" w:rsidP="00BB0836">
      <w:pPr>
        <w:spacing w:after="0" w:line="240" w:lineRule="auto"/>
      </w:pPr>
      <w:r>
        <w:continuationSeparator/>
      </w:r>
    </w:p>
  </w:endnote>
  <w:endnote w:type="continuationNotice" w:id="1">
    <w:p w14:paraId="58F3026C" w14:textId="77777777" w:rsidR="00064102" w:rsidRDefault="000641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5020503060202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OpenSymbol">
    <w:altName w:val="Courier New"/>
    <w:charset w:val="00"/>
    <w:family w:val="auto"/>
    <w:pitch w:val="variable"/>
    <w:sig w:usb0="800000AF" w:usb1="1001ECEA" w:usb2="00000000" w:usb3="00000000" w:csb0="00000001" w:csb1="00000000"/>
  </w:font>
  <w:font w:name="CG Times">
    <w:panose1 w:val="02020603050405020304"/>
    <w:charset w:val="00"/>
    <w:family w:val="roman"/>
    <w:pitch w:val="variable"/>
    <w:sig w:usb0="00000003" w:usb1="00000000" w:usb2="00000000" w:usb3="00000000" w:csb0="00000001" w:csb1="00000000"/>
  </w:font>
  <w:font w:name="&amp;#39">
    <w:altName w:val="Times New Roman"/>
    <w:panose1 w:val="00000000000000000000"/>
    <w:charset w:val="EE"/>
    <w:family w:val="roman"/>
    <w:notTrueType/>
    <w:pitch w:val="variable"/>
    <w:sig w:usb0="00000005" w:usb1="00000000" w:usb2="00000000" w:usb3="00000000" w:csb0="00000002" w:csb1="00000000"/>
  </w:font>
  <w:font w:name="Myriad_PFL">
    <w:altName w:val="Arial Narrow"/>
    <w:charset w:val="00"/>
    <w:family w:val="auto"/>
    <w:pitch w:val="variable"/>
    <w:sig w:usb0="00000007" w:usb1="00000000" w:usb2="00000000" w:usb3="00000000" w:csb0="00000013" w:csb1="00000000"/>
  </w:font>
  <w:font w:name="font363">
    <w:charset w:val="EE"/>
    <w:family w:val="auto"/>
    <w:pitch w:val="variable"/>
  </w:font>
  <w:font w:name="Times">
    <w:panose1 w:val="020206030504050203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yriadPro-Regular">
    <w:altName w:val="MS Gothic"/>
    <w:panose1 w:val="00000000000000000000"/>
    <w:charset w:val="80"/>
    <w:family w:val="swiss"/>
    <w:notTrueType/>
    <w:pitch w:val="default"/>
    <w:sig w:usb0="00000005" w:usb1="08070000" w:usb2="00000010" w:usb3="00000000" w:csb0="00020002"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C3287" w14:textId="77763CF2" w:rsidR="00BC3A01" w:rsidRDefault="00BC3A01">
    <w:pPr>
      <w:pStyle w:val="llb"/>
      <w:jc w:val="center"/>
    </w:pPr>
    <w:r>
      <w:fldChar w:fldCharType="begin"/>
    </w:r>
    <w:r>
      <w:instrText xml:space="preserve"> PAGE   \* MERGEFORMAT </w:instrText>
    </w:r>
    <w:r>
      <w:fldChar w:fldCharType="separate"/>
    </w:r>
    <w:r>
      <w:rPr>
        <w:noProof/>
      </w:rPr>
      <w:t>35</w:t>
    </w:r>
    <w:r>
      <w:rPr>
        <w:noProof/>
      </w:rPr>
      <w:fldChar w:fldCharType="end"/>
    </w:r>
  </w:p>
  <w:p w14:paraId="1CEB3F2F" w14:textId="77777777" w:rsidR="00BC3A01" w:rsidRDefault="00BC3A0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B43CBC" w14:textId="77777777" w:rsidR="00064102" w:rsidRDefault="00064102" w:rsidP="00BB0836">
      <w:pPr>
        <w:spacing w:after="0" w:line="240" w:lineRule="auto"/>
      </w:pPr>
      <w:r>
        <w:separator/>
      </w:r>
    </w:p>
  </w:footnote>
  <w:footnote w:type="continuationSeparator" w:id="0">
    <w:p w14:paraId="0B173823" w14:textId="77777777" w:rsidR="00064102" w:rsidRDefault="00064102" w:rsidP="00BB0836">
      <w:pPr>
        <w:spacing w:after="0" w:line="240" w:lineRule="auto"/>
      </w:pPr>
      <w:r>
        <w:continuationSeparator/>
      </w:r>
    </w:p>
  </w:footnote>
  <w:footnote w:type="continuationNotice" w:id="1">
    <w:p w14:paraId="3A579FA6" w14:textId="77777777" w:rsidR="00064102" w:rsidRDefault="00064102">
      <w:pPr>
        <w:spacing w:after="0" w:line="240" w:lineRule="auto"/>
      </w:pPr>
    </w:p>
  </w:footnote>
  <w:footnote w:id="2">
    <w:p w14:paraId="2D0CE35B" w14:textId="5062E49F" w:rsidR="00BC3A01" w:rsidRDefault="00BC3A01" w:rsidP="005E5F48">
      <w:pPr>
        <w:pStyle w:val="Lbjegyzetszveg"/>
        <w:rPr>
          <w:ins w:id="1" w:author="Kalánová Nikoleta" w:date="2018-03-27T08:57:00Z"/>
        </w:rPr>
      </w:pPr>
      <w:ins w:id="2" w:author="Kalánová Nikoleta" w:date="2018-03-27T08:57:00Z">
        <w:r>
          <w:rPr>
            <w:rStyle w:val="Lbjegyzet-hivatkozs"/>
          </w:rPr>
          <w:footnoteRef/>
        </w:r>
        <w:r>
          <w:t xml:space="preserve"> </w:t>
        </w:r>
        <w:r>
          <w:rPr>
            <w:rFonts w:cs="Tahoma"/>
            <w:sz w:val="18"/>
            <w:highlight w:val="yellow"/>
          </w:rPr>
          <w:t>A 2018. március 27-</w:t>
        </w:r>
        <w:r w:rsidRPr="00283B79">
          <w:rPr>
            <w:rFonts w:cs="Tahoma"/>
            <w:sz w:val="18"/>
            <w:highlight w:val="yellow"/>
          </w:rPr>
          <w:t>ei módosításokkal egységes szerkezetbe foglalt közbeszerzési dokumentumok, melyben a módosítással érintett részek sárga kiemeléssel kerültek megjelölésre.</w:t>
        </w:r>
      </w:ins>
    </w:p>
  </w:footnote>
  <w:footnote w:id="3">
    <w:p w14:paraId="74365760" w14:textId="77777777" w:rsidR="00BC3A01" w:rsidRDefault="00BC3A01" w:rsidP="00664CA7">
      <w:pPr>
        <w:pStyle w:val="Lbjegyzetszveg"/>
        <w:jc w:val="both"/>
        <w:rPr>
          <w:rFonts w:ascii="Tahoma" w:hAnsi="Tahoma" w:cs="Tahoma"/>
          <w:sz w:val="16"/>
          <w:szCs w:val="16"/>
        </w:rPr>
      </w:pPr>
      <w:r>
        <w:rPr>
          <w:rStyle w:val="Lbjegyzet-hivatkozs"/>
          <w:rFonts w:ascii="Tahoma" w:hAnsi="Tahoma" w:cs="Tahoma"/>
          <w:sz w:val="16"/>
          <w:szCs w:val="16"/>
        </w:rPr>
        <w:footnoteRef/>
      </w:r>
      <w:r>
        <w:rPr>
          <w:rFonts w:ascii="Tahoma" w:hAnsi="Tahoma" w:cs="Tahoma"/>
          <w:sz w:val="16"/>
          <w:szCs w:val="16"/>
        </w:rPr>
        <w:t xml:space="preserve"> Amennyiben a szervezet közvetlen vagy közvetett tulajdonosa külföldi gazdálkodó szervezet, külön nyilatkozat csatolása szükséges a tényleges tulajdonos személyi adatairól.</w:t>
      </w:r>
    </w:p>
  </w:footnote>
  <w:footnote w:id="4">
    <w:p w14:paraId="63C2E43A" w14:textId="77777777" w:rsidR="00BC3A01" w:rsidRDefault="00BC3A01" w:rsidP="00664CA7">
      <w:pPr>
        <w:pStyle w:val="Lbjegyzetszveg"/>
        <w:jc w:val="both"/>
        <w:rPr>
          <w:rFonts w:ascii="Tahoma" w:hAnsi="Tahoma" w:cs="Tahoma"/>
          <w:sz w:val="16"/>
          <w:szCs w:val="16"/>
        </w:rPr>
      </w:pPr>
      <w:r>
        <w:rPr>
          <w:rStyle w:val="Lbjegyzet-hivatkozs"/>
          <w:rFonts w:ascii="Tahoma" w:hAnsi="Tahoma" w:cs="Tahoma"/>
          <w:sz w:val="16"/>
          <w:szCs w:val="16"/>
        </w:rPr>
        <w:footnoteRef/>
      </w:r>
      <w:r>
        <w:rPr>
          <w:rFonts w:ascii="Tahoma" w:hAnsi="Tahoma" w:cs="Tahoma"/>
          <w:sz w:val="16"/>
          <w:szCs w:val="16"/>
        </w:rPr>
        <w:t xml:space="preserve"> Amennyiben szervezet közvetlen vagy közvetett tulajdonosa külföldi gazdálkodó szervezet, adóilletőség igazolás csatolása szükséges.</w:t>
      </w:r>
    </w:p>
  </w:footnote>
  <w:footnote w:id="5">
    <w:p w14:paraId="46BA63B4" w14:textId="77777777" w:rsidR="00BC3A01" w:rsidRDefault="00BC3A01" w:rsidP="00664CA7">
      <w:pPr>
        <w:pStyle w:val="Lbjegyzetszveg"/>
        <w:jc w:val="both"/>
        <w:rPr>
          <w:rFonts w:ascii="Tahoma" w:hAnsi="Tahoma" w:cs="Tahoma"/>
          <w:sz w:val="16"/>
          <w:szCs w:val="16"/>
        </w:rPr>
      </w:pPr>
      <w:r>
        <w:rPr>
          <w:rStyle w:val="Lbjegyzet-hivatkozs"/>
          <w:rFonts w:ascii="Tahoma" w:hAnsi="Tahoma" w:cs="Tahoma"/>
          <w:sz w:val="16"/>
          <w:szCs w:val="16"/>
        </w:rPr>
        <w:footnoteRef/>
      </w:r>
      <w:r>
        <w:rPr>
          <w:rFonts w:ascii="Tahoma" w:hAnsi="Tahoma" w:cs="Tahoma"/>
          <w:sz w:val="16"/>
          <w:szCs w:val="16"/>
        </w:rPr>
        <w:t xml:space="preserve"> Amennyiben a szervezet közvetlen vagy közvetett tulajdonosa külföldi gazdálkodó szervezet, a közvetlen és közvetett, 4. pontban foglalt feltételeknek megfelelő gazdálkodó szervezet az 1-3. pont szerinti feltételek fennállását az ott írt módon köteles igazolni.</w:t>
      </w:r>
    </w:p>
  </w:footnote>
  <w:footnote w:id="6">
    <w:p w14:paraId="097138A4" w14:textId="77777777" w:rsidR="00BC3A01" w:rsidRPr="004500AE" w:rsidRDefault="00BC3A01" w:rsidP="00F07023">
      <w:pPr>
        <w:pStyle w:val="Lbjegyzetszveg"/>
        <w:ind w:left="142" w:hanging="142"/>
        <w:rPr>
          <w:rFonts w:ascii="Tahoma" w:hAnsi="Tahoma" w:cs="Tahoma"/>
          <w:sz w:val="16"/>
          <w:szCs w:val="16"/>
        </w:rPr>
      </w:pPr>
      <w:r>
        <w:rPr>
          <w:rStyle w:val="Lbjegyzet-hivatkozs"/>
        </w:rPr>
        <w:footnoteRef/>
      </w:r>
      <w:r>
        <w:t xml:space="preserve"> </w:t>
      </w:r>
      <w:r w:rsidRPr="00F20211">
        <w:rPr>
          <w:rFonts w:ascii="Tahoma" w:hAnsi="Tahoma" w:cs="Tahoma"/>
          <w:sz w:val="16"/>
          <w:szCs w:val="16"/>
        </w:rPr>
        <w:t>A</w:t>
      </w:r>
      <w:r>
        <w:rPr>
          <w:rFonts w:ascii="Tahoma" w:hAnsi="Tahoma" w:cs="Tahoma"/>
          <w:sz w:val="16"/>
          <w:szCs w:val="16"/>
        </w:rPr>
        <w:t xml:space="preserve"> nyilatkozatot közös</w:t>
      </w:r>
      <w:r w:rsidRPr="00F20211">
        <w:rPr>
          <w:rFonts w:ascii="Tahoma" w:hAnsi="Tahoma" w:cs="Tahoma"/>
          <w:sz w:val="16"/>
          <w:szCs w:val="16"/>
        </w:rPr>
        <w:t xml:space="preserve"> ajánlattétel esetén valamennyi tag vonatkozásában be kell nyújtani. A nyilatkozatokban meg kell adni, hogy mely ajánlattal érintett részek vonatkozásában teszi az ajánlattevő. A papír alapú ajánlatnak a </w:t>
      </w:r>
      <w:r>
        <w:rPr>
          <w:rFonts w:ascii="Tahoma" w:hAnsi="Tahoma" w:cs="Tahoma"/>
          <w:sz w:val="16"/>
          <w:szCs w:val="16"/>
        </w:rPr>
        <w:t>47</w:t>
      </w:r>
      <w:r w:rsidRPr="00F20211">
        <w:rPr>
          <w:rFonts w:ascii="Tahoma" w:hAnsi="Tahoma" w:cs="Tahoma"/>
          <w:sz w:val="16"/>
          <w:szCs w:val="16"/>
        </w:rPr>
        <w:t>. § (</w:t>
      </w:r>
      <w:r>
        <w:rPr>
          <w:rFonts w:ascii="Tahoma" w:hAnsi="Tahoma" w:cs="Tahoma"/>
          <w:sz w:val="16"/>
          <w:szCs w:val="16"/>
        </w:rPr>
        <w:t>2</w:t>
      </w:r>
      <w:r w:rsidRPr="00F20211">
        <w:rPr>
          <w:rFonts w:ascii="Tahoma" w:hAnsi="Tahoma" w:cs="Tahoma"/>
          <w:sz w:val="16"/>
          <w:szCs w:val="16"/>
        </w:rPr>
        <w:t>) bekezdés szerinti nyilatkozat eredeti aláírt példányát kell tartalmaznia.</w:t>
      </w:r>
    </w:p>
  </w:footnote>
  <w:footnote w:id="7">
    <w:p w14:paraId="5796AD10" w14:textId="77777777" w:rsidR="00BC3A01" w:rsidRPr="008A58E3" w:rsidRDefault="00BC3A01" w:rsidP="00F07023">
      <w:pPr>
        <w:pStyle w:val="Lbjegyzetszveg"/>
        <w:rPr>
          <w:rFonts w:ascii="Tahoma" w:hAnsi="Tahoma" w:cs="Tahoma"/>
          <w:sz w:val="16"/>
          <w:szCs w:val="16"/>
        </w:rPr>
      </w:pPr>
      <w:r w:rsidRPr="008A58E3">
        <w:rPr>
          <w:rStyle w:val="Lbjegyzet-hivatkozs"/>
          <w:rFonts w:ascii="Tahoma" w:hAnsi="Tahoma" w:cs="Tahoma"/>
          <w:sz w:val="16"/>
          <w:szCs w:val="16"/>
        </w:rPr>
        <w:footnoteRef/>
      </w:r>
      <w:r w:rsidRPr="008A58E3">
        <w:rPr>
          <w:rFonts w:ascii="Tahoma" w:hAnsi="Tahoma" w:cs="Tahoma"/>
          <w:sz w:val="16"/>
          <w:szCs w:val="16"/>
        </w:rPr>
        <w:t xml:space="preserve"> Kérjük aláhúzással jelölni!</w:t>
      </w:r>
    </w:p>
  </w:footnote>
  <w:footnote w:id="8">
    <w:p w14:paraId="20C78375" w14:textId="77777777" w:rsidR="00BC3A01" w:rsidRPr="004500AE" w:rsidRDefault="00BC3A01" w:rsidP="00F07023">
      <w:pPr>
        <w:pStyle w:val="Lbjegyzetszveg"/>
        <w:ind w:left="142" w:hanging="142"/>
        <w:rPr>
          <w:rFonts w:ascii="Tahoma" w:hAnsi="Tahoma" w:cs="Tahoma"/>
          <w:sz w:val="16"/>
          <w:szCs w:val="16"/>
        </w:rPr>
      </w:pPr>
      <w:r>
        <w:rPr>
          <w:rStyle w:val="Lbjegyzet-hivatkozs"/>
        </w:rPr>
        <w:footnoteRef/>
      </w:r>
      <w:r>
        <w:t xml:space="preserve"> </w:t>
      </w:r>
      <w:r w:rsidRPr="00F20211">
        <w:rPr>
          <w:rFonts w:ascii="Tahoma" w:hAnsi="Tahoma" w:cs="Tahoma"/>
          <w:sz w:val="16"/>
          <w:szCs w:val="16"/>
        </w:rPr>
        <w:t>A</w:t>
      </w:r>
      <w:r>
        <w:rPr>
          <w:rFonts w:ascii="Tahoma" w:hAnsi="Tahoma" w:cs="Tahoma"/>
          <w:sz w:val="16"/>
          <w:szCs w:val="16"/>
        </w:rPr>
        <w:t xml:space="preserve"> nyilatkozatot közös</w:t>
      </w:r>
      <w:r w:rsidRPr="00F20211">
        <w:rPr>
          <w:rFonts w:ascii="Tahoma" w:hAnsi="Tahoma" w:cs="Tahoma"/>
          <w:sz w:val="16"/>
          <w:szCs w:val="16"/>
        </w:rPr>
        <w:t xml:space="preserve"> ajánlattétel esetén valamennyi tag vonatkozásában be kell nyújtani. A nyilatkozatokban meg kell adni, hogy mely ajánlattal érintett részek vonatkozásában teszi az ajánlattevő.</w:t>
      </w:r>
    </w:p>
  </w:footnote>
  <w:footnote w:id="9">
    <w:p w14:paraId="210ADFF2" w14:textId="77777777" w:rsidR="00BC3A01" w:rsidRPr="008A58E3" w:rsidRDefault="00BC3A01" w:rsidP="00F07023">
      <w:pPr>
        <w:pStyle w:val="Lbjegyzetszveg"/>
        <w:rPr>
          <w:rFonts w:ascii="Tahoma" w:hAnsi="Tahoma" w:cs="Tahoma"/>
          <w:sz w:val="16"/>
          <w:szCs w:val="16"/>
        </w:rPr>
      </w:pPr>
      <w:r w:rsidRPr="008A58E3">
        <w:rPr>
          <w:rStyle w:val="Lbjegyzet-hivatkozs"/>
          <w:rFonts w:ascii="Tahoma" w:hAnsi="Tahoma" w:cs="Tahoma"/>
          <w:sz w:val="16"/>
          <w:szCs w:val="16"/>
        </w:rPr>
        <w:footnoteRef/>
      </w:r>
      <w:r w:rsidRPr="008A58E3">
        <w:rPr>
          <w:rFonts w:ascii="Tahoma" w:hAnsi="Tahoma" w:cs="Tahoma"/>
          <w:sz w:val="16"/>
          <w:szCs w:val="16"/>
        </w:rPr>
        <w:t xml:space="preserve"> Kérjük aláhúzással jelölni!</w:t>
      </w:r>
    </w:p>
  </w:footnote>
  <w:footnote w:id="10">
    <w:p w14:paraId="393E027C" w14:textId="77777777" w:rsidR="00BC3A01" w:rsidRPr="000D17EE" w:rsidRDefault="00BC3A01" w:rsidP="00F07023">
      <w:pPr>
        <w:spacing w:after="0" w:line="240" w:lineRule="auto"/>
        <w:rPr>
          <w:rFonts w:ascii="Tahoma" w:hAnsi="Tahoma" w:cs="Tahoma"/>
          <w:sz w:val="16"/>
          <w:szCs w:val="16"/>
        </w:rPr>
      </w:pPr>
      <w:r w:rsidRPr="000D17EE">
        <w:rPr>
          <w:rStyle w:val="Lbjegyzet-karakterek"/>
          <w:rFonts w:ascii="Tahoma" w:hAnsi="Tahoma" w:cs="Tahoma"/>
          <w:sz w:val="16"/>
          <w:szCs w:val="16"/>
        </w:rPr>
        <w:footnoteRef/>
      </w:r>
      <w:r w:rsidRPr="000D17EE">
        <w:rPr>
          <w:rFonts w:ascii="Tahoma" w:hAnsi="Tahoma" w:cs="Tahoma"/>
          <w:sz w:val="16"/>
          <w:szCs w:val="16"/>
        </w:rPr>
        <w:t xml:space="preserve"> </w:t>
      </w:r>
      <w:proofErr w:type="spellStart"/>
      <w:r w:rsidRPr="000D17EE">
        <w:rPr>
          <w:rFonts w:ascii="Tahoma" w:hAnsi="Tahoma" w:cs="Tahoma"/>
          <w:sz w:val="16"/>
          <w:szCs w:val="16"/>
        </w:rPr>
        <w:t>mikro</w:t>
      </w:r>
      <w:proofErr w:type="spellEnd"/>
      <w:r w:rsidRPr="000D17EE">
        <w:rPr>
          <w:rFonts w:ascii="Tahoma" w:hAnsi="Tahoma" w:cs="Tahoma"/>
          <w:sz w:val="16"/>
          <w:szCs w:val="16"/>
        </w:rPr>
        <w:t>-, kis- vagy középvállalkozás a 2004. évi XXXIV. törvény meghatározásai szerint – a megfelelő választ a jogszabály rendelkezéseinek tanulmányozását követően kérjük megadni.</w:t>
      </w:r>
    </w:p>
  </w:footnote>
  <w:footnote w:id="11">
    <w:p w14:paraId="1AF21209" w14:textId="77777777" w:rsidR="00BC3A01" w:rsidRPr="000D17EE" w:rsidRDefault="00BC3A01" w:rsidP="00F07023">
      <w:pPr>
        <w:spacing w:after="0" w:line="240" w:lineRule="auto"/>
        <w:rPr>
          <w:rFonts w:ascii="Tahoma" w:hAnsi="Tahoma" w:cs="Tahoma"/>
          <w:sz w:val="16"/>
          <w:szCs w:val="16"/>
        </w:rPr>
      </w:pPr>
      <w:r w:rsidRPr="000D17EE">
        <w:rPr>
          <w:rStyle w:val="Lbjegyzet-karakterek"/>
          <w:rFonts w:ascii="Tahoma" w:hAnsi="Tahoma" w:cs="Tahoma"/>
          <w:sz w:val="16"/>
          <w:szCs w:val="16"/>
        </w:rPr>
        <w:footnoteRef/>
      </w:r>
      <w:r w:rsidRPr="000D17EE">
        <w:rPr>
          <w:rFonts w:ascii="Tahoma" w:hAnsi="Tahoma" w:cs="Tahoma"/>
          <w:sz w:val="16"/>
          <w:szCs w:val="16"/>
        </w:rPr>
        <w:t xml:space="preserve"> A nem alkalmazandó szövegrészt kérjük törölni.</w:t>
      </w:r>
    </w:p>
  </w:footnote>
  <w:footnote w:id="12">
    <w:p w14:paraId="27E1AAB4" w14:textId="77777777" w:rsidR="00BC3A01" w:rsidRDefault="00BC3A01" w:rsidP="005F3D2E">
      <w:pPr>
        <w:pStyle w:val="Lbjegyzetszveg"/>
      </w:pPr>
      <w:r w:rsidRPr="00744F54">
        <w:rPr>
          <w:rStyle w:val="Lbjegyzet-hivatkozs"/>
          <w:rFonts w:ascii="Tahoma" w:hAnsi="Tahoma" w:cs="Tahoma"/>
        </w:rPr>
        <w:footnoteRef/>
      </w:r>
      <w:r w:rsidRPr="00744F54">
        <w:rPr>
          <w:rFonts w:ascii="Tahoma" w:hAnsi="Tahoma" w:cs="Tahoma"/>
          <w:sz w:val="16"/>
          <w:szCs w:val="16"/>
        </w:rPr>
        <w:t xml:space="preserve"> Kérjük aláhúzással jelölni!</w:t>
      </w:r>
    </w:p>
  </w:footnote>
  <w:footnote w:id="13">
    <w:p w14:paraId="175E82F3" w14:textId="77777777" w:rsidR="00BC3A01" w:rsidRDefault="00BC3A01" w:rsidP="005F3D2E">
      <w:pPr>
        <w:spacing w:after="0" w:line="240" w:lineRule="auto"/>
        <w:jc w:val="both"/>
      </w:pPr>
      <w:r w:rsidRPr="00744F54">
        <w:rPr>
          <w:rStyle w:val="Lbjegyzet-hivatkozs"/>
          <w:rFonts w:ascii="Tahoma" w:hAnsi="Tahoma" w:cs="Tahoma"/>
        </w:rPr>
        <w:footnoteRef/>
      </w:r>
      <w:r w:rsidRPr="00744F54">
        <w:rPr>
          <w:rFonts w:ascii="Tahoma" w:hAnsi="Tahoma" w:cs="Tahoma"/>
          <w:sz w:val="16"/>
          <w:szCs w:val="16"/>
        </w:rPr>
        <w:t xml:space="preserve"> </w:t>
      </w:r>
      <w:r>
        <w:rPr>
          <w:rFonts w:ascii="Tahoma" w:hAnsi="Tahoma" w:cs="Tahoma"/>
          <w:sz w:val="16"/>
          <w:szCs w:val="16"/>
        </w:rPr>
        <w:t xml:space="preserve">Kbt. </w:t>
      </w:r>
      <w:r w:rsidRPr="00744F54">
        <w:rPr>
          <w:rFonts w:ascii="Tahoma" w:hAnsi="Tahoma" w:cs="Tahoma"/>
          <w:sz w:val="16"/>
          <w:szCs w:val="16"/>
        </w:rPr>
        <w:t>66. § (6)</w:t>
      </w:r>
      <w:r>
        <w:rPr>
          <w:rFonts w:ascii="Tahoma" w:hAnsi="Tahoma" w:cs="Tahoma"/>
          <w:sz w:val="16"/>
          <w:szCs w:val="16"/>
        </w:rPr>
        <w:t xml:space="preserve"> bekezdés a) pont:</w:t>
      </w:r>
      <w:r w:rsidRPr="00744F54">
        <w:rPr>
          <w:rFonts w:ascii="Tahoma" w:hAnsi="Tahoma" w:cs="Tahoma"/>
          <w:sz w:val="16"/>
          <w:szCs w:val="16"/>
        </w:rPr>
        <w:t xml:space="preserve"> Az ajánlatkérő a közbeszerzési eljárást megindító felhívásban előírhatja, hogy az ajánlatban, több szakaszból álló eljárásban a részvételi</w:t>
      </w:r>
      <w:r>
        <w:rPr>
          <w:rFonts w:ascii="Tahoma" w:hAnsi="Tahoma" w:cs="Tahoma"/>
          <w:sz w:val="16"/>
          <w:szCs w:val="16"/>
        </w:rPr>
        <w:t xml:space="preserve"> jelentkezésben meg kell jelölni </w:t>
      </w:r>
      <w:r w:rsidRPr="00744F54">
        <w:rPr>
          <w:rFonts w:ascii="Tahoma" w:hAnsi="Tahoma" w:cs="Tahoma"/>
          <w:sz w:val="16"/>
          <w:szCs w:val="16"/>
        </w:rPr>
        <w:t>a közbeszerzésnek azt a részét (részeit), amelynek teljesítéséhez az ajánlattevő (részvételre jelentkező) alvállalkozót kíván igénybe venni.</w:t>
      </w:r>
    </w:p>
  </w:footnote>
  <w:footnote w:id="14">
    <w:p w14:paraId="1FD269AA" w14:textId="77777777" w:rsidR="00BC3A01" w:rsidRDefault="00BC3A01" w:rsidP="005F3D2E">
      <w:pPr>
        <w:spacing w:after="0" w:line="240" w:lineRule="auto"/>
        <w:jc w:val="both"/>
      </w:pPr>
      <w:r w:rsidRPr="00744F54">
        <w:rPr>
          <w:rStyle w:val="Lbjegyzet-karakterek"/>
          <w:rFonts w:ascii="Tahoma" w:hAnsi="Tahoma" w:cs="Tahoma"/>
          <w:sz w:val="16"/>
          <w:szCs w:val="16"/>
        </w:rPr>
        <w:footnoteRef/>
      </w:r>
      <w:r w:rsidRPr="00744F54">
        <w:rPr>
          <w:rFonts w:ascii="Tahoma" w:hAnsi="Tahoma" w:cs="Tahoma"/>
          <w:sz w:val="16"/>
          <w:szCs w:val="16"/>
        </w:rPr>
        <w:t xml:space="preserve"> Amennyiben nem kíván igénybe venni, úgy írja be, hogy „Nem kíván igénybe venni” </w:t>
      </w:r>
    </w:p>
  </w:footnote>
  <w:footnote w:id="15">
    <w:p w14:paraId="662C59E0" w14:textId="77777777" w:rsidR="00BC3A01" w:rsidRDefault="00BC3A01" w:rsidP="005F3D2E">
      <w:pPr>
        <w:pStyle w:val="NormlWeb"/>
        <w:spacing w:before="0" w:beforeAutospacing="0" w:after="0" w:afterAutospacing="0"/>
        <w:jc w:val="both"/>
      </w:pPr>
      <w:r w:rsidRPr="00744F54">
        <w:rPr>
          <w:rStyle w:val="Lbjegyzet-hivatkozs"/>
          <w:rFonts w:ascii="Tahoma" w:eastAsia="Calibri" w:hAnsi="Tahoma" w:cs="Tahoma"/>
        </w:rPr>
        <w:footnoteRef/>
      </w:r>
      <w:r>
        <w:rPr>
          <w:rFonts w:ascii="Tahoma" w:hAnsi="Tahoma" w:cs="Tahoma"/>
          <w:sz w:val="16"/>
          <w:szCs w:val="16"/>
        </w:rPr>
        <w:t xml:space="preserve"> Kbt. </w:t>
      </w:r>
      <w:r w:rsidRPr="00744F54">
        <w:rPr>
          <w:rFonts w:ascii="Tahoma" w:hAnsi="Tahoma" w:cs="Tahoma"/>
          <w:sz w:val="16"/>
          <w:szCs w:val="16"/>
        </w:rPr>
        <w:t>66. § (6)</w:t>
      </w:r>
      <w:r>
        <w:rPr>
          <w:rFonts w:ascii="Tahoma" w:hAnsi="Tahoma" w:cs="Tahoma"/>
          <w:sz w:val="16"/>
          <w:szCs w:val="16"/>
        </w:rPr>
        <w:t xml:space="preserve"> bekezdés b) pont:</w:t>
      </w:r>
      <w:r w:rsidRPr="00744F54">
        <w:rPr>
          <w:rFonts w:ascii="Tahoma" w:hAnsi="Tahoma" w:cs="Tahoma"/>
          <w:sz w:val="16"/>
          <w:szCs w:val="16"/>
        </w:rPr>
        <w:t xml:space="preserve"> </w:t>
      </w:r>
      <w:r w:rsidRPr="00744F54">
        <w:rPr>
          <w:rFonts w:ascii="Tahoma" w:hAnsi="Tahoma" w:cs="Tahoma"/>
          <w:color w:val="000000"/>
          <w:sz w:val="16"/>
          <w:szCs w:val="16"/>
        </w:rPr>
        <w:t>Az ajánlatkérő a közbeszerzési eljárást megindító felhívásban előírhatja, hogy az ajánlatban, több szakaszból álló eljárásban a részvételi</w:t>
      </w:r>
      <w:r>
        <w:rPr>
          <w:rFonts w:ascii="Tahoma" w:hAnsi="Tahoma" w:cs="Tahoma"/>
          <w:color w:val="000000"/>
          <w:sz w:val="16"/>
          <w:szCs w:val="16"/>
        </w:rPr>
        <w:t xml:space="preserve"> jelentkezésben meg kell jelölni </w:t>
      </w:r>
      <w:r w:rsidRPr="00744F54">
        <w:rPr>
          <w:rFonts w:ascii="Tahoma" w:hAnsi="Tahoma" w:cs="Tahoma"/>
          <w:iCs/>
          <w:color w:val="000000"/>
          <w:sz w:val="16"/>
          <w:szCs w:val="16"/>
        </w:rPr>
        <w:t>az ezen részek tekintetében igénybe venni kívánt és az ajánlat vagy a részvételi jelentkezés benyújtásakor már ismert alvállalkozókat.</w:t>
      </w:r>
    </w:p>
  </w:footnote>
  <w:footnote w:id="16">
    <w:p w14:paraId="73EC5334" w14:textId="77777777" w:rsidR="00BC3A01" w:rsidRPr="008A1B09" w:rsidRDefault="00BC3A01" w:rsidP="00F07023">
      <w:pPr>
        <w:spacing w:after="0" w:line="240" w:lineRule="auto"/>
        <w:rPr>
          <w:rFonts w:ascii="Tahoma" w:hAnsi="Tahoma" w:cs="Tahoma"/>
          <w:sz w:val="16"/>
          <w:szCs w:val="16"/>
        </w:rPr>
      </w:pPr>
      <w:r w:rsidRPr="008A1B09">
        <w:rPr>
          <w:rStyle w:val="Lbjegyzet-karakterek"/>
          <w:rFonts w:ascii="Tahoma" w:hAnsi="Tahoma"/>
          <w:sz w:val="16"/>
          <w:szCs w:val="16"/>
        </w:rPr>
        <w:footnoteRef/>
      </w:r>
      <w:r w:rsidRPr="008A1B09">
        <w:rPr>
          <w:rStyle w:val="Lbjegyzet-karakterek"/>
          <w:rFonts w:ascii="Tahoma" w:hAnsi="Tahoma"/>
          <w:sz w:val="16"/>
          <w:szCs w:val="16"/>
        </w:rPr>
        <w:tab/>
      </w:r>
      <w:r w:rsidRPr="008A1B09">
        <w:rPr>
          <w:rFonts w:ascii="Tahoma" w:hAnsi="Tahoma" w:cs="Tahoma"/>
          <w:sz w:val="16"/>
          <w:szCs w:val="16"/>
        </w:rPr>
        <w:t xml:space="preserve">Közös ajánlattétel esetén, </w:t>
      </w:r>
      <w:proofErr w:type="spellStart"/>
      <w:r w:rsidRPr="008A1B09">
        <w:rPr>
          <w:rFonts w:ascii="Tahoma" w:hAnsi="Tahoma" w:cs="Tahoma"/>
          <w:sz w:val="16"/>
          <w:szCs w:val="16"/>
        </w:rPr>
        <w:t>ajánlattevőnként</w:t>
      </w:r>
      <w:proofErr w:type="spellEnd"/>
      <w:r w:rsidRPr="008A1B09">
        <w:rPr>
          <w:rFonts w:ascii="Tahoma" w:hAnsi="Tahoma" w:cs="Tahoma"/>
          <w:sz w:val="16"/>
          <w:szCs w:val="16"/>
        </w:rPr>
        <w:t xml:space="preserve"> külön-külön szükséges benyújtani.</w:t>
      </w:r>
    </w:p>
  </w:footnote>
  <w:footnote w:id="17">
    <w:p w14:paraId="4C40F8FC" w14:textId="77777777" w:rsidR="00BC3A01" w:rsidRPr="008A1B09" w:rsidRDefault="00BC3A01" w:rsidP="00F07023">
      <w:pPr>
        <w:spacing w:after="0" w:line="240" w:lineRule="auto"/>
        <w:rPr>
          <w:rFonts w:ascii="Tahoma" w:hAnsi="Tahoma" w:cs="Tahoma"/>
          <w:sz w:val="16"/>
          <w:szCs w:val="16"/>
        </w:rPr>
      </w:pPr>
      <w:r w:rsidRPr="008A1B09">
        <w:rPr>
          <w:rStyle w:val="Lbjegyzet-karakterek"/>
          <w:rFonts w:ascii="Tahoma" w:hAnsi="Tahoma" w:cs="Tahoma"/>
          <w:sz w:val="16"/>
          <w:szCs w:val="16"/>
        </w:rPr>
        <w:footnoteRef/>
      </w:r>
      <w:r w:rsidRPr="008A1B09">
        <w:rPr>
          <w:rStyle w:val="Lbjegyzet-karakterek"/>
          <w:rFonts w:ascii="Tahoma" w:hAnsi="Tahoma" w:cs="Tahoma"/>
          <w:sz w:val="16"/>
          <w:szCs w:val="16"/>
        </w:rPr>
        <w:tab/>
      </w:r>
      <w:r w:rsidRPr="008A1B09">
        <w:rPr>
          <w:rFonts w:ascii="Tahoma" w:hAnsi="Tahoma" w:cs="Tahoma"/>
          <w:sz w:val="16"/>
          <w:szCs w:val="16"/>
        </w:rPr>
        <w:t>Megfelelő válasz aláhúzandó!</w:t>
      </w:r>
    </w:p>
  </w:footnote>
  <w:footnote w:id="18">
    <w:p w14:paraId="739CC891" w14:textId="77777777" w:rsidR="00BC3A01" w:rsidRPr="008A1B09" w:rsidRDefault="00BC3A01" w:rsidP="00F07023">
      <w:pPr>
        <w:spacing w:after="0" w:line="240" w:lineRule="auto"/>
        <w:rPr>
          <w:rFonts w:ascii="Tahoma" w:hAnsi="Tahoma" w:cs="Tahoma"/>
          <w:sz w:val="16"/>
          <w:szCs w:val="16"/>
        </w:rPr>
      </w:pPr>
      <w:r w:rsidRPr="008A1B09">
        <w:rPr>
          <w:rStyle w:val="Lbjegyzet-karakterek"/>
          <w:rFonts w:ascii="Tahoma" w:hAnsi="Tahoma" w:cs="Tahoma"/>
          <w:sz w:val="16"/>
          <w:szCs w:val="16"/>
        </w:rPr>
        <w:footnoteRef/>
      </w:r>
      <w:r w:rsidRPr="008A1B09">
        <w:rPr>
          <w:rStyle w:val="Lbjegyzet-karakterek"/>
          <w:rFonts w:ascii="Tahoma" w:hAnsi="Tahoma" w:cs="Tahoma"/>
          <w:sz w:val="16"/>
          <w:szCs w:val="16"/>
        </w:rPr>
        <w:tab/>
      </w:r>
      <w:r w:rsidRPr="008A1B09">
        <w:rPr>
          <w:rFonts w:ascii="Tahoma" w:hAnsi="Tahoma" w:cs="Tahoma"/>
          <w:sz w:val="16"/>
          <w:szCs w:val="16"/>
        </w:rPr>
        <w:t>Megfelelő válasz aláhúzandó!</w:t>
      </w:r>
    </w:p>
  </w:footnote>
  <w:footnote w:id="19">
    <w:p w14:paraId="60C74787" w14:textId="77777777" w:rsidR="00BC3A01" w:rsidRPr="008A1B09" w:rsidRDefault="00BC3A01" w:rsidP="00F07023">
      <w:pPr>
        <w:spacing w:after="0"/>
        <w:jc w:val="both"/>
        <w:rPr>
          <w:rFonts w:ascii="Tahoma" w:hAnsi="Tahoma" w:cs="Tahoma"/>
          <w:noProof/>
          <w:sz w:val="16"/>
          <w:szCs w:val="16"/>
        </w:rPr>
      </w:pPr>
      <w:r w:rsidRPr="008A1B09">
        <w:rPr>
          <w:rStyle w:val="Lbjegyzet-karakterek"/>
          <w:rFonts w:ascii="Tahoma" w:hAnsi="Tahoma" w:cs="Tahoma"/>
          <w:sz w:val="16"/>
          <w:szCs w:val="16"/>
        </w:rPr>
        <w:footnoteRef/>
      </w:r>
      <w:r w:rsidRPr="008A1B09">
        <w:rPr>
          <w:rStyle w:val="Lbjegyzet-karakterek"/>
          <w:rFonts w:ascii="Tahoma" w:hAnsi="Tahoma" w:cs="Tahoma"/>
          <w:sz w:val="16"/>
          <w:szCs w:val="16"/>
        </w:rPr>
        <w:tab/>
      </w:r>
      <w:r w:rsidRPr="008A1B09">
        <w:rPr>
          <w:rFonts w:ascii="Tahoma" w:hAnsi="Tahoma" w:cs="Tahoma"/>
          <w:noProof/>
          <w:sz w:val="16"/>
          <w:szCs w:val="16"/>
        </w:rPr>
        <w:t>A pénzmosás és a terrorizmus finanszírozása megelőzéséről és megakadályozásáról szóló 2017. évi LIII. törvény 3. § 38. pontja szerint</w:t>
      </w:r>
      <w:r w:rsidRPr="008A1B09">
        <w:rPr>
          <w:rFonts w:ascii="Tahoma" w:hAnsi="Tahoma" w:cs="Tahoma"/>
          <w:iCs/>
          <w:noProof/>
          <w:sz w:val="16"/>
          <w:szCs w:val="16"/>
        </w:rPr>
        <w:t xml:space="preserve"> </w:t>
      </w:r>
      <w:r w:rsidRPr="008A1B09">
        <w:rPr>
          <w:rFonts w:ascii="Tahoma" w:hAnsi="Tahoma" w:cs="Tahoma"/>
          <w:b/>
          <w:iCs/>
          <w:noProof/>
          <w:sz w:val="16"/>
          <w:szCs w:val="16"/>
          <w:u w:val="single"/>
        </w:rPr>
        <w:t>tényleges tulajdonos</w:t>
      </w:r>
      <w:r w:rsidRPr="008A1B09">
        <w:rPr>
          <w:rFonts w:ascii="Tahoma" w:hAnsi="Tahoma" w:cs="Tahoma"/>
          <w:b/>
          <w:iCs/>
          <w:noProof/>
          <w:sz w:val="16"/>
          <w:szCs w:val="16"/>
        </w:rPr>
        <w:t>:</w:t>
      </w:r>
    </w:p>
    <w:p w14:paraId="580FF2C3" w14:textId="77777777" w:rsidR="00BC3A01" w:rsidRPr="008A1B09" w:rsidRDefault="00BC3A01" w:rsidP="00F07023">
      <w:pPr>
        <w:spacing w:after="0"/>
        <w:jc w:val="both"/>
        <w:rPr>
          <w:rFonts w:ascii="Tahoma" w:hAnsi="Tahoma" w:cs="Tahoma"/>
          <w:noProof/>
          <w:sz w:val="16"/>
          <w:szCs w:val="16"/>
        </w:rPr>
      </w:pPr>
      <w:r w:rsidRPr="008A1B09">
        <w:rPr>
          <w:rFonts w:ascii="Tahoma" w:hAnsi="Tahoma" w:cs="Tahoma"/>
          <w:i/>
          <w:iCs/>
          <w:noProof/>
          <w:sz w:val="16"/>
          <w:szCs w:val="16"/>
        </w:rPr>
        <w:t xml:space="preserve">a) </w:t>
      </w:r>
      <w:r w:rsidRPr="008A1B09">
        <w:rPr>
          <w:rFonts w:ascii="Tahoma" w:hAnsi="Tahoma" w:cs="Tahoma"/>
          <w:noProof/>
          <w:sz w:val="16"/>
          <w:szCs w:val="16"/>
        </w:rPr>
        <w:t xml:space="preserve">az a természetes személy, aki jogi személyben vagy jogi személyiséggel nem rendelkező szervezetben </w:t>
      </w:r>
      <w:r w:rsidRPr="008A1B09">
        <w:rPr>
          <w:rFonts w:ascii="Tahoma" w:hAnsi="Tahoma" w:cs="Tahoma"/>
          <w:b/>
          <w:noProof/>
          <w:sz w:val="16"/>
          <w:szCs w:val="16"/>
        </w:rPr>
        <w:t>közvetlenül vagy</w:t>
      </w:r>
      <w:r w:rsidRPr="008A1B09">
        <w:rPr>
          <w:rFonts w:ascii="Tahoma" w:hAnsi="Tahoma" w:cs="Tahoma"/>
          <w:noProof/>
          <w:sz w:val="16"/>
          <w:szCs w:val="16"/>
        </w:rPr>
        <w:t xml:space="preserve"> - a Polgári Törvénykönyvről szóló törvény (a továbbiakban: Ptk.) 8:2. § (4) bekezdésében meghatározott módon - </w:t>
      </w:r>
      <w:r w:rsidRPr="008A1B09">
        <w:rPr>
          <w:rFonts w:ascii="Tahoma" w:hAnsi="Tahoma" w:cs="Tahoma"/>
          <w:b/>
          <w:noProof/>
          <w:sz w:val="16"/>
          <w:szCs w:val="16"/>
        </w:rPr>
        <w:t>közvetve a szavazati jogok vagy a tulajdoni hányad legalább huszonöt százalékával rendelkezik</w:t>
      </w:r>
      <w:r w:rsidRPr="008A1B09">
        <w:rPr>
          <w:rFonts w:ascii="Tahoma" w:hAnsi="Tahoma" w:cs="Tahoma"/>
          <w:noProof/>
          <w:sz w:val="16"/>
          <w:szCs w:val="16"/>
        </w:rPr>
        <w:t>,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14:paraId="76E1122E" w14:textId="77777777" w:rsidR="00BC3A01" w:rsidRPr="008A1B09" w:rsidRDefault="00BC3A01" w:rsidP="00F07023">
      <w:pPr>
        <w:spacing w:after="0"/>
        <w:jc w:val="both"/>
        <w:rPr>
          <w:rFonts w:ascii="Tahoma" w:hAnsi="Tahoma" w:cs="Tahoma"/>
          <w:noProof/>
          <w:sz w:val="16"/>
          <w:szCs w:val="16"/>
        </w:rPr>
      </w:pPr>
      <w:r w:rsidRPr="008A1B09">
        <w:rPr>
          <w:rFonts w:ascii="Tahoma" w:hAnsi="Tahoma" w:cs="Tahoma"/>
          <w:i/>
          <w:iCs/>
          <w:noProof/>
          <w:sz w:val="16"/>
          <w:szCs w:val="16"/>
        </w:rPr>
        <w:t xml:space="preserve">b) </w:t>
      </w:r>
      <w:r w:rsidRPr="008A1B09">
        <w:rPr>
          <w:rFonts w:ascii="Tahoma" w:hAnsi="Tahoma" w:cs="Tahoma"/>
          <w:noProof/>
          <w:sz w:val="16"/>
          <w:szCs w:val="16"/>
        </w:rPr>
        <w:t>az a természetes személy, aki jogi személyben vagy jogi személyiséggel nem rendelkező szervezetben - a Ptk. 8:2. § (2) bekezdésében meghatározott - meghatározó befolyással rendelkezik,</w:t>
      </w:r>
    </w:p>
    <w:p w14:paraId="33836BC4" w14:textId="77777777" w:rsidR="00BC3A01" w:rsidRPr="008A1B09" w:rsidRDefault="00BC3A01" w:rsidP="00F07023">
      <w:pPr>
        <w:spacing w:after="0"/>
        <w:jc w:val="both"/>
        <w:rPr>
          <w:rFonts w:ascii="Tahoma" w:hAnsi="Tahoma" w:cs="Tahoma"/>
          <w:noProof/>
          <w:sz w:val="16"/>
          <w:szCs w:val="16"/>
        </w:rPr>
      </w:pPr>
      <w:r w:rsidRPr="008A1B09">
        <w:rPr>
          <w:rFonts w:ascii="Tahoma" w:hAnsi="Tahoma" w:cs="Tahoma"/>
          <w:noProof/>
          <w:sz w:val="16"/>
          <w:szCs w:val="16"/>
        </w:rPr>
        <w:t>d) alapítványok esetében az a természetes személy,</w:t>
      </w:r>
    </w:p>
    <w:p w14:paraId="53CA1E2F" w14:textId="77777777" w:rsidR="00BC3A01" w:rsidRPr="008A1B09" w:rsidRDefault="00BC3A01" w:rsidP="00F07023">
      <w:pPr>
        <w:spacing w:after="0"/>
        <w:jc w:val="both"/>
        <w:rPr>
          <w:rFonts w:ascii="Tahoma" w:hAnsi="Tahoma" w:cs="Tahoma"/>
          <w:noProof/>
          <w:sz w:val="16"/>
          <w:szCs w:val="16"/>
        </w:rPr>
      </w:pPr>
      <w:r w:rsidRPr="008A1B09">
        <w:rPr>
          <w:rFonts w:ascii="Tahoma" w:hAnsi="Tahoma" w:cs="Tahoma"/>
          <w:i/>
          <w:iCs/>
          <w:noProof/>
          <w:sz w:val="16"/>
          <w:szCs w:val="16"/>
        </w:rPr>
        <w:t xml:space="preserve">da) </w:t>
      </w:r>
      <w:r w:rsidRPr="008A1B09">
        <w:rPr>
          <w:rFonts w:ascii="Tahoma" w:hAnsi="Tahoma" w:cs="Tahoma"/>
          <w:noProof/>
          <w:sz w:val="16"/>
          <w:szCs w:val="16"/>
        </w:rPr>
        <w:t>aki az alapítvány vagyona legalább huszonöt százalékának a kedvezményezettje, ha a leendő kedvezményezetteket már meghatározták,</w:t>
      </w:r>
    </w:p>
    <w:p w14:paraId="0BF4E511" w14:textId="77777777" w:rsidR="00BC3A01" w:rsidRPr="008A1B09" w:rsidRDefault="00BC3A01" w:rsidP="00F07023">
      <w:pPr>
        <w:spacing w:after="0"/>
        <w:jc w:val="both"/>
        <w:rPr>
          <w:rFonts w:ascii="Tahoma" w:hAnsi="Tahoma" w:cs="Tahoma"/>
          <w:noProof/>
          <w:sz w:val="16"/>
          <w:szCs w:val="16"/>
        </w:rPr>
      </w:pPr>
      <w:r w:rsidRPr="008A1B09">
        <w:rPr>
          <w:rFonts w:ascii="Tahoma" w:hAnsi="Tahoma" w:cs="Tahoma"/>
          <w:i/>
          <w:iCs/>
          <w:noProof/>
          <w:sz w:val="16"/>
          <w:szCs w:val="16"/>
        </w:rPr>
        <w:t xml:space="preserve">db) </w:t>
      </w:r>
      <w:r w:rsidRPr="008A1B09">
        <w:rPr>
          <w:rFonts w:ascii="Tahoma" w:hAnsi="Tahoma" w:cs="Tahoma"/>
          <w:noProof/>
          <w:sz w:val="16"/>
          <w:szCs w:val="16"/>
        </w:rPr>
        <w:t>akinek érdekében az alapítványt létrehozták, illetve működtetik, ha a kedvezményezetteket még nem határozták meg, vagy</w:t>
      </w:r>
    </w:p>
    <w:p w14:paraId="4D04778B" w14:textId="77777777" w:rsidR="00BC3A01" w:rsidRPr="008A1B09" w:rsidRDefault="00BC3A01" w:rsidP="00F07023">
      <w:pPr>
        <w:spacing w:after="0"/>
        <w:jc w:val="both"/>
        <w:rPr>
          <w:rFonts w:ascii="Tahoma" w:hAnsi="Tahoma" w:cs="Tahoma"/>
          <w:sz w:val="16"/>
          <w:szCs w:val="16"/>
        </w:rPr>
      </w:pPr>
      <w:r w:rsidRPr="008A1B09">
        <w:rPr>
          <w:rFonts w:ascii="Tahoma" w:hAnsi="Tahoma" w:cs="Tahoma"/>
          <w:i/>
          <w:iCs/>
          <w:noProof/>
          <w:sz w:val="16"/>
          <w:szCs w:val="16"/>
        </w:rPr>
        <w:t xml:space="preserve">dc) </w:t>
      </w:r>
      <w:r w:rsidRPr="008A1B09">
        <w:rPr>
          <w:rFonts w:ascii="Tahoma" w:hAnsi="Tahoma" w:cs="Tahoma"/>
          <w:noProof/>
          <w:sz w:val="16"/>
          <w:szCs w:val="16"/>
        </w:rPr>
        <w:t>aki tagja az alapítvány kezelő szervének, vagy meghatározó befolyást gyakorol az alapítvány vagyonának legalább huszonöt százaléka felett, illetve az alapítvány képviseletében eljár,</w:t>
      </w:r>
    </w:p>
  </w:footnote>
  <w:footnote w:id="20">
    <w:p w14:paraId="3F6AFC71" w14:textId="77777777" w:rsidR="00BC3A01" w:rsidRPr="009F325F" w:rsidRDefault="00BC3A01" w:rsidP="00F07023">
      <w:pPr>
        <w:rPr>
          <w:rFonts w:ascii="Tahoma" w:hAnsi="Tahoma" w:cs="Tahoma"/>
          <w:sz w:val="18"/>
          <w:szCs w:val="18"/>
        </w:rPr>
      </w:pPr>
      <w:r w:rsidRPr="009F325F">
        <w:rPr>
          <w:rStyle w:val="Lbjegyzet-karakterek"/>
          <w:rFonts w:ascii="Tahoma" w:hAnsi="Tahoma" w:cs="Tahoma"/>
          <w:sz w:val="18"/>
          <w:szCs w:val="18"/>
        </w:rPr>
        <w:footnoteRef/>
      </w:r>
      <w:r w:rsidRPr="009F325F">
        <w:rPr>
          <w:rStyle w:val="Lbjegyzet-karakterek"/>
          <w:rFonts w:ascii="Tahoma" w:hAnsi="Tahoma" w:cs="Tahoma"/>
          <w:sz w:val="18"/>
          <w:szCs w:val="18"/>
        </w:rPr>
        <w:tab/>
      </w:r>
      <w:r w:rsidRPr="00F07023">
        <w:rPr>
          <w:rFonts w:ascii="Tahoma" w:hAnsi="Tahoma" w:cs="Tahoma"/>
          <w:sz w:val="16"/>
          <w:szCs w:val="16"/>
        </w:rPr>
        <w:t>Szükség esetén bővíthető!</w:t>
      </w:r>
    </w:p>
  </w:footnote>
  <w:footnote w:id="21">
    <w:p w14:paraId="3C685FDC" w14:textId="77777777" w:rsidR="00BC3A01" w:rsidRDefault="00BC3A01" w:rsidP="0052445D">
      <w:pPr>
        <w:spacing w:line="240" w:lineRule="auto"/>
        <w:jc w:val="both"/>
        <w:rPr>
          <w:rFonts w:cs="Tahoma"/>
          <w:sz w:val="16"/>
          <w:szCs w:val="16"/>
        </w:rPr>
      </w:pPr>
      <w:r>
        <w:rPr>
          <w:rStyle w:val="Lbjegyzet-karakterek"/>
          <w:rFonts w:cs="Tahoma"/>
          <w:sz w:val="16"/>
          <w:szCs w:val="16"/>
        </w:rPr>
        <w:footnoteRef/>
      </w:r>
      <w:r>
        <w:rPr>
          <w:rFonts w:cs="Tahoma"/>
          <w:sz w:val="16"/>
          <w:szCs w:val="16"/>
        </w:rPr>
        <w:t>Kérjük aláhúzással jelölni!</w:t>
      </w:r>
    </w:p>
  </w:footnote>
  <w:footnote w:id="22">
    <w:p w14:paraId="0B325690" w14:textId="77777777" w:rsidR="00BC3A01" w:rsidRDefault="00BC3A01" w:rsidP="005F3D2E">
      <w:pPr>
        <w:pStyle w:val="Lbjegyzetszveg"/>
        <w:rPr>
          <w:rFonts w:ascii="Tahoma" w:hAnsi="Tahoma" w:cs="Tahoma"/>
          <w:sz w:val="16"/>
          <w:szCs w:val="16"/>
        </w:rPr>
      </w:pPr>
      <w:r>
        <w:rPr>
          <w:rStyle w:val="Lbjegyzet-hivatkozs"/>
          <w:rFonts w:ascii="Tahoma" w:hAnsi="Tahoma" w:cs="Tahoma"/>
          <w:sz w:val="16"/>
          <w:szCs w:val="16"/>
        </w:rPr>
        <w:t>[1]</w:t>
      </w:r>
      <w:r>
        <w:rPr>
          <w:rFonts w:ascii="Tahoma" w:hAnsi="Tahoma" w:cs="Tahoma"/>
          <w:sz w:val="16"/>
          <w:szCs w:val="16"/>
        </w:rPr>
        <w:t xml:space="preserve"> Kérjük aláhúzással jelölni!</w:t>
      </w:r>
    </w:p>
  </w:footnote>
  <w:footnote w:id="23">
    <w:p w14:paraId="252F8B69" w14:textId="77777777" w:rsidR="00BC3A01" w:rsidRDefault="00BC3A01" w:rsidP="005F3D2E">
      <w:pPr>
        <w:pStyle w:val="Lbjegyzetszveg"/>
        <w:jc w:val="both"/>
        <w:rPr>
          <w:rFonts w:ascii="Tahoma" w:hAnsi="Tahoma" w:cs="Tahoma"/>
          <w:sz w:val="16"/>
          <w:szCs w:val="16"/>
        </w:rPr>
      </w:pPr>
      <w:r>
        <w:rPr>
          <w:rStyle w:val="Lbjegyzet-hivatkozs"/>
          <w:rFonts w:ascii="Tahoma" w:hAnsi="Tahoma" w:cs="Tahoma"/>
          <w:sz w:val="16"/>
          <w:szCs w:val="16"/>
        </w:rPr>
        <w:t>[2]</w:t>
      </w:r>
      <w:r>
        <w:rPr>
          <w:rFonts w:ascii="Tahoma" w:hAnsi="Tahoma" w:cs="Tahoma"/>
          <w:sz w:val="16"/>
          <w:szCs w:val="16"/>
        </w:rPr>
        <w:t xml:space="preserve"> Megfelelő válasz aláhúzandó!</w:t>
      </w:r>
    </w:p>
  </w:footnote>
  <w:footnote w:id="24">
    <w:p w14:paraId="2C03FE5B" w14:textId="77777777" w:rsidR="00BC3A01" w:rsidRDefault="00BC3A01" w:rsidP="005F3D2E">
      <w:pPr>
        <w:pStyle w:val="Lbjegyzetszveg"/>
        <w:jc w:val="both"/>
        <w:rPr>
          <w:rFonts w:ascii="Tahoma" w:hAnsi="Tahoma" w:cs="Tahoma"/>
          <w:sz w:val="16"/>
          <w:szCs w:val="16"/>
        </w:rPr>
      </w:pPr>
      <w:r>
        <w:rPr>
          <w:rStyle w:val="Lbjegyzet-hivatkozs"/>
          <w:rFonts w:ascii="Tahoma" w:hAnsi="Tahoma" w:cs="Tahoma"/>
          <w:sz w:val="16"/>
          <w:szCs w:val="16"/>
        </w:rPr>
        <w:t>[3]</w:t>
      </w:r>
      <w:r>
        <w:rPr>
          <w:rFonts w:ascii="Tahoma" w:hAnsi="Tahoma" w:cs="Tahoma"/>
          <w:sz w:val="16"/>
          <w:szCs w:val="16"/>
        </w:rPr>
        <w:t xml:space="preserve"> Megfelelő válasz aláhúzandó!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Numbering 1"/>
    <w:lvl w:ilvl="0">
      <w:start w:val="1"/>
      <w:numFmt w:val="decimal"/>
      <w:suff w:val="space"/>
      <w:lvlText w:val=" %1. "/>
      <w:lvlJc w:val="left"/>
      <w:pPr>
        <w:tabs>
          <w:tab w:val="num" w:pos="0"/>
        </w:tabs>
        <w:ind w:left="283" w:hanging="283"/>
      </w:pPr>
    </w:lvl>
    <w:lvl w:ilvl="1">
      <w:start w:val="1"/>
      <w:numFmt w:val="decimal"/>
      <w:suff w:val="space"/>
      <w:lvlText w:val=" %1.%2. "/>
      <w:lvlJc w:val="left"/>
      <w:pPr>
        <w:tabs>
          <w:tab w:val="num" w:pos="-142"/>
        </w:tabs>
        <w:ind w:left="425" w:hanging="283"/>
      </w:pPr>
    </w:lvl>
    <w:lvl w:ilvl="2">
      <w:start w:val="1"/>
      <w:numFmt w:val="decimal"/>
      <w:suff w:val="space"/>
      <w:lvlText w:val=" %1.%2.%3. "/>
      <w:lvlJc w:val="left"/>
      <w:pPr>
        <w:tabs>
          <w:tab w:val="num" w:pos="0"/>
        </w:tabs>
        <w:ind w:left="850" w:hanging="283"/>
      </w:pPr>
    </w:lvl>
    <w:lvl w:ilvl="3">
      <w:start w:val="1"/>
      <w:numFmt w:val="decimal"/>
      <w:suff w:val="space"/>
      <w:lvlText w:val=" %1.%2.%3.%4. "/>
      <w:lvlJc w:val="left"/>
      <w:pPr>
        <w:tabs>
          <w:tab w:val="num" w:pos="0"/>
        </w:tabs>
        <w:ind w:left="1134" w:hanging="283"/>
      </w:pPr>
    </w:lvl>
    <w:lvl w:ilvl="4">
      <w:start w:val="1"/>
      <w:numFmt w:val="decimal"/>
      <w:suff w:val="space"/>
      <w:lvlText w:val=" %1.%2.%3.%4.%5. "/>
      <w:lvlJc w:val="left"/>
      <w:pPr>
        <w:tabs>
          <w:tab w:val="num" w:pos="0"/>
        </w:tabs>
        <w:ind w:left="1417" w:hanging="283"/>
      </w:pPr>
    </w:lvl>
    <w:lvl w:ilvl="5">
      <w:start w:val="1"/>
      <w:numFmt w:val="decimal"/>
      <w:suff w:val="space"/>
      <w:lvlText w:val=" %1.%2.%3.%4.%5.%6. "/>
      <w:lvlJc w:val="left"/>
      <w:pPr>
        <w:tabs>
          <w:tab w:val="num" w:pos="0"/>
        </w:tabs>
        <w:ind w:left="1701" w:hanging="283"/>
      </w:pPr>
    </w:lvl>
    <w:lvl w:ilvl="6">
      <w:start w:val="1"/>
      <w:numFmt w:val="decimal"/>
      <w:suff w:val="space"/>
      <w:lvlText w:val=" %1.%2.%3.%4.%5.%6.%7. "/>
      <w:lvlJc w:val="left"/>
      <w:pPr>
        <w:tabs>
          <w:tab w:val="num" w:pos="0"/>
        </w:tabs>
        <w:ind w:left="1984" w:hanging="283"/>
      </w:pPr>
    </w:lvl>
    <w:lvl w:ilvl="7">
      <w:start w:val="1"/>
      <w:numFmt w:val="decimal"/>
      <w:suff w:val="space"/>
      <w:lvlText w:val=" %1.%2.%3.%4.%5.%6.%7.%8. "/>
      <w:lvlJc w:val="left"/>
      <w:pPr>
        <w:tabs>
          <w:tab w:val="num" w:pos="0"/>
        </w:tabs>
        <w:ind w:left="2268" w:hanging="283"/>
      </w:pPr>
    </w:lvl>
    <w:lvl w:ilvl="8">
      <w:start w:val="1"/>
      <w:numFmt w:val="decimal"/>
      <w:suff w:val="space"/>
      <w:lvlText w:val=" %1.%2.%3.%4.%5.%6.%7.%8.%9. "/>
      <w:lvlJc w:val="left"/>
      <w:pPr>
        <w:tabs>
          <w:tab w:val="num" w:pos="0"/>
        </w:tabs>
        <w:ind w:left="2551" w:hanging="283"/>
      </w:pPr>
    </w:lvl>
  </w:abstractNum>
  <w:abstractNum w:abstractNumId="1" w15:restartNumberingAfterBreak="0">
    <w:nsid w:val="00000003"/>
    <w:multiLevelType w:val="multilevel"/>
    <w:tmpl w:val="590EE1D2"/>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21"/>
        <w:szCs w:val="21"/>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5"/>
    <w:multiLevelType w:val="singleLevel"/>
    <w:tmpl w:val="00000005"/>
    <w:name w:val="WW8Num5"/>
    <w:lvl w:ilvl="0">
      <w:start w:val="20"/>
      <w:numFmt w:val="bullet"/>
      <w:lvlText w:val="-"/>
      <w:lvlJc w:val="left"/>
      <w:pPr>
        <w:tabs>
          <w:tab w:val="num" w:pos="571"/>
        </w:tabs>
        <w:ind w:left="571" w:hanging="344"/>
      </w:pPr>
      <w:rPr>
        <w:rFonts w:ascii="Arial" w:hAnsi="Arial"/>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lvl>
  </w:abstractNum>
  <w:abstractNum w:abstractNumId="4" w15:restartNumberingAfterBreak="0">
    <w:nsid w:val="0000000A"/>
    <w:multiLevelType w:val="multilevel"/>
    <w:tmpl w:val="CDF47FD8"/>
    <w:name w:val="WW8Num10"/>
    <w:lvl w:ilvl="0">
      <w:start w:val="3"/>
      <w:numFmt w:val="decimal"/>
      <w:lvlText w:val="%1."/>
      <w:lvlJc w:val="left"/>
      <w:pPr>
        <w:tabs>
          <w:tab w:val="num" w:pos="708"/>
        </w:tabs>
        <w:ind w:left="720" w:hanging="360"/>
      </w:pPr>
      <w:rPr>
        <w:rFonts w:ascii="Tahoma" w:hAnsi="Tahoma" w:cs="Tahoma" w:hint="default"/>
        <w:b/>
        <w:bCs/>
        <w:sz w:val="21"/>
        <w:szCs w:val="21"/>
      </w:rPr>
    </w:lvl>
    <w:lvl w:ilvl="1">
      <w:start w:val="1"/>
      <w:numFmt w:val="decimal"/>
      <w:lvlText w:val="%1.%2."/>
      <w:lvlJc w:val="left"/>
      <w:pPr>
        <w:tabs>
          <w:tab w:val="num" w:pos="0"/>
        </w:tabs>
        <w:ind w:left="720" w:hanging="360"/>
      </w:pPr>
      <w:rPr>
        <w:rFonts w:hint="default"/>
        <w:b/>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5"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15:restartNumberingAfterBreak="0">
    <w:nsid w:val="00000013"/>
    <w:multiLevelType w:val="singleLevel"/>
    <w:tmpl w:val="00000013"/>
    <w:name w:val="WW8Num21"/>
    <w:lvl w:ilvl="0">
      <w:start w:val="1"/>
      <w:numFmt w:val="decimal"/>
      <w:lvlText w:val="%1."/>
      <w:lvlJc w:val="left"/>
      <w:pPr>
        <w:tabs>
          <w:tab w:val="num" w:pos="360"/>
        </w:tabs>
        <w:ind w:left="360" w:hanging="360"/>
      </w:pPr>
    </w:lvl>
  </w:abstractNum>
  <w:abstractNum w:abstractNumId="8" w15:restartNumberingAfterBreak="0">
    <w:nsid w:val="03CD10BD"/>
    <w:multiLevelType w:val="multilevel"/>
    <w:tmpl w:val="BF0CC114"/>
    <w:lvl w:ilvl="0">
      <w:start w:val="1"/>
      <w:numFmt w:val="decimal"/>
      <w:lvlText w:val="%1."/>
      <w:lvlJc w:val="left"/>
      <w:pPr>
        <w:ind w:left="540" w:hanging="360"/>
      </w:pPr>
      <w:rPr>
        <w:b/>
        <w:bCs/>
      </w:rPr>
    </w:lvl>
    <w:lvl w:ilvl="1">
      <w:start w:val="1"/>
      <w:numFmt w:val="decimal"/>
      <w:lvlText w:val="5.%2"/>
      <w:lvlJc w:val="left"/>
      <w:pPr>
        <w:ind w:left="8157" w:hanging="360"/>
      </w:pPr>
      <w:rPr>
        <w:rFonts w:cs="Times New Roman" w:hint="default"/>
        <w:b w:val="0"/>
        <w:bCs/>
        <w:sz w:val="21"/>
        <w:szCs w:val="21"/>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 w15:restartNumberingAfterBreak="0">
    <w:nsid w:val="049031DE"/>
    <w:multiLevelType w:val="multilevel"/>
    <w:tmpl w:val="AA1CA14C"/>
    <w:lvl w:ilvl="0">
      <w:start w:val="3"/>
      <w:numFmt w:val="bullet"/>
      <w:lvlText w:val="-"/>
      <w:lvlJc w:val="left"/>
      <w:pPr>
        <w:ind w:left="1494"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0" w15:restartNumberingAfterBreak="0">
    <w:nsid w:val="0C1F2C24"/>
    <w:multiLevelType w:val="multilevel"/>
    <w:tmpl w:val="4A6C8CE0"/>
    <w:lvl w:ilvl="0">
      <w:start w:val="2"/>
      <w:numFmt w:val="bullet"/>
      <w:lvlText w:val="-"/>
      <w:lvlJc w:val="left"/>
      <w:pPr>
        <w:ind w:left="720" w:hanging="360"/>
      </w:pPr>
      <w:rPr>
        <w:rFonts w:ascii="Garamond" w:hAnsi="Garamond" w:cs="Garamond" w:hint="default"/>
        <w:sz w:val="21"/>
        <w:szCs w:val="21"/>
        <w:lang w:eastAsia="en-U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0C345F6E"/>
    <w:multiLevelType w:val="hybridMultilevel"/>
    <w:tmpl w:val="B156DD42"/>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2" w15:restartNumberingAfterBreak="0">
    <w:nsid w:val="14E13AE8"/>
    <w:multiLevelType w:val="hybridMultilevel"/>
    <w:tmpl w:val="97A03E1E"/>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start w:val="1"/>
      <w:numFmt w:val="lowerLetter"/>
      <w:lvlText w:val="%5."/>
      <w:lvlJc w:val="left"/>
      <w:pPr>
        <w:tabs>
          <w:tab w:val="num" w:pos="3240"/>
        </w:tabs>
        <w:ind w:left="3240" w:hanging="360"/>
      </w:pPr>
    </w:lvl>
    <w:lvl w:ilvl="5" w:tplc="040E001B">
      <w:start w:val="1"/>
      <w:numFmt w:val="lowerRoman"/>
      <w:lvlText w:val="%6."/>
      <w:lvlJc w:val="right"/>
      <w:pPr>
        <w:tabs>
          <w:tab w:val="num" w:pos="3960"/>
        </w:tabs>
        <w:ind w:left="3960" w:hanging="180"/>
      </w:pPr>
    </w:lvl>
    <w:lvl w:ilvl="6" w:tplc="040E000F">
      <w:start w:val="1"/>
      <w:numFmt w:val="decimal"/>
      <w:lvlText w:val="%7."/>
      <w:lvlJc w:val="left"/>
      <w:pPr>
        <w:tabs>
          <w:tab w:val="num" w:pos="4680"/>
        </w:tabs>
        <w:ind w:left="4680" w:hanging="360"/>
      </w:pPr>
    </w:lvl>
    <w:lvl w:ilvl="7" w:tplc="040E0019">
      <w:start w:val="1"/>
      <w:numFmt w:val="lowerLetter"/>
      <w:lvlText w:val="%8."/>
      <w:lvlJc w:val="left"/>
      <w:pPr>
        <w:tabs>
          <w:tab w:val="num" w:pos="5400"/>
        </w:tabs>
        <w:ind w:left="5400" w:hanging="360"/>
      </w:pPr>
    </w:lvl>
    <w:lvl w:ilvl="8" w:tplc="040E001B">
      <w:start w:val="1"/>
      <w:numFmt w:val="lowerRoman"/>
      <w:lvlText w:val="%9."/>
      <w:lvlJc w:val="right"/>
      <w:pPr>
        <w:tabs>
          <w:tab w:val="num" w:pos="6120"/>
        </w:tabs>
        <w:ind w:left="6120" w:hanging="180"/>
      </w:pPr>
    </w:lvl>
  </w:abstractNum>
  <w:abstractNum w:abstractNumId="13" w15:restartNumberingAfterBreak="0">
    <w:nsid w:val="16822A90"/>
    <w:multiLevelType w:val="multilevel"/>
    <w:tmpl w:val="78028A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ascii="Tahoma" w:hAnsi="Tahoma" w:cs="Tahoma" w:hint="default"/>
        <w:b w:val="0"/>
        <w:sz w:val="21"/>
        <w:szCs w:val="2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00B7EF5"/>
    <w:multiLevelType w:val="hybridMultilevel"/>
    <w:tmpl w:val="A3A81260"/>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15" w15:restartNumberingAfterBreak="0">
    <w:nsid w:val="22392CCB"/>
    <w:multiLevelType w:val="hybridMultilevel"/>
    <w:tmpl w:val="55A27F80"/>
    <w:lvl w:ilvl="0" w:tplc="040E0001">
      <w:start w:val="1"/>
      <w:numFmt w:val="bullet"/>
      <w:lvlText w:val=""/>
      <w:lvlJc w:val="left"/>
      <w:pPr>
        <w:ind w:left="1996" w:hanging="360"/>
      </w:pPr>
      <w:rPr>
        <w:rFonts w:ascii="Symbol" w:hAnsi="Symbol" w:hint="default"/>
      </w:rPr>
    </w:lvl>
    <w:lvl w:ilvl="1" w:tplc="040E0003" w:tentative="1">
      <w:start w:val="1"/>
      <w:numFmt w:val="bullet"/>
      <w:lvlText w:val="o"/>
      <w:lvlJc w:val="left"/>
      <w:pPr>
        <w:ind w:left="2716" w:hanging="360"/>
      </w:pPr>
      <w:rPr>
        <w:rFonts w:ascii="Courier New" w:hAnsi="Courier New" w:cs="Courier New" w:hint="default"/>
      </w:rPr>
    </w:lvl>
    <w:lvl w:ilvl="2" w:tplc="040E0005" w:tentative="1">
      <w:start w:val="1"/>
      <w:numFmt w:val="bullet"/>
      <w:lvlText w:val=""/>
      <w:lvlJc w:val="left"/>
      <w:pPr>
        <w:ind w:left="3436" w:hanging="360"/>
      </w:pPr>
      <w:rPr>
        <w:rFonts w:ascii="Wingdings" w:hAnsi="Wingdings" w:hint="default"/>
      </w:rPr>
    </w:lvl>
    <w:lvl w:ilvl="3" w:tplc="040E0001" w:tentative="1">
      <w:start w:val="1"/>
      <w:numFmt w:val="bullet"/>
      <w:lvlText w:val=""/>
      <w:lvlJc w:val="left"/>
      <w:pPr>
        <w:ind w:left="4156" w:hanging="360"/>
      </w:pPr>
      <w:rPr>
        <w:rFonts w:ascii="Symbol" w:hAnsi="Symbol" w:hint="default"/>
      </w:rPr>
    </w:lvl>
    <w:lvl w:ilvl="4" w:tplc="040E0003" w:tentative="1">
      <w:start w:val="1"/>
      <w:numFmt w:val="bullet"/>
      <w:lvlText w:val="o"/>
      <w:lvlJc w:val="left"/>
      <w:pPr>
        <w:ind w:left="4876" w:hanging="360"/>
      </w:pPr>
      <w:rPr>
        <w:rFonts w:ascii="Courier New" w:hAnsi="Courier New" w:cs="Courier New" w:hint="default"/>
      </w:rPr>
    </w:lvl>
    <w:lvl w:ilvl="5" w:tplc="040E0005" w:tentative="1">
      <w:start w:val="1"/>
      <w:numFmt w:val="bullet"/>
      <w:lvlText w:val=""/>
      <w:lvlJc w:val="left"/>
      <w:pPr>
        <w:ind w:left="5596" w:hanging="360"/>
      </w:pPr>
      <w:rPr>
        <w:rFonts w:ascii="Wingdings" w:hAnsi="Wingdings" w:hint="default"/>
      </w:rPr>
    </w:lvl>
    <w:lvl w:ilvl="6" w:tplc="040E0001" w:tentative="1">
      <w:start w:val="1"/>
      <w:numFmt w:val="bullet"/>
      <w:lvlText w:val=""/>
      <w:lvlJc w:val="left"/>
      <w:pPr>
        <w:ind w:left="6316" w:hanging="360"/>
      </w:pPr>
      <w:rPr>
        <w:rFonts w:ascii="Symbol" w:hAnsi="Symbol" w:hint="default"/>
      </w:rPr>
    </w:lvl>
    <w:lvl w:ilvl="7" w:tplc="040E0003" w:tentative="1">
      <w:start w:val="1"/>
      <w:numFmt w:val="bullet"/>
      <w:lvlText w:val="o"/>
      <w:lvlJc w:val="left"/>
      <w:pPr>
        <w:ind w:left="7036" w:hanging="360"/>
      </w:pPr>
      <w:rPr>
        <w:rFonts w:ascii="Courier New" w:hAnsi="Courier New" w:cs="Courier New" w:hint="default"/>
      </w:rPr>
    </w:lvl>
    <w:lvl w:ilvl="8" w:tplc="040E0005" w:tentative="1">
      <w:start w:val="1"/>
      <w:numFmt w:val="bullet"/>
      <w:lvlText w:val=""/>
      <w:lvlJc w:val="left"/>
      <w:pPr>
        <w:ind w:left="7756" w:hanging="360"/>
      </w:pPr>
      <w:rPr>
        <w:rFonts w:ascii="Wingdings" w:hAnsi="Wingdings" w:hint="default"/>
      </w:rPr>
    </w:lvl>
  </w:abstractNum>
  <w:abstractNum w:abstractNumId="16" w15:restartNumberingAfterBreak="0">
    <w:nsid w:val="26360FB9"/>
    <w:multiLevelType w:val="hybridMultilevel"/>
    <w:tmpl w:val="9A2AA286"/>
    <w:lvl w:ilvl="0" w:tplc="D602C296">
      <w:start w:val="1"/>
      <w:numFmt w:val="decimal"/>
      <w:lvlText w:val="%1."/>
      <w:lvlJc w:val="left"/>
      <w:pPr>
        <w:ind w:left="720" w:hanging="360"/>
      </w:pPr>
    </w:lvl>
    <w:lvl w:ilvl="1" w:tplc="040E0019">
      <w:start w:val="1"/>
      <w:numFmt w:val="lowerLetter"/>
      <w:lvlText w:val="%2."/>
      <w:lvlJc w:val="left"/>
      <w:pPr>
        <w:ind w:left="1440" w:hanging="360"/>
      </w:pPr>
    </w:lvl>
    <w:lvl w:ilvl="2" w:tplc="040E0017">
      <w:start w:val="1"/>
      <w:numFmt w:val="lowerLetter"/>
      <w:lvlText w:val="%3)"/>
      <w:lvlJc w:val="lef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7" w15:restartNumberingAfterBreak="0">
    <w:nsid w:val="27133F78"/>
    <w:multiLevelType w:val="hybridMultilevel"/>
    <w:tmpl w:val="3AC88F46"/>
    <w:lvl w:ilvl="0" w:tplc="1504BD3A">
      <w:start w:val="1"/>
      <w:numFmt w:val="decimal"/>
      <w:lvlText w:val="%1."/>
      <w:lvlJc w:val="left"/>
      <w:pPr>
        <w:tabs>
          <w:tab w:val="num" w:pos="502"/>
        </w:tabs>
        <w:ind w:left="502" w:hanging="360"/>
      </w:pPr>
      <w:rPr>
        <w:b w:val="0"/>
      </w:r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18" w15:restartNumberingAfterBreak="0">
    <w:nsid w:val="2A495A3F"/>
    <w:multiLevelType w:val="hybridMultilevel"/>
    <w:tmpl w:val="3856BBDA"/>
    <w:lvl w:ilvl="0" w:tplc="BD1EA568">
      <w:start w:val="1"/>
      <w:numFmt w:val="decimal"/>
      <w:lvlText w:val="%1."/>
      <w:lvlJc w:val="left"/>
      <w:pPr>
        <w:ind w:left="927" w:hanging="360"/>
      </w:pPr>
      <w:rPr>
        <w:rFonts w:hint="default"/>
      </w:rPr>
    </w:lvl>
    <w:lvl w:ilvl="1" w:tplc="2F1CA484">
      <w:start w:val="1"/>
      <w:numFmt w:val="lowerLetter"/>
      <w:lvlText w:val="%2)"/>
      <w:lvlJc w:val="left"/>
      <w:pPr>
        <w:ind w:left="1647" w:hanging="360"/>
      </w:pPr>
      <w:rPr>
        <w:rFonts w:hint="default"/>
      </w:r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19" w15:restartNumberingAfterBreak="0">
    <w:nsid w:val="2BA34B3A"/>
    <w:multiLevelType w:val="hybridMultilevel"/>
    <w:tmpl w:val="639E2F9A"/>
    <w:lvl w:ilvl="0" w:tplc="F9EC787E">
      <w:start w:val="1"/>
      <w:numFmt w:val="decimal"/>
      <w:lvlText w:val="2.%1"/>
      <w:lvlJc w:val="left"/>
      <w:pPr>
        <w:ind w:left="720" w:hanging="360"/>
      </w:pPr>
      <w:rPr>
        <w:rFonts w:cs="Times New Roman"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DE13AB4"/>
    <w:multiLevelType w:val="hybridMultilevel"/>
    <w:tmpl w:val="F00242BC"/>
    <w:lvl w:ilvl="0" w:tplc="D602C296">
      <w:start w:val="1"/>
      <w:numFmt w:val="decimal"/>
      <w:lvlText w:val="%1."/>
      <w:lvlJc w:val="left"/>
      <w:pPr>
        <w:ind w:left="928" w:hanging="360"/>
      </w:pPr>
    </w:lvl>
    <w:lvl w:ilvl="1" w:tplc="040E0019">
      <w:start w:val="1"/>
      <w:numFmt w:val="lowerLetter"/>
      <w:lvlText w:val="%2."/>
      <w:lvlJc w:val="left"/>
      <w:pPr>
        <w:ind w:left="1494"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1" w15:restartNumberingAfterBreak="0">
    <w:nsid w:val="2F905189"/>
    <w:multiLevelType w:val="hybridMultilevel"/>
    <w:tmpl w:val="8F226EA2"/>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22" w15:restartNumberingAfterBreak="0">
    <w:nsid w:val="31BA76E1"/>
    <w:multiLevelType w:val="hybridMultilevel"/>
    <w:tmpl w:val="8424BF8A"/>
    <w:lvl w:ilvl="0" w:tplc="7ED66EF8">
      <w:start w:val="3"/>
      <w:numFmt w:val="bullet"/>
      <w:lvlText w:val="-"/>
      <w:lvlJc w:val="left"/>
      <w:pPr>
        <w:ind w:left="786" w:hanging="360"/>
      </w:pPr>
      <w:rPr>
        <w:rFonts w:ascii="Tahoma" w:eastAsia="Calibri" w:hAnsi="Tahoma" w:cs="Tahoma" w:hint="default"/>
      </w:rPr>
    </w:lvl>
    <w:lvl w:ilvl="1" w:tplc="040E0003">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23" w15:restartNumberingAfterBreak="0">
    <w:nsid w:val="3666234C"/>
    <w:multiLevelType w:val="hybridMultilevel"/>
    <w:tmpl w:val="B22603E6"/>
    <w:lvl w:ilvl="0" w:tplc="F760C510">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7EC1520"/>
    <w:multiLevelType w:val="hybridMultilevel"/>
    <w:tmpl w:val="740215A2"/>
    <w:lvl w:ilvl="0" w:tplc="040E000F">
      <w:start w:val="1"/>
      <w:numFmt w:val="decimal"/>
      <w:lvlText w:val="%1."/>
      <w:lvlJc w:val="left"/>
      <w:pPr>
        <w:ind w:left="502" w:hanging="360"/>
      </w:pPr>
    </w:lvl>
    <w:lvl w:ilvl="1" w:tplc="040E0019">
      <w:start w:val="1"/>
      <w:numFmt w:val="lowerLetter"/>
      <w:lvlText w:val="%2."/>
      <w:lvlJc w:val="left"/>
      <w:pPr>
        <w:ind w:left="1440" w:hanging="360"/>
      </w:pPr>
    </w:lvl>
    <w:lvl w:ilvl="2" w:tplc="357645FE">
      <w:start w:val="124"/>
      <w:numFmt w:val="decimal"/>
      <w:lvlText w:val="%3"/>
      <w:lvlJc w:val="left"/>
      <w:pPr>
        <w:ind w:left="2385" w:hanging="405"/>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5" w15:restartNumberingAfterBreak="0">
    <w:nsid w:val="413D0B0F"/>
    <w:multiLevelType w:val="hybridMultilevel"/>
    <w:tmpl w:val="E7EA96A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6" w15:restartNumberingAfterBreak="0">
    <w:nsid w:val="48407557"/>
    <w:multiLevelType w:val="multilevel"/>
    <w:tmpl w:val="F04EA11A"/>
    <w:lvl w:ilvl="0">
      <w:start w:val="1"/>
      <w:numFmt w:val="decimal"/>
      <w:pStyle w:val="Stlus1"/>
      <w:lvlText w:val="%1."/>
      <w:lvlJc w:val="left"/>
      <w:pPr>
        <w:tabs>
          <w:tab w:val="num" w:pos="284"/>
        </w:tabs>
        <w:ind w:left="284" w:hanging="284"/>
      </w:pPr>
      <w:rPr>
        <w:rFonts w:ascii="Garamond" w:eastAsia="Times New Roman" w:hAnsi="Garamond" w:hint="default"/>
        <w:i w:val="0"/>
      </w:rPr>
    </w:lvl>
    <w:lvl w:ilvl="1">
      <w:start w:val="1"/>
      <w:numFmt w:val="decimal"/>
      <w:isLgl/>
      <w:lvlText w:val="%1.%2."/>
      <w:lvlJc w:val="left"/>
      <w:pPr>
        <w:tabs>
          <w:tab w:val="num" w:pos="645"/>
        </w:tabs>
        <w:ind w:left="645" w:hanging="645"/>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48774507"/>
    <w:multiLevelType w:val="hybridMultilevel"/>
    <w:tmpl w:val="9E6AE410"/>
    <w:name w:val="WW8Num192"/>
    <w:lvl w:ilvl="0" w:tplc="E3B41840">
      <w:start w:val="1"/>
      <w:numFmt w:val="decimal"/>
      <w:lvlText w:val="%1."/>
      <w:lvlJc w:val="left"/>
      <w:pPr>
        <w:tabs>
          <w:tab w:val="num" w:pos="720"/>
        </w:tabs>
        <w:ind w:left="720" w:hanging="360"/>
      </w:pPr>
      <w:rPr>
        <w:rFonts w:ascii="Tahoma" w:eastAsia="Times New Roman" w:hAnsi="Tahoma" w:cs="Tahoma"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F647F5D"/>
    <w:multiLevelType w:val="hybridMultilevel"/>
    <w:tmpl w:val="BD2E41EC"/>
    <w:lvl w:ilvl="0" w:tplc="F4E49AA8">
      <w:start w:val="7"/>
      <w:numFmt w:val="decimal"/>
      <w:lvlText w:val="%1."/>
      <w:lvlJc w:val="left"/>
      <w:pPr>
        <w:ind w:left="928" w:hanging="360"/>
      </w:pPr>
      <w:rPr>
        <w:color w:val="auto"/>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9" w15:restartNumberingAfterBreak="0">
    <w:nsid w:val="50150CF0"/>
    <w:multiLevelType w:val="hybridMultilevel"/>
    <w:tmpl w:val="7870D04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0" w15:restartNumberingAfterBreak="0">
    <w:nsid w:val="543C40C0"/>
    <w:multiLevelType w:val="hybridMultilevel"/>
    <w:tmpl w:val="A8EAA88A"/>
    <w:lvl w:ilvl="0" w:tplc="C9B8409A">
      <w:start w:val="3"/>
      <w:numFmt w:val="decimal"/>
      <w:lvlText w:val="%1."/>
      <w:lvlJc w:val="left"/>
      <w:pPr>
        <w:ind w:left="928"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1" w15:restartNumberingAfterBreak="0">
    <w:nsid w:val="57DE19F2"/>
    <w:multiLevelType w:val="hybridMultilevel"/>
    <w:tmpl w:val="1514DEDA"/>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32" w15:restartNumberingAfterBreak="0">
    <w:nsid w:val="5A1A5993"/>
    <w:multiLevelType w:val="hybridMultilevel"/>
    <w:tmpl w:val="591019CE"/>
    <w:name w:val="WW8Num82"/>
    <w:lvl w:ilvl="0" w:tplc="612AEF24">
      <w:start w:val="1"/>
      <w:numFmt w:val="decimal"/>
      <w:lvlText w:val="%1."/>
      <w:lvlJc w:val="left"/>
      <w:pPr>
        <w:tabs>
          <w:tab w:val="num" w:pos="720"/>
        </w:tabs>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0FA1E22"/>
    <w:multiLevelType w:val="hybridMultilevel"/>
    <w:tmpl w:val="CFF45E4A"/>
    <w:lvl w:ilvl="0" w:tplc="A6B4CA5C">
      <w:start w:val="1"/>
      <w:numFmt w:val="decimal"/>
      <w:lvlText w:val="3.%1"/>
      <w:lvlJc w:val="left"/>
      <w:pPr>
        <w:ind w:left="1287" w:hanging="360"/>
      </w:pPr>
      <w:rPr>
        <w:rFonts w:cs="Times New Roman" w:hint="default"/>
        <w:b w:val="0"/>
      </w:r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4" w15:restartNumberingAfterBreak="0">
    <w:nsid w:val="63AC1B83"/>
    <w:multiLevelType w:val="hybridMultilevel"/>
    <w:tmpl w:val="9DB6DD4C"/>
    <w:lvl w:ilvl="0" w:tplc="D602C296">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5" w15:restartNumberingAfterBreak="0">
    <w:nsid w:val="66D70D52"/>
    <w:multiLevelType w:val="hybridMultilevel"/>
    <w:tmpl w:val="786C41DE"/>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36" w15:restartNumberingAfterBreak="0">
    <w:nsid w:val="69801F75"/>
    <w:multiLevelType w:val="hybridMultilevel"/>
    <w:tmpl w:val="F4004F3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040216F"/>
    <w:multiLevelType w:val="hybridMultilevel"/>
    <w:tmpl w:val="C340E28E"/>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38" w15:restartNumberingAfterBreak="0">
    <w:nsid w:val="738913FA"/>
    <w:multiLevelType w:val="hybridMultilevel"/>
    <w:tmpl w:val="1C4AB3BC"/>
    <w:lvl w:ilvl="0" w:tplc="CF20B83C">
      <w:start w:val="2"/>
      <w:numFmt w:val="decimal"/>
      <w:lvlText w:val="%1."/>
      <w:lvlJc w:val="left"/>
      <w:pPr>
        <w:tabs>
          <w:tab w:val="num" w:pos="3479"/>
        </w:tabs>
        <w:ind w:left="3479" w:hanging="360"/>
      </w:pPr>
      <w:rPr>
        <w:rFonts w:hint="default"/>
        <w:b/>
        <w:bCs w:val="0"/>
      </w:rPr>
    </w:lvl>
    <w:lvl w:ilvl="1" w:tplc="040E0001">
      <w:start w:val="1"/>
      <w:numFmt w:val="bullet"/>
      <w:lvlText w:val=""/>
      <w:lvlJc w:val="left"/>
      <w:pPr>
        <w:tabs>
          <w:tab w:val="num" w:pos="1440"/>
        </w:tabs>
        <w:ind w:left="1440" w:hanging="360"/>
      </w:pPr>
      <w:rPr>
        <w:rFonts w:ascii="Symbol" w:hAnsi="Symbol" w:cs="Symbol" w:hint="default"/>
        <w:b/>
        <w:bCs/>
      </w:rPr>
    </w:lvl>
    <w:lvl w:ilvl="2" w:tplc="040E001B">
      <w:start w:val="1"/>
      <w:numFmt w:val="lowerRoman"/>
      <w:lvlText w:val="%3."/>
      <w:lvlJc w:val="right"/>
      <w:pPr>
        <w:tabs>
          <w:tab w:val="num" w:pos="2160"/>
        </w:tabs>
        <w:ind w:left="2160" w:hanging="180"/>
      </w:pPr>
    </w:lvl>
    <w:lvl w:ilvl="3" w:tplc="A96AE254">
      <w:start w:val="1"/>
      <w:numFmt w:val="decimal"/>
      <w:lvlText w:val="%4."/>
      <w:lvlJc w:val="left"/>
      <w:pPr>
        <w:tabs>
          <w:tab w:val="num" w:pos="2880"/>
        </w:tabs>
        <w:ind w:left="2880" w:hanging="360"/>
      </w:pPr>
      <w:rPr>
        <w:b w:val="0"/>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9" w15:restartNumberingAfterBreak="0">
    <w:nsid w:val="745C41A3"/>
    <w:multiLevelType w:val="hybridMultilevel"/>
    <w:tmpl w:val="97A03E1E"/>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40" w15:restartNumberingAfterBreak="0">
    <w:nsid w:val="75824D0E"/>
    <w:multiLevelType w:val="hybridMultilevel"/>
    <w:tmpl w:val="E4B47F12"/>
    <w:lvl w:ilvl="0" w:tplc="3B7A266E">
      <w:start w:val="1"/>
      <w:numFmt w:val="upperLetter"/>
      <w:lvlText w:val="%1."/>
      <w:lvlJc w:val="left"/>
      <w:pPr>
        <w:ind w:left="1800" w:hanging="360"/>
      </w:pPr>
      <w:rPr>
        <w:b/>
      </w:rPr>
    </w:lvl>
    <w:lvl w:ilvl="1" w:tplc="040E0019">
      <w:start w:val="1"/>
      <w:numFmt w:val="lowerLetter"/>
      <w:lvlText w:val="%2."/>
      <w:lvlJc w:val="left"/>
      <w:pPr>
        <w:ind w:left="2520" w:hanging="360"/>
      </w:pPr>
    </w:lvl>
    <w:lvl w:ilvl="2" w:tplc="040E001B">
      <w:start w:val="1"/>
      <w:numFmt w:val="lowerRoman"/>
      <w:lvlText w:val="%3."/>
      <w:lvlJc w:val="right"/>
      <w:pPr>
        <w:ind w:left="3240" w:hanging="180"/>
      </w:pPr>
    </w:lvl>
    <w:lvl w:ilvl="3" w:tplc="040E000F">
      <w:start w:val="1"/>
      <w:numFmt w:val="decimal"/>
      <w:lvlText w:val="%4."/>
      <w:lvlJc w:val="left"/>
      <w:pPr>
        <w:ind w:left="3960" w:hanging="360"/>
      </w:pPr>
    </w:lvl>
    <w:lvl w:ilvl="4" w:tplc="040E0019">
      <w:start w:val="1"/>
      <w:numFmt w:val="lowerLetter"/>
      <w:lvlText w:val="%5."/>
      <w:lvlJc w:val="left"/>
      <w:pPr>
        <w:ind w:left="4680" w:hanging="360"/>
      </w:pPr>
    </w:lvl>
    <w:lvl w:ilvl="5" w:tplc="040E001B">
      <w:start w:val="1"/>
      <w:numFmt w:val="lowerRoman"/>
      <w:lvlText w:val="%6."/>
      <w:lvlJc w:val="right"/>
      <w:pPr>
        <w:ind w:left="5400" w:hanging="180"/>
      </w:pPr>
    </w:lvl>
    <w:lvl w:ilvl="6" w:tplc="040E000F">
      <w:start w:val="1"/>
      <w:numFmt w:val="decimal"/>
      <w:lvlText w:val="%7."/>
      <w:lvlJc w:val="left"/>
      <w:pPr>
        <w:ind w:left="6120" w:hanging="360"/>
      </w:pPr>
    </w:lvl>
    <w:lvl w:ilvl="7" w:tplc="040E0019">
      <w:start w:val="1"/>
      <w:numFmt w:val="lowerLetter"/>
      <w:lvlText w:val="%8."/>
      <w:lvlJc w:val="left"/>
      <w:pPr>
        <w:ind w:left="6840" w:hanging="360"/>
      </w:pPr>
    </w:lvl>
    <w:lvl w:ilvl="8" w:tplc="040E001B">
      <w:start w:val="1"/>
      <w:numFmt w:val="lowerRoman"/>
      <w:lvlText w:val="%9."/>
      <w:lvlJc w:val="right"/>
      <w:pPr>
        <w:ind w:left="7560" w:hanging="180"/>
      </w:pPr>
    </w:lvl>
  </w:abstractNum>
  <w:abstractNum w:abstractNumId="41" w15:restartNumberingAfterBreak="0">
    <w:nsid w:val="78AF1AEF"/>
    <w:multiLevelType w:val="hybridMultilevel"/>
    <w:tmpl w:val="D926225A"/>
    <w:name w:val="WW8Num8222"/>
    <w:lvl w:ilvl="0" w:tplc="A5E60318">
      <w:start w:val="2"/>
      <w:numFmt w:val="decimal"/>
      <w:lvlText w:val="%1."/>
      <w:lvlJc w:val="left"/>
      <w:pPr>
        <w:tabs>
          <w:tab w:val="num" w:pos="720"/>
        </w:tabs>
        <w:ind w:left="720" w:hanging="360"/>
      </w:pPr>
      <w:rPr>
        <w:rFonts w:hint="default"/>
        <w:b/>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B3B55F2"/>
    <w:multiLevelType w:val="hybridMultilevel"/>
    <w:tmpl w:val="F40AC194"/>
    <w:lvl w:ilvl="0" w:tplc="8D9E471A">
      <w:numFmt w:val="bullet"/>
      <w:lvlText w:val="•"/>
      <w:lvlJc w:val="left"/>
      <w:pPr>
        <w:ind w:left="1494" w:hanging="360"/>
      </w:pPr>
      <w:rPr>
        <w:rFonts w:ascii="Tahoma" w:eastAsia="Calibri" w:hAnsi="Tahoma" w:cs="Tahoma"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43" w15:restartNumberingAfterBreak="0">
    <w:nsid w:val="7BA54AA0"/>
    <w:multiLevelType w:val="hybridMultilevel"/>
    <w:tmpl w:val="2A324852"/>
    <w:name w:val="WW8Num1925"/>
    <w:lvl w:ilvl="0" w:tplc="040E0019">
      <w:start w:val="1"/>
      <w:numFmt w:val="lowerLetter"/>
      <w:lvlText w:val="%1."/>
      <w:lvlJc w:val="left"/>
      <w:pPr>
        <w:ind w:left="1353" w:hanging="360"/>
      </w:pPr>
    </w:lvl>
    <w:lvl w:ilvl="1" w:tplc="040E0019" w:tentative="1">
      <w:start w:val="1"/>
      <w:numFmt w:val="lowerLetter"/>
      <w:lvlText w:val="%2."/>
      <w:lvlJc w:val="left"/>
      <w:pPr>
        <w:ind w:left="2073" w:hanging="360"/>
      </w:pPr>
    </w:lvl>
    <w:lvl w:ilvl="2" w:tplc="040E001B" w:tentative="1">
      <w:start w:val="1"/>
      <w:numFmt w:val="lowerRoman"/>
      <w:lvlText w:val="%3."/>
      <w:lvlJc w:val="right"/>
      <w:pPr>
        <w:ind w:left="2793" w:hanging="180"/>
      </w:pPr>
    </w:lvl>
    <w:lvl w:ilvl="3" w:tplc="040E000F" w:tentative="1">
      <w:start w:val="1"/>
      <w:numFmt w:val="decimal"/>
      <w:lvlText w:val="%4."/>
      <w:lvlJc w:val="left"/>
      <w:pPr>
        <w:ind w:left="3513" w:hanging="360"/>
      </w:pPr>
    </w:lvl>
    <w:lvl w:ilvl="4" w:tplc="040E0019" w:tentative="1">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44" w15:restartNumberingAfterBreak="0">
    <w:nsid w:val="7C9364A3"/>
    <w:multiLevelType w:val="multilevel"/>
    <w:tmpl w:val="30965AA4"/>
    <w:lvl w:ilvl="0">
      <w:start w:val="1"/>
      <w:numFmt w:val="none"/>
      <w:pStyle w:val="Cmsor11"/>
      <w:suff w:val="nothing"/>
      <w:lvlText w:val=""/>
      <w:lvlJc w:val="left"/>
      <w:pPr>
        <w:tabs>
          <w:tab w:val="num" w:pos="432"/>
        </w:tabs>
        <w:ind w:left="432" w:hanging="432"/>
      </w:pPr>
    </w:lvl>
    <w:lvl w:ilvl="1">
      <w:start w:val="1"/>
      <w:numFmt w:val="none"/>
      <w:pStyle w:val="Cmsor21"/>
      <w:suff w:val="nothing"/>
      <w:lvlText w:val=""/>
      <w:lvlJc w:val="left"/>
      <w:pPr>
        <w:tabs>
          <w:tab w:val="num" w:pos="576"/>
        </w:tabs>
        <w:ind w:left="576" w:hanging="576"/>
      </w:pPr>
    </w:lvl>
    <w:lvl w:ilvl="2">
      <w:start w:val="1"/>
      <w:numFmt w:val="none"/>
      <w:pStyle w:val="Cmsor31"/>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Cmsor61"/>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Cmsor81"/>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5" w15:restartNumberingAfterBreak="0">
    <w:nsid w:val="7CD01BE4"/>
    <w:multiLevelType w:val="hybridMultilevel"/>
    <w:tmpl w:val="2B468BBC"/>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start w:val="1"/>
      <w:numFmt w:val="lowerLetter"/>
      <w:lvlText w:val="%5."/>
      <w:lvlJc w:val="left"/>
      <w:pPr>
        <w:tabs>
          <w:tab w:val="num" w:pos="3240"/>
        </w:tabs>
        <w:ind w:left="3240" w:hanging="360"/>
      </w:pPr>
    </w:lvl>
    <w:lvl w:ilvl="5" w:tplc="040E001B">
      <w:start w:val="1"/>
      <w:numFmt w:val="lowerRoman"/>
      <w:lvlText w:val="%6."/>
      <w:lvlJc w:val="right"/>
      <w:pPr>
        <w:tabs>
          <w:tab w:val="num" w:pos="3960"/>
        </w:tabs>
        <w:ind w:left="3960" w:hanging="180"/>
      </w:pPr>
    </w:lvl>
    <w:lvl w:ilvl="6" w:tplc="040E000F">
      <w:start w:val="1"/>
      <w:numFmt w:val="decimal"/>
      <w:lvlText w:val="%7."/>
      <w:lvlJc w:val="left"/>
      <w:pPr>
        <w:tabs>
          <w:tab w:val="num" w:pos="4680"/>
        </w:tabs>
        <w:ind w:left="4680" w:hanging="360"/>
      </w:pPr>
    </w:lvl>
    <w:lvl w:ilvl="7" w:tplc="040E0019">
      <w:start w:val="1"/>
      <w:numFmt w:val="lowerLetter"/>
      <w:lvlText w:val="%8."/>
      <w:lvlJc w:val="left"/>
      <w:pPr>
        <w:tabs>
          <w:tab w:val="num" w:pos="5400"/>
        </w:tabs>
        <w:ind w:left="5400" w:hanging="360"/>
      </w:pPr>
    </w:lvl>
    <w:lvl w:ilvl="8" w:tplc="040E001B">
      <w:start w:val="1"/>
      <w:numFmt w:val="lowerRoman"/>
      <w:lvlText w:val="%9."/>
      <w:lvlJc w:val="right"/>
      <w:pPr>
        <w:tabs>
          <w:tab w:val="num" w:pos="6120"/>
        </w:tabs>
        <w:ind w:left="6120" w:hanging="180"/>
      </w:pPr>
    </w:lvl>
  </w:abstractNum>
  <w:abstractNum w:abstractNumId="46" w15:restartNumberingAfterBreak="0">
    <w:nsid w:val="7EFA20DC"/>
    <w:multiLevelType w:val="hybridMultilevel"/>
    <w:tmpl w:val="62CECE24"/>
    <w:lvl w:ilvl="0" w:tplc="F0742818">
      <w:start w:val="1"/>
      <w:numFmt w:val="bullet"/>
      <w:lvlText w:val=""/>
      <w:lvlJc w:val="left"/>
      <w:pPr>
        <w:ind w:left="1353" w:hanging="360"/>
      </w:pPr>
      <w:rPr>
        <w:rFonts w:ascii="Symbol" w:hAnsi="Symbol" w:hint="default"/>
        <w:color w:val="auto"/>
      </w:rPr>
    </w:lvl>
    <w:lvl w:ilvl="1" w:tplc="040E0003">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13"/>
  </w:num>
  <w:num w:numId="2">
    <w:abstractNumId w:val="18"/>
  </w:num>
  <w:num w:numId="3">
    <w:abstractNumId w:val="32"/>
  </w:num>
  <w:num w:numId="4">
    <w:abstractNumId w:val="27"/>
  </w:num>
  <w:num w:numId="5">
    <w:abstractNumId w:val="26"/>
  </w:num>
  <w:num w:numId="6">
    <w:abstractNumId w:val="44"/>
  </w:num>
  <w:num w:numId="7">
    <w:abstractNumId w:val="38"/>
  </w:num>
  <w:num w:numId="8">
    <w:abstractNumId w:val="6"/>
  </w:num>
  <w:num w:numId="9">
    <w:abstractNumId w:val="9"/>
  </w:num>
  <w:num w:numId="10">
    <w:abstractNumId w:val="29"/>
  </w:num>
  <w:num w:numId="11">
    <w:abstractNumId w:val="19"/>
  </w:num>
  <w:num w:numId="12">
    <w:abstractNumId w:val="33"/>
  </w:num>
  <w:num w:numId="13">
    <w:abstractNumId w:val="15"/>
  </w:num>
  <w:num w:numId="14">
    <w:abstractNumId w:val="8"/>
  </w:num>
  <w:num w:numId="15">
    <w:abstractNumId w:val="5"/>
  </w:num>
  <w:num w:numId="16">
    <w:abstractNumId w:val="23"/>
  </w:num>
  <w:num w:numId="17">
    <w:abstractNumId w:val="11"/>
  </w:num>
  <w:num w:numId="18">
    <w:abstractNumId w:val="46"/>
  </w:num>
  <w:num w:numId="19">
    <w:abstractNumId w:val="42"/>
  </w:num>
  <w:num w:numId="20">
    <w:abstractNumId w:val="35"/>
  </w:num>
  <w:num w:numId="21">
    <w:abstractNumId w:val="22"/>
  </w:num>
  <w:num w:numId="22">
    <w:abstractNumId w:val="35"/>
  </w:num>
  <w:num w:numId="23">
    <w:abstractNumId w:val="1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2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16"/>
  </w:num>
  <w:num w:numId="42">
    <w:abstractNumId w:val="36"/>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lánová Nikoleta">
    <w15:presenceInfo w15:providerId="AD" w15:userId="S-1-5-21-3778179085-3414424257-2497625720-12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09"/>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38F"/>
    <w:rsid w:val="00001492"/>
    <w:rsid w:val="0000184B"/>
    <w:rsid w:val="000026F8"/>
    <w:rsid w:val="00002910"/>
    <w:rsid w:val="0000307E"/>
    <w:rsid w:val="00003A8B"/>
    <w:rsid w:val="00003B7B"/>
    <w:rsid w:val="00003EB8"/>
    <w:rsid w:val="000047B6"/>
    <w:rsid w:val="000064C3"/>
    <w:rsid w:val="00006B4C"/>
    <w:rsid w:val="00007BE8"/>
    <w:rsid w:val="00010F2A"/>
    <w:rsid w:val="0001144D"/>
    <w:rsid w:val="00011856"/>
    <w:rsid w:val="00012004"/>
    <w:rsid w:val="00012C21"/>
    <w:rsid w:val="000138F6"/>
    <w:rsid w:val="0001398F"/>
    <w:rsid w:val="00013B1F"/>
    <w:rsid w:val="000146E4"/>
    <w:rsid w:val="00016C6F"/>
    <w:rsid w:val="000214BB"/>
    <w:rsid w:val="00021840"/>
    <w:rsid w:val="000228D8"/>
    <w:rsid w:val="00022E07"/>
    <w:rsid w:val="00023682"/>
    <w:rsid w:val="00023714"/>
    <w:rsid w:val="00023A2D"/>
    <w:rsid w:val="00027F4B"/>
    <w:rsid w:val="00030CB3"/>
    <w:rsid w:val="000318C9"/>
    <w:rsid w:val="00031A9E"/>
    <w:rsid w:val="000331AD"/>
    <w:rsid w:val="0003321B"/>
    <w:rsid w:val="0003346E"/>
    <w:rsid w:val="00033DD6"/>
    <w:rsid w:val="00034BD9"/>
    <w:rsid w:val="000370C6"/>
    <w:rsid w:val="000406A5"/>
    <w:rsid w:val="000422F3"/>
    <w:rsid w:val="0004322B"/>
    <w:rsid w:val="000436C1"/>
    <w:rsid w:val="00044AD0"/>
    <w:rsid w:val="00046ED6"/>
    <w:rsid w:val="00047CB2"/>
    <w:rsid w:val="000507BD"/>
    <w:rsid w:val="00050BA3"/>
    <w:rsid w:val="0005195A"/>
    <w:rsid w:val="00052A4F"/>
    <w:rsid w:val="000544F4"/>
    <w:rsid w:val="000550A0"/>
    <w:rsid w:val="00055505"/>
    <w:rsid w:val="00055616"/>
    <w:rsid w:val="000565F1"/>
    <w:rsid w:val="00057D3C"/>
    <w:rsid w:val="00060E0D"/>
    <w:rsid w:val="0006180C"/>
    <w:rsid w:val="00061FB0"/>
    <w:rsid w:val="00062041"/>
    <w:rsid w:val="00062EA8"/>
    <w:rsid w:val="000637E2"/>
    <w:rsid w:val="00064102"/>
    <w:rsid w:val="0006495E"/>
    <w:rsid w:val="000658A2"/>
    <w:rsid w:val="00066494"/>
    <w:rsid w:val="00067C50"/>
    <w:rsid w:val="00071330"/>
    <w:rsid w:val="00072DC8"/>
    <w:rsid w:val="00072F28"/>
    <w:rsid w:val="00073CF7"/>
    <w:rsid w:val="000757F2"/>
    <w:rsid w:val="00075AA3"/>
    <w:rsid w:val="00076678"/>
    <w:rsid w:val="00076C54"/>
    <w:rsid w:val="000771C7"/>
    <w:rsid w:val="00080020"/>
    <w:rsid w:val="000806FB"/>
    <w:rsid w:val="00082240"/>
    <w:rsid w:val="0008306E"/>
    <w:rsid w:val="00083A0D"/>
    <w:rsid w:val="00083BE0"/>
    <w:rsid w:val="00084DB0"/>
    <w:rsid w:val="00085810"/>
    <w:rsid w:val="00086E42"/>
    <w:rsid w:val="00086FCE"/>
    <w:rsid w:val="00087497"/>
    <w:rsid w:val="00087BC1"/>
    <w:rsid w:val="00087C94"/>
    <w:rsid w:val="00087F8D"/>
    <w:rsid w:val="0009085C"/>
    <w:rsid w:val="00091CC7"/>
    <w:rsid w:val="000925B2"/>
    <w:rsid w:val="000932CC"/>
    <w:rsid w:val="00093AEF"/>
    <w:rsid w:val="00093F19"/>
    <w:rsid w:val="00094A49"/>
    <w:rsid w:val="00094AA0"/>
    <w:rsid w:val="00094F46"/>
    <w:rsid w:val="000956A9"/>
    <w:rsid w:val="0009606F"/>
    <w:rsid w:val="0009609F"/>
    <w:rsid w:val="000970D2"/>
    <w:rsid w:val="00097E0A"/>
    <w:rsid w:val="000A0370"/>
    <w:rsid w:val="000A0859"/>
    <w:rsid w:val="000A0E3A"/>
    <w:rsid w:val="000A108D"/>
    <w:rsid w:val="000A117F"/>
    <w:rsid w:val="000A1807"/>
    <w:rsid w:val="000A2A9B"/>
    <w:rsid w:val="000A2C69"/>
    <w:rsid w:val="000A3C32"/>
    <w:rsid w:val="000A5195"/>
    <w:rsid w:val="000A542D"/>
    <w:rsid w:val="000A5A1C"/>
    <w:rsid w:val="000A5F37"/>
    <w:rsid w:val="000A5F5A"/>
    <w:rsid w:val="000A6EE1"/>
    <w:rsid w:val="000A738A"/>
    <w:rsid w:val="000B0BD6"/>
    <w:rsid w:val="000B14B2"/>
    <w:rsid w:val="000B16FD"/>
    <w:rsid w:val="000B1FF3"/>
    <w:rsid w:val="000B2578"/>
    <w:rsid w:val="000B2BC6"/>
    <w:rsid w:val="000B2FA0"/>
    <w:rsid w:val="000B3A00"/>
    <w:rsid w:val="000B3CE8"/>
    <w:rsid w:val="000B3F73"/>
    <w:rsid w:val="000B47A1"/>
    <w:rsid w:val="000C0B92"/>
    <w:rsid w:val="000C1A10"/>
    <w:rsid w:val="000C31C0"/>
    <w:rsid w:val="000C3217"/>
    <w:rsid w:val="000C44F6"/>
    <w:rsid w:val="000C4611"/>
    <w:rsid w:val="000C4A64"/>
    <w:rsid w:val="000C656F"/>
    <w:rsid w:val="000C696E"/>
    <w:rsid w:val="000C6A5A"/>
    <w:rsid w:val="000C6DDE"/>
    <w:rsid w:val="000D0C4A"/>
    <w:rsid w:val="000D1388"/>
    <w:rsid w:val="000D1532"/>
    <w:rsid w:val="000D1674"/>
    <w:rsid w:val="000D247D"/>
    <w:rsid w:val="000D348C"/>
    <w:rsid w:val="000D35BD"/>
    <w:rsid w:val="000D406C"/>
    <w:rsid w:val="000D4126"/>
    <w:rsid w:val="000D434F"/>
    <w:rsid w:val="000D6219"/>
    <w:rsid w:val="000D63BA"/>
    <w:rsid w:val="000D66E5"/>
    <w:rsid w:val="000D680A"/>
    <w:rsid w:val="000D75C3"/>
    <w:rsid w:val="000D7737"/>
    <w:rsid w:val="000E04C6"/>
    <w:rsid w:val="000E0958"/>
    <w:rsid w:val="000E1A14"/>
    <w:rsid w:val="000E2475"/>
    <w:rsid w:val="000E284B"/>
    <w:rsid w:val="000E3442"/>
    <w:rsid w:val="000E3537"/>
    <w:rsid w:val="000E454C"/>
    <w:rsid w:val="000E4C42"/>
    <w:rsid w:val="000E550D"/>
    <w:rsid w:val="000E55F6"/>
    <w:rsid w:val="000E5979"/>
    <w:rsid w:val="000E5C5E"/>
    <w:rsid w:val="000E640B"/>
    <w:rsid w:val="000E74CD"/>
    <w:rsid w:val="000E7BF3"/>
    <w:rsid w:val="000F21EE"/>
    <w:rsid w:val="000F4AAF"/>
    <w:rsid w:val="000F4D1E"/>
    <w:rsid w:val="000F5A74"/>
    <w:rsid w:val="000F7366"/>
    <w:rsid w:val="000F7FE3"/>
    <w:rsid w:val="001015C6"/>
    <w:rsid w:val="00101B49"/>
    <w:rsid w:val="00102041"/>
    <w:rsid w:val="001034D0"/>
    <w:rsid w:val="0010362D"/>
    <w:rsid w:val="001043A6"/>
    <w:rsid w:val="0010474D"/>
    <w:rsid w:val="00104903"/>
    <w:rsid w:val="00107F5D"/>
    <w:rsid w:val="00110DF0"/>
    <w:rsid w:val="00110F5F"/>
    <w:rsid w:val="00111814"/>
    <w:rsid w:val="0011261C"/>
    <w:rsid w:val="001136DF"/>
    <w:rsid w:val="00113B40"/>
    <w:rsid w:val="00114194"/>
    <w:rsid w:val="00114363"/>
    <w:rsid w:val="001147F9"/>
    <w:rsid w:val="001163C4"/>
    <w:rsid w:val="001166D8"/>
    <w:rsid w:val="00117148"/>
    <w:rsid w:val="0011730C"/>
    <w:rsid w:val="00120184"/>
    <w:rsid w:val="0012047B"/>
    <w:rsid w:val="001207BD"/>
    <w:rsid w:val="00121540"/>
    <w:rsid w:val="0012157E"/>
    <w:rsid w:val="00122146"/>
    <w:rsid w:val="001228E2"/>
    <w:rsid w:val="00122DE3"/>
    <w:rsid w:val="001236FB"/>
    <w:rsid w:val="00123C83"/>
    <w:rsid w:val="00124A26"/>
    <w:rsid w:val="0012523E"/>
    <w:rsid w:val="00125C35"/>
    <w:rsid w:val="00126C01"/>
    <w:rsid w:val="00127062"/>
    <w:rsid w:val="0012737B"/>
    <w:rsid w:val="0012750C"/>
    <w:rsid w:val="00127EAB"/>
    <w:rsid w:val="001333AC"/>
    <w:rsid w:val="0013379F"/>
    <w:rsid w:val="00134613"/>
    <w:rsid w:val="00134FB2"/>
    <w:rsid w:val="001358C0"/>
    <w:rsid w:val="0013660A"/>
    <w:rsid w:val="001375DE"/>
    <w:rsid w:val="00140D97"/>
    <w:rsid w:val="00141600"/>
    <w:rsid w:val="001416A1"/>
    <w:rsid w:val="001424A2"/>
    <w:rsid w:val="00142FAC"/>
    <w:rsid w:val="00145531"/>
    <w:rsid w:val="00146936"/>
    <w:rsid w:val="00147935"/>
    <w:rsid w:val="00147C0C"/>
    <w:rsid w:val="00147D61"/>
    <w:rsid w:val="0015044F"/>
    <w:rsid w:val="00150E78"/>
    <w:rsid w:val="00152116"/>
    <w:rsid w:val="00152844"/>
    <w:rsid w:val="00152C83"/>
    <w:rsid w:val="00152FBA"/>
    <w:rsid w:val="00153440"/>
    <w:rsid w:val="0015603E"/>
    <w:rsid w:val="00156912"/>
    <w:rsid w:val="00156E39"/>
    <w:rsid w:val="00157132"/>
    <w:rsid w:val="00157D04"/>
    <w:rsid w:val="00160335"/>
    <w:rsid w:val="00161ADA"/>
    <w:rsid w:val="0016255C"/>
    <w:rsid w:val="001625A0"/>
    <w:rsid w:val="00163900"/>
    <w:rsid w:val="00163CC9"/>
    <w:rsid w:val="00163E49"/>
    <w:rsid w:val="00167615"/>
    <w:rsid w:val="00167898"/>
    <w:rsid w:val="00167E3B"/>
    <w:rsid w:val="001717D0"/>
    <w:rsid w:val="00171C90"/>
    <w:rsid w:val="00173166"/>
    <w:rsid w:val="001737E2"/>
    <w:rsid w:val="0017442C"/>
    <w:rsid w:val="0017468D"/>
    <w:rsid w:val="00174C47"/>
    <w:rsid w:val="001758DD"/>
    <w:rsid w:val="00175BBC"/>
    <w:rsid w:val="001764E6"/>
    <w:rsid w:val="001768BA"/>
    <w:rsid w:val="0017797E"/>
    <w:rsid w:val="00177FC0"/>
    <w:rsid w:val="00180349"/>
    <w:rsid w:val="001806D8"/>
    <w:rsid w:val="00181255"/>
    <w:rsid w:val="001817AE"/>
    <w:rsid w:val="00183987"/>
    <w:rsid w:val="00183C61"/>
    <w:rsid w:val="00184BC8"/>
    <w:rsid w:val="001851BD"/>
    <w:rsid w:val="0019162D"/>
    <w:rsid w:val="00191D73"/>
    <w:rsid w:val="00192417"/>
    <w:rsid w:val="001925B6"/>
    <w:rsid w:val="00194730"/>
    <w:rsid w:val="0019480E"/>
    <w:rsid w:val="0019529E"/>
    <w:rsid w:val="00195BC3"/>
    <w:rsid w:val="001964CA"/>
    <w:rsid w:val="00196AB9"/>
    <w:rsid w:val="00196F6A"/>
    <w:rsid w:val="00197A0A"/>
    <w:rsid w:val="00197B24"/>
    <w:rsid w:val="001A0CB0"/>
    <w:rsid w:val="001A1BE0"/>
    <w:rsid w:val="001A1D09"/>
    <w:rsid w:val="001A2132"/>
    <w:rsid w:val="001A282A"/>
    <w:rsid w:val="001A2C17"/>
    <w:rsid w:val="001A3280"/>
    <w:rsid w:val="001A36D9"/>
    <w:rsid w:val="001A389D"/>
    <w:rsid w:val="001A3D83"/>
    <w:rsid w:val="001A4004"/>
    <w:rsid w:val="001A462E"/>
    <w:rsid w:val="001A4E18"/>
    <w:rsid w:val="001A57C0"/>
    <w:rsid w:val="001A5988"/>
    <w:rsid w:val="001A5B19"/>
    <w:rsid w:val="001A6631"/>
    <w:rsid w:val="001A6F89"/>
    <w:rsid w:val="001A7B3F"/>
    <w:rsid w:val="001B0EAD"/>
    <w:rsid w:val="001B2694"/>
    <w:rsid w:val="001B2F5F"/>
    <w:rsid w:val="001B30EA"/>
    <w:rsid w:val="001B3743"/>
    <w:rsid w:val="001B4BAF"/>
    <w:rsid w:val="001B6729"/>
    <w:rsid w:val="001B683A"/>
    <w:rsid w:val="001B7798"/>
    <w:rsid w:val="001C0244"/>
    <w:rsid w:val="001C1E0C"/>
    <w:rsid w:val="001C1F4C"/>
    <w:rsid w:val="001C2A87"/>
    <w:rsid w:val="001C37F7"/>
    <w:rsid w:val="001C4380"/>
    <w:rsid w:val="001C43F1"/>
    <w:rsid w:val="001C45DE"/>
    <w:rsid w:val="001C5F6F"/>
    <w:rsid w:val="001C7CDE"/>
    <w:rsid w:val="001C7D52"/>
    <w:rsid w:val="001C7DC6"/>
    <w:rsid w:val="001C7FDC"/>
    <w:rsid w:val="001D144D"/>
    <w:rsid w:val="001D1821"/>
    <w:rsid w:val="001D1F5A"/>
    <w:rsid w:val="001D2A32"/>
    <w:rsid w:val="001D3B9A"/>
    <w:rsid w:val="001D46C7"/>
    <w:rsid w:val="001D5056"/>
    <w:rsid w:val="001D5B87"/>
    <w:rsid w:val="001D5BCA"/>
    <w:rsid w:val="001D6977"/>
    <w:rsid w:val="001D6B0C"/>
    <w:rsid w:val="001D6F5D"/>
    <w:rsid w:val="001D7EFA"/>
    <w:rsid w:val="001E2540"/>
    <w:rsid w:val="001E2994"/>
    <w:rsid w:val="001E2A0F"/>
    <w:rsid w:val="001E4412"/>
    <w:rsid w:val="001E4846"/>
    <w:rsid w:val="001E4BD4"/>
    <w:rsid w:val="001E594C"/>
    <w:rsid w:val="001E5E56"/>
    <w:rsid w:val="001E62C5"/>
    <w:rsid w:val="001E66EE"/>
    <w:rsid w:val="001E6CBE"/>
    <w:rsid w:val="001E6CE1"/>
    <w:rsid w:val="001E7130"/>
    <w:rsid w:val="001E752B"/>
    <w:rsid w:val="001F0038"/>
    <w:rsid w:val="001F0DDE"/>
    <w:rsid w:val="001F1F67"/>
    <w:rsid w:val="001F2538"/>
    <w:rsid w:val="001F503F"/>
    <w:rsid w:val="001F59A8"/>
    <w:rsid w:val="001F5E8C"/>
    <w:rsid w:val="001F68A8"/>
    <w:rsid w:val="001F71CB"/>
    <w:rsid w:val="001F76A4"/>
    <w:rsid w:val="001F7CD0"/>
    <w:rsid w:val="00200B40"/>
    <w:rsid w:val="00200D43"/>
    <w:rsid w:val="00200F14"/>
    <w:rsid w:val="00200FD6"/>
    <w:rsid w:val="0020154B"/>
    <w:rsid w:val="00201766"/>
    <w:rsid w:val="002018FC"/>
    <w:rsid w:val="00201CB0"/>
    <w:rsid w:val="00202241"/>
    <w:rsid w:val="00202783"/>
    <w:rsid w:val="002030B7"/>
    <w:rsid w:val="002031D2"/>
    <w:rsid w:val="00203F92"/>
    <w:rsid w:val="00204174"/>
    <w:rsid w:val="0020579B"/>
    <w:rsid w:val="00206A08"/>
    <w:rsid w:val="002075E7"/>
    <w:rsid w:val="00207DEC"/>
    <w:rsid w:val="00210B39"/>
    <w:rsid w:val="00210B9B"/>
    <w:rsid w:val="00211008"/>
    <w:rsid w:val="00211C7E"/>
    <w:rsid w:val="00212753"/>
    <w:rsid w:val="0021423A"/>
    <w:rsid w:val="00215ADF"/>
    <w:rsid w:val="00216F9A"/>
    <w:rsid w:val="00220572"/>
    <w:rsid w:val="002205D7"/>
    <w:rsid w:val="00220690"/>
    <w:rsid w:val="0022078E"/>
    <w:rsid w:val="00220C3D"/>
    <w:rsid w:val="00221D36"/>
    <w:rsid w:val="00222213"/>
    <w:rsid w:val="0022401F"/>
    <w:rsid w:val="002241B4"/>
    <w:rsid w:val="002245E4"/>
    <w:rsid w:val="002247BF"/>
    <w:rsid w:val="00225FDD"/>
    <w:rsid w:val="002271E9"/>
    <w:rsid w:val="00227338"/>
    <w:rsid w:val="0022765A"/>
    <w:rsid w:val="00227EE0"/>
    <w:rsid w:val="00230B2F"/>
    <w:rsid w:val="00231EC0"/>
    <w:rsid w:val="00232787"/>
    <w:rsid w:val="00232C3E"/>
    <w:rsid w:val="0023309E"/>
    <w:rsid w:val="002338B4"/>
    <w:rsid w:val="00233F30"/>
    <w:rsid w:val="0023436B"/>
    <w:rsid w:val="00234C23"/>
    <w:rsid w:val="0023526B"/>
    <w:rsid w:val="00236621"/>
    <w:rsid w:val="00236846"/>
    <w:rsid w:val="00236A13"/>
    <w:rsid w:val="00236BC4"/>
    <w:rsid w:val="00236F74"/>
    <w:rsid w:val="0023774F"/>
    <w:rsid w:val="00237D14"/>
    <w:rsid w:val="0024013A"/>
    <w:rsid w:val="00240CE7"/>
    <w:rsid w:val="00240EF8"/>
    <w:rsid w:val="002410CA"/>
    <w:rsid w:val="00242357"/>
    <w:rsid w:val="00242DF1"/>
    <w:rsid w:val="00243D9E"/>
    <w:rsid w:val="00245D5E"/>
    <w:rsid w:val="00246524"/>
    <w:rsid w:val="00247213"/>
    <w:rsid w:val="0024765D"/>
    <w:rsid w:val="002479B3"/>
    <w:rsid w:val="00247B87"/>
    <w:rsid w:val="00247FD1"/>
    <w:rsid w:val="00250519"/>
    <w:rsid w:val="00253D7D"/>
    <w:rsid w:val="002558C7"/>
    <w:rsid w:val="00255CD5"/>
    <w:rsid w:val="0025654B"/>
    <w:rsid w:val="00256E8F"/>
    <w:rsid w:val="002577DB"/>
    <w:rsid w:val="00257B03"/>
    <w:rsid w:val="002600DF"/>
    <w:rsid w:val="002602C1"/>
    <w:rsid w:val="0026086D"/>
    <w:rsid w:val="0026148A"/>
    <w:rsid w:val="002617C4"/>
    <w:rsid w:val="00261D28"/>
    <w:rsid w:val="00261FBD"/>
    <w:rsid w:val="00262B8E"/>
    <w:rsid w:val="00263428"/>
    <w:rsid w:val="00263784"/>
    <w:rsid w:val="00263E6F"/>
    <w:rsid w:val="00263FEB"/>
    <w:rsid w:val="002640B3"/>
    <w:rsid w:val="002644B9"/>
    <w:rsid w:val="002649A0"/>
    <w:rsid w:val="00264BE3"/>
    <w:rsid w:val="00264E05"/>
    <w:rsid w:val="0026549B"/>
    <w:rsid w:val="0026558E"/>
    <w:rsid w:val="002664F9"/>
    <w:rsid w:val="00266B6E"/>
    <w:rsid w:val="00266FF1"/>
    <w:rsid w:val="002702C4"/>
    <w:rsid w:val="00270432"/>
    <w:rsid w:val="0027049E"/>
    <w:rsid w:val="00271288"/>
    <w:rsid w:val="0027131D"/>
    <w:rsid w:val="00272E8D"/>
    <w:rsid w:val="00273F34"/>
    <w:rsid w:val="0027416E"/>
    <w:rsid w:val="002741CE"/>
    <w:rsid w:val="00274461"/>
    <w:rsid w:val="00274718"/>
    <w:rsid w:val="002749B6"/>
    <w:rsid w:val="00274A1B"/>
    <w:rsid w:val="00274ECF"/>
    <w:rsid w:val="00275C7D"/>
    <w:rsid w:val="00276611"/>
    <w:rsid w:val="00276B30"/>
    <w:rsid w:val="002800B4"/>
    <w:rsid w:val="0028227E"/>
    <w:rsid w:val="00282673"/>
    <w:rsid w:val="00282A4E"/>
    <w:rsid w:val="002833FA"/>
    <w:rsid w:val="002843E5"/>
    <w:rsid w:val="00284EBF"/>
    <w:rsid w:val="00285036"/>
    <w:rsid w:val="002853E9"/>
    <w:rsid w:val="00285587"/>
    <w:rsid w:val="002872EC"/>
    <w:rsid w:val="00287E6D"/>
    <w:rsid w:val="00291710"/>
    <w:rsid w:val="002925EC"/>
    <w:rsid w:val="00293AA6"/>
    <w:rsid w:val="00294818"/>
    <w:rsid w:val="00294C50"/>
    <w:rsid w:val="00296966"/>
    <w:rsid w:val="00296B42"/>
    <w:rsid w:val="002A0288"/>
    <w:rsid w:val="002A1438"/>
    <w:rsid w:val="002A14CD"/>
    <w:rsid w:val="002A1698"/>
    <w:rsid w:val="002A2BD0"/>
    <w:rsid w:val="002A2F60"/>
    <w:rsid w:val="002A66A3"/>
    <w:rsid w:val="002A761C"/>
    <w:rsid w:val="002B018A"/>
    <w:rsid w:val="002B0ADC"/>
    <w:rsid w:val="002B0EB1"/>
    <w:rsid w:val="002B27CD"/>
    <w:rsid w:val="002B2EDF"/>
    <w:rsid w:val="002B3214"/>
    <w:rsid w:val="002B34A6"/>
    <w:rsid w:val="002B369B"/>
    <w:rsid w:val="002B4207"/>
    <w:rsid w:val="002B45DC"/>
    <w:rsid w:val="002B5DA0"/>
    <w:rsid w:val="002B62E6"/>
    <w:rsid w:val="002B7A75"/>
    <w:rsid w:val="002C113C"/>
    <w:rsid w:val="002C1265"/>
    <w:rsid w:val="002C1D4A"/>
    <w:rsid w:val="002C2291"/>
    <w:rsid w:val="002C3D3B"/>
    <w:rsid w:val="002C40F4"/>
    <w:rsid w:val="002C4504"/>
    <w:rsid w:val="002C467B"/>
    <w:rsid w:val="002C557A"/>
    <w:rsid w:val="002C5925"/>
    <w:rsid w:val="002C6385"/>
    <w:rsid w:val="002C6663"/>
    <w:rsid w:val="002C69AB"/>
    <w:rsid w:val="002C6F5C"/>
    <w:rsid w:val="002C7827"/>
    <w:rsid w:val="002D022A"/>
    <w:rsid w:val="002D175E"/>
    <w:rsid w:val="002D2558"/>
    <w:rsid w:val="002D255D"/>
    <w:rsid w:val="002D2861"/>
    <w:rsid w:val="002D3476"/>
    <w:rsid w:val="002D4034"/>
    <w:rsid w:val="002D478E"/>
    <w:rsid w:val="002D4800"/>
    <w:rsid w:val="002D53E3"/>
    <w:rsid w:val="002D5470"/>
    <w:rsid w:val="002D59CE"/>
    <w:rsid w:val="002D5C80"/>
    <w:rsid w:val="002D5DB2"/>
    <w:rsid w:val="002D5F75"/>
    <w:rsid w:val="002D69A4"/>
    <w:rsid w:val="002E0383"/>
    <w:rsid w:val="002E17E0"/>
    <w:rsid w:val="002E1DC1"/>
    <w:rsid w:val="002E2A92"/>
    <w:rsid w:val="002E33E2"/>
    <w:rsid w:val="002E34A8"/>
    <w:rsid w:val="002E37C1"/>
    <w:rsid w:val="002E45E5"/>
    <w:rsid w:val="002E4829"/>
    <w:rsid w:val="002E4999"/>
    <w:rsid w:val="002E7D17"/>
    <w:rsid w:val="002F0E75"/>
    <w:rsid w:val="002F1041"/>
    <w:rsid w:val="002F11A0"/>
    <w:rsid w:val="002F129D"/>
    <w:rsid w:val="002F26D2"/>
    <w:rsid w:val="002F288A"/>
    <w:rsid w:val="002F3247"/>
    <w:rsid w:val="002F4295"/>
    <w:rsid w:val="002F48EC"/>
    <w:rsid w:val="002F561A"/>
    <w:rsid w:val="002F628D"/>
    <w:rsid w:val="002F65FD"/>
    <w:rsid w:val="002F6775"/>
    <w:rsid w:val="002F7976"/>
    <w:rsid w:val="0030048F"/>
    <w:rsid w:val="003006D7"/>
    <w:rsid w:val="00300E25"/>
    <w:rsid w:val="0030137F"/>
    <w:rsid w:val="00301DA0"/>
    <w:rsid w:val="00303CF3"/>
    <w:rsid w:val="003042FB"/>
    <w:rsid w:val="00304859"/>
    <w:rsid w:val="003049EF"/>
    <w:rsid w:val="0030574B"/>
    <w:rsid w:val="0030588C"/>
    <w:rsid w:val="0030608B"/>
    <w:rsid w:val="00306989"/>
    <w:rsid w:val="0030698B"/>
    <w:rsid w:val="00307D80"/>
    <w:rsid w:val="0031117E"/>
    <w:rsid w:val="003140A3"/>
    <w:rsid w:val="003145C5"/>
    <w:rsid w:val="00314705"/>
    <w:rsid w:val="0031470E"/>
    <w:rsid w:val="0031487B"/>
    <w:rsid w:val="00315647"/>
    <w:rsid w:val="00316056"/>
    <w:rsid w:val="00316674"/>
    <w:rsid w:val="00316C5D"/>
    <w:rsid w:val="0032065C"/>
    <w:rsid w:val="003210BE"/>
    <w:rsid w:val="00321AF2"/>
    <w:rsid w:val="00321C9E"/>
    <w:rsid w:val="0032292C"/>
    <w:rsid w:val="00322A1A"/>
    <w:rsid w:val="00323150"/>
    <w:rsid w:val="00323CE7"/>
    <w:rsid w:val="00323D05"/>
    <w:rsid w:val="00323D47"/>
    <w:rsid w:val="0032476D"/>
    <w:rsid w:val="003249BA"/>
    <w:rsid w:val="00324AFB"/>
    <w:rsid w:val="00325CC8"/>
    <w:rsid w:val="00326673"/>
    <w:rsid w:val="00326675"/>
    <w:rsid w:val="0033005A"/>
    <w:rsid w:val="003310AF"/>
    <w:rsid w:val="00332859"/>
    <w:rsid w:val="00333882"/>
    <w:rsid w:val="003340B0"/>
    <w:rsid w:val="00334316"/>
    <w:rsid w:val="00334DF1"/>
    <w:rsid w:val="00334E60"/>
    <w:rsid w:val="0033518B"/>
    <w:rsid w:val="00336B7E"/>
    <w:rsid w:val="00336C36"/>
    <w:rsid w:val="00336F2C"/>
    <w:rsid w:val="00337C86"/>
    <w:rsid w:val="00337D18"/>
    <w:rsid w:val="00340B1E"/>
    <w:rsid w:val="00340B9C"/>
    <w:rsid w:val="00340DC9"/>
    <w:rsid w:val="00341B49"/>
    <w:rsid w:val="00341D22"/>
    <w:rsid w:val="00341F53"/>
    <w:rsid w:val="0034228A"/>
    <w:rsid w:val="003428AF"/>
    <w:rsid w:val="00343B91"/>
    <w:rsid w:val="00345A61"/>
    <w:rsid w:val="003474FE"/>
    <w:rsid w:val="00347656"/>
    <w:rsid w:val="00347A68"/>
    <w:rsid w:val="00350366"/>
    <w:rsid w:val="00350392"/>
    <w:rsid w:val="00350E8B"/>
    <w:rsid w:val="00350FE0"/>
    <w:rsid w:val="00353585"/>
    <w:rsid w:val="003557A1"/>
    <w:rsid w:val="00355E86"/>
    <w:rsid w:val="0035630C"/>
    <w:rsid w:val="0035759E"/>
    <w:rsid w:val="00357DF1"/>
    <w:rsid w:val="003600C3"/>
    <w:rsid w:val="00360205"/>
    <w:rsid w:val="00360F2A"/>
    <w:rsid w:val="003629BB"/>
    <w:rsid w:val="0036319B"/>
    <w:rsid w:val="0036351E"/>
    <w:rsid w:val="00363A90"/>
    <w:rsid w:val="00363C47"/>
    <w:rsid w:val="00364778"/>
    <w:rsid w:val="0036478F"/>
    <w:rsid w:val="00364C3F"/>
    <w:rsid w:val="00365B46"/>
    <w:rsid w:val="00370758"/>
    <w:rsid w:val="00370B9A"/>
    <w:rsid w:val="00370DB8"/>
    <w:rsid w:val="00371062"/>
    <w:rsid w:val="0037112D"/>
    <w:rsid w:val="0037150F"/>
    <w:rsid w:val="00371AA9"/>
    <w:rsid w:val="003728ED"/>
    <w:rsid w:val="00373C37"/>
    <w:rsid w:val="00373D3C"/>
    <w:rsid w:val="00373E70"/>
    <w:rsid w:val="003741DE"/>
    <w:rsid w:val="00375B47"/>
    <w:rsid w:val="00375DD6"/>
    <w:rsid w:val="00377DD0"/>
    <w:rsid w:val="00377E20"/>
    <w:rsid w:val="00381460"/>
    <w:rsid w:val="003818D1"/>
    <w:rsid w:val="00382B61"/>
    <w:rsid w:val="00384204"/>
    <w:rsid w:val="0038444A"/>
    <w:rsid w:val="00385D40"/>
    <w:rsid w:val="00386F7B"/>
    <w:rsid w:val="00387980"/>
    <w:rsid w:val="00390938"/>
    <w:rsid w:val="00391BDB"/>
    <w:rsid w:val="00392547"/>
    <w:rsid w:val="00392B94"/>
    <w:rsid w:val="00393724"/>
    <w:rsid w:val="00393909"/>
    <w:rsid w:val="003946C4"/>
    <w:rsid w:val="003949D8"/>
    <w:rsid w:val="00394A66"/>
    <w:rsid w:val="00395AD5"/>
    <w:rsid w:val="00395FB4"/>
    <w:rsid w:val="003963B9"/>
    <w:rsid w:val="003970CD"/>
    <w:rsid w:val="00397A78"/>
    <w:rsid w:val="003A0478"/>
    <w:rsid w:val="003A06D7"/>
    <w:rsid w:val="003A0A2C"/>
    <w:rsid w:val="003A29F5"/>
    <w:rsid w:val="003A3343"/>
    <w:rsid w:val="003A3608"/>
    <w:rsid w:val="003A3833"/>
    <w:rsid w:val="003A4361"/>
    <w:rsid w:val="003A46D1"/>
    <w:rsid w:val="003A6106"/>
    <w:rsid w:val="003A67EB"/>
    <w:rsid w:val="003A6B51"/>
    <w:rsid w:val="003A7018"/>
    <w:rsid w:val="003A73D9"/>
    <w:rsid w:val="003B0161"/>
    <w:rsid w:val="003B4869"/>
    <w:rsid w:val="003B4ED1"/>
    <w:rsid w:val="003B4FB9"/>
    <w:rsid w:val="003B61BF"/>
    <w:rsid w:val="003B622C"/>
    <w:rsid w:val="003B6E8B"/>
    <w:rsid w:val="003B7702"/>
    <w:rsid w:val="003B7938"/>
    <w:rsid w:val="003B7F67"/>
    <w:rsid w:val="003C0643"/>
    <w:rsid w:val="003C1016"/>
    <w:rsid w:val="003C1715"/>
    <w:rsid w:val="003C2065"/>
    <w:rsid w:val="003C2125"/>
    <w:rsid w:val="003C212F"/>
    <w:rsid w:val="003C44FE"/>
    <w:rsid w:val="003C5226"/>
    <w:rsid w:val="003C54BC"/>
    <w:rsid w:val="003C5A23"/>
    <w:rsid w:val="003C5CB1"/>
    <w:rsid w:val="003C684A"/>
    <w:rsid w:val="003C6D8F"/>
    <w:rsid w:val="003C6F1B"/>
    <w:rsid w:val="003C7624"/>
    <w:rsid w:val="003C7E3F"/>
    <w:rsid w:val="003D1A4C"/>
    <w:rsid w:val="003D1E0F"/>
    <w:rsid w:val="003D2163"/>
    <w:rsid w:val="003D3420"/>
    <w:rsid w:val="003D3DC3"/>
    <w:rsid w:val="003D4301"/>
    <w:rsid w:val="003D456F"/>
    <w:rsid w:val="003D467B"/>
    <w:rsid w:val="003D49BA"/>
    <w:rsid w:val="003D4F9D"/>
    <w:rsid w:val="003D5800"/>
    <w:rsid w:val="003D7710"/>
    <w:rsid w:val="003E2029"/>
    <w:rsid w:val="003E2441"/>
    <w:rsid w:val="003E2BDF"/>
    <w:rsid w:val="003E2BEF"/>
    <w:rsid w:val="003E327D"/>
    <w:rsid w:val="003E469B"/>
    <w:rsid w:val="003E54B7"/>
    <w:rsid w:val="003E55DC"/>
    <w:rsid w:val="003E57AA"/>
    <w:rsid w:val="003E630C"/>
    <w:rsid w:val="003E63F2"/>
    <w:rsid w:val="003E78F0"/>
    <w:rsid w:val="003E7DBC"/>
    <w:rsid w:val="003F25FF"/>
    <w:rsid w:val="003F2F2D"/>
    <w:rsid w:val="003F3171"/>
    <w:rsid w:val="003F32A0"/>
    <w:rsid w:val="003F3B53"/>
    <w:rsid w:val="003F416B"/>
    <w:rsid w:val="003F4B13"/>
    <w:rsid w:val="003F50A7"/>
    <w:rsid w:val="003F6891"/>
    <w:rsid w:val="003F6EB9"/>
    <w:rsid w:val="003F7E4D"/>
    <w:rsid w:val="004001F0"/>
    <w:rsid w:val="00400515"/>
    <w:rsid w:val="00401004"/>
    <w:rsid w:val="0040139B"/>
    <w:rsid w:val="004022D2"/>
    <w:rsid w:val="00402587"/>
    <w:rsid w:val="004031AA"/>
    <w:rsid w:val="00404424"/>
    <w:rsid w:val="004046AD"/>
    <w:rsid w:val="004050EC"/>
    <w:rsid w:val="0040581C"/>
    <w:rsid w:val="004067C5"/>
    <w:rsid w:val="00407FA1"/>
    <w:rsid w:val="00410341"/>
    <w:rsid w:val="0041083E"/>
    <w:rsid w:val="00410DB3"/>
    <w:rsid w:val="004114A3"/>
    <w:rsid w:val="0041150B"/>
    <w:rsid w:val="00412F18"/>
    <w:rsid w:val="00413DAA"/>
    <w:rsid w:val="00415984"/>
    <w:rsid w:val="00415FBD"/>
    <w:rsid w:val="00416356"/>
    <w:rsid w:val="00416B51"/>
    <w:rsid w:val="00416B56"/>
    <w:rsid w:val="00416DE6"/>
    <w:rsid w:val="0041707B"/>
    <w:rsid w:val="0041739C"/>
    <w:rsid w:val="0042009B"/>
    <w:rsid w:val="004208AA"/>
    <w:rsid w:val="00421050"/>
    <w:rsid w:val="0042141B"/>
    <w:rsid w:val="00421702"/>
    <w:rsid w:val="00421E61"/>
    <w:rsid w:val="00422EB2"/>
    <w:rsid w:val="00424868"/>
    <w:rsid w:val="00425232"/>
    <w:rsid w:val="00425625"/>
    <w:rsid w:val="004257ED"/>
    <w:rsid w:val="00430662"/>
    <w:rsid w:val="00430982"/>
    <w:rsid w:val="0043253D"/>
    <w:rsid w:val="00433010"/>
    <w:rsid w:val="0043570E"/>
    <w:rsid w:val="00435E3C"/>
    <w:rsid w:val="00436598"/>
    <w:rsid w:val="00436752"/>
    <w:rsid w:val="00436C68"/>
    <w:rsid w:val="00436DDC"/>
    <w:rsid w:val="0044005A"/>
    <w:rsid w:val="004404AA"/>
    <w:rsid w:val="00440C0F"/>
    <w:rsid w:val="00441856"/>
    <w:rsid w:val="00441C09"/>
    <w:rsid w:val="00441CCC"/>
    <w:rsid w:val="00442A83"/>
    <w:rsid w:val="00443524"/>
    <w:rsid w:val="00443B65"/>
    <w:rsid w:val="00443F7C"/>
    <w:rsid w:val="004455B9"/>
    <w:rsid w:val="00446C80"/>
    <w:rsid w:val="00446D7C"/>
    <w:rsid w:val="00447110"/>
    <w:rsid w:val="004471B9"/>
    <w:rsid w:val="004501C0"/>
    <w:rsid w:val="00450583"/>
    <w:rsid w:val="0045224A"/>
    <w:rsid w:val="004524FF"/>
    <w:rsid w:val="00452536"/>
    <w:rsid w:val="0045294B"/>
    <w:rsid w:val="00453127"/>
    <w:rsid w:val="00455661"/>
    <w:rsid w:val="00457AAD"/>
    <w:rsid w:val="00457B76"/>
    <w:rsid w:val="00460FC9"/>
    <w:rsid w:val="00461927"/>
    <w:rsid w:val="00461CCB"/>
    <w:rsid w:val="0046227A"/>
    <w:rsid w:val="00463361"/>
    <w:rsid w:val="004652FE"/>
    <w:rsid w:val="00465680"/>
    <w:rsid w:val="00466011"/>
    <w:rsid w:val="0046740F"/>
    <w:rsid w:val="004677A0"/>
    <w:rsid w:val="004702D2"/>
    <w:rsid w:val="004709E6"/>
    <w:rsid w:val="0047123D"/>
    <w:rsid w:val="00471482"/>
    <w:rsid w:val="00471A20"/>
    <w:rsid w:val="00471DE7"/>
    <w:rsid w:val="004720A7"/>
    <w:rsid w:val="00472977"/>
    <w:rsid w:val="00472DD5"/>
    <w:rsid w:val="00472EB5"/>
    <w:rsid w:val="00473F24"/>
    <w:rsid w:val="004742D9"/>
    <w:rsid w:val="0047460A"/>
    <w:rsid w:val="00474688"/>
    <w:rsid w:val="00475386"/>
    <w:rsid w:val="004760E2"/>
    <w:rsid w:val="004763F2"/>
    <w:rsid w:val="00477340"/>
    <w:rsid w:val="0048011C"/>
    <w:rsid w:val="00480FAA"/>
    <w:rsid w:val="0048102B"/>
    <w:rsid w:val="004821DC"/>
    <w:rsid w:val="00482AD8"/>
    <w:rsid w:val="00482F55"/>
    <w:rsid w:val="004831C7"/>
    <w:rsid w:val="004832B2"/>
    <w:rsid w:val="00483B52"/>
    <w:rsid w:val="00483D7E"/>
    <w:rsid w:val="004849BC"/>
    <w:rsid w:val="00484E03"/>
    <w:rsid w:val="00487AEB"/>
    <w:rsid w:val="00492296"/>
    <w:rsid w:val="004944A4"/>
    <w:rsid w:val="00494E00"/>
    <w:rsid w:val="004953B0"/>
    <w:rsid w:val="004962ED"/>
    <w:rsid w:val="00496342"/>
    <w:rsid w:val="00496AC9"/>
    <w:rsid w:val="0049772A"/>
    <w:rsid w:val="0049772F"/>
    <w:rsid w:val="004A0406"/>
    <w:rsid w:val="004A04A5"/>
    <w:rsid w:val="004A2697"/>
    <w:rsid w:val="004A2E8B"/>
    <w:rsid w:val="004A2E9A"/>
    <w:rsid w:val="004A435E"/>
    <w:rsid w:val="004A43A6"/>
    <w:rsid w:val="004A48BB"/>
    <w:rsid w:val="004A4BEB"/>
    <w:rsid w:val="004A5CA7"/>
    <w:rsid w:val="004A6416"/>
    <w:rsid w:val="004A703E"/>
    <w:rsid w:val="004A7347"/>
    <w:rsid w:val="004A7C3B"/>
    <w:rsid w:val="004B0C5C"/>
    <w:rsid w:val="004B0EE2"/>
    <w:rsid w:val="004B4691"/>
    <w:rsid w:val="004B4F2C"/>
    <w:rsid w:val="004B5367"/>
    <w:rsid w:val="004B5384"/>
    <w:rsid w:val="004B573E"/>
    <w:rsid w:val="004B59FA"/>
    <w:rsid w:val="004B5B47"/>
    <w:rsid w:val="004B5C01"/>
    <w:rsid w:val="004B5EFE"/>
    <w:rsid w:val="004B6806"/>
    <w:rsid w:val="004B6EB2"/>
    <w:rsid w:val="004C0D29"/>
    <w:rsid w:val="004C12CE"/>
    <w:rsid w:val="004C20A3"/>
    <w:rsid w:val="004C279B"/>
    <w:rsid w:val="004C3352"/>
    <w:rsid w:val="004C367A"/>
    <w:rsid w:val="004C4678"/>
    <w:rsid w:val="004C5005"/>
    <w:rsid w:val="004C556A"/>
    <w:rsid w:val="004C608F"/>
    <w:rsid w:val="004C6CD0"/>
    <w:rsid w:val="004C75C0"/>
    <w:rsid w:val="004D01CD"/>
    <w:rsid w:val="004D0B8F"/>
    <w:rsid w:val="004D1483"/>
    <w:rsid w:val="004D1677"/>
    <w:rsid w:val="004D19F4"/>
    <w:rsid w:val="004D1F6D"/>
    <w:rsid w:val="004D2097"/>
    <w:rsid w:val="004D2871"/>
    <w:rsid w:val="004D2909"/>
    <w:rsid w:val="004D2A92"/>
    <w:rsid w:val="004D2BA2"/>
    <w:rsid w:val="004D35C8"/>
    <w:rsid w:val="004D3B0F"/>
    <w:rsid w:val="004D3B2A"/>
    <w:rsid w:val="004D414C"/>
    <w:rsid w:val="004D48D9"/>
    <w:rsid w:val="004D4FF5"/>
    <w:rsid w:val="004D5F21"/>
    <w:rsid w:val="004D5F2C"/>
    <w:rsid w:val="004D62B8"/>
    <w:rsid w:val="004D7E81"/>
    <w:rsid w:val="004E0A1A"/>
    <w:rsid w:val="004E0AA2"/>
    <w:rsid w:val="004E0C77"/>
    <w:rsid w:val="004E1BBB"/>
    <w:rsid w:val="004E2BEB"/>
    <w:rsid w:val="004E3D2C"/>
    <w:rsid w:val="004E43C6"/>
    <w:rsid w:val="004E47F1"/>
    <w:rsid w:val="004E50E9"/>
    <w:rsid w:val="004E55A4"/>
    <w:rsid w:val="004E56CD"/>
    <w:rsid w:val="004E58ED"/>
    <w:rsid w:val="004E698A"/>
    <w:rsid w:val="004E7F77"/>
    <w:rsid w:val="004F22C3"/>
    <w:rsid w:val="004F37B9"/>
    <w:rsid w:val="004F513C"/>
    <w:rsid w:val="004F571F"/>
    <w:rsid w:val="004F6728"/>
    <w:rsid w:val="004F72E8"/>
    <w:rsid w:val="004F79C2"/>
    <w:rsid w:val="005003C5"/>
    <w:rsid w:val="005003DF"/>
    <w:rsid w:val="00500F24"/>
    <w:rsid w:val="00501CFF"/>
    <w:rsid w:val="005020C8"/>
    <w:rsid w:val="00502897"/>
    <w:rsid w:val="005028EE"/>
    <w:rsid w:val="00502973"/>
    <w:rsid w:val="00502A1E"/>
    <w:rsid w:val="00504C3D"/>
    <w:rsid w:val="00506C69"/>
    <w:rsid w:val="0050723D"/>
    <w:rsid w:val="00507246"/>
    <w:rsid w:val="00507E17"/>
    <w:rsid w:val="005108C7"/>
    <w:rsid w:val="00511049"/>
    <w:rsid w:val="00511524"/>
    <w:rsid w:val="0051184E"/>
    <w:rsid w:val="005119DA"/>
    <w:rsid w:val="00511B13"/>
    <w:rsid w:val="00512BB4"/>
    <w:rsid w:val="00512F0C"/>
    <w:rsid w:val="00513471"/>
    <w:rsid w:val="005139F3"/>
    <w:rsid w:val="00513EF0"/>
    <w:rsid w:val="00515028"/>
    <w:rsid w:val="005166AE"/>
    <w:rsid w:val="00517767"/>
    <w:rsid w:val="00522095"/>
    <w:rsid w:val="005223DD"/>
    <w:rsid w:val="0052246F"/>
    <w:rsid w:val="0052285E"/>
    <w:rsid w:val="00522BFD"/>
    <w:rsid w:val="00523E40"/>
    <w:rsid w:val="0052445D"/>
    <w:rsid w:val="00524DA8"/>
    <w:rsid w:val="00525147"/>
    <w:rsid w:val="00525412"/>
    <w:rsid w:val="005268EC"/>
    <w:rsid w:val="00526D28"/>
    <w:rsid w:val="00527571"/>
    <w:rsid w:val="0052764A"/>
    <w:rsid w:val="00527750"/>
    <w:rsid w:val="00527DC1"/>
    <w:rsid w:val="00530180"/>
    <w:rsid w:val="005306F4"/>
    <w:rsid w:val="00531862"/>
    <w:rsid w:val="0053195F"/>
    <w:rsid w:val="00531ACD"/>
    <w:rsid w:val="00531DAE"/>
    <w:rsid w:val="00532E10"/>
    <w:rsid w:val="0053380A"/>
    <w:rsid w:val="00533CEF"/>
    <w:rsid w:val="00534C7C"/>
    <w:rsid w:val="00535491"/>
    <w:rsid w:val="00535614"/>
    <w:rsid w:val="00535688"/>
    <w:rsid w:val="0053641D"/>
    <w:rsid w:val="00536C77"/>
    <w:rsid w:val="00536D63"/>
    <w:rsid w:val="005371B6"/>
    <w:rsid w:val="005407E6"/>
    <w:rsid w:val="005409E7"/>
    <w:rsid w:val="005418F0"/>
    <w:rsid w:val="00542603"/>
    <w:rsid w:val="00542A60"/>
    <w:rsid w:val="00544555"/>
    <w:rsid w:val="0054491A"/>
    <w:rsid w:val="00544DE9"/>
    <w:rsid w:val="00545CB0"/>
    <w:rsid w:val="005524A0"/>
    <w:rsid w:val="00553293"/>
    <w:rsid w:val="00554218"/>
    <w:rsid w:val="0055466F"/>
    <w:rsid w:val="00554E9B"/>
    <w:rsid w:val="0055564B"/>
    <w:rsid w:val="00555674"/>
    <w:rsid w:val="00555BB1"/>
    <w:rsid w:val="00555EB1"/>
    <w:rsid w:val="00556CD4"/>
    <w:rsid w:val="00556E0E"/>
    <w:rsid w:val="00557FE5"/>
    <w:rsid w:val="005603F9"/>
    <w:rsid w:val="00561B30"/>
    <w:rsid w:val="0056337F"/>
    <w:rsid w:val="0056387D"/>
    <w:rsid w:val="00563ED9"/>
    <w:rsid w:val="00564291"/>
    <w:rsid w:val="00565500"/>
    <w:rsid w:val="00565527"/>
    <w:rsid w:val="005660CE"/>
    <w:rsid w:val="00566B0A"/>
    <w:rsid w:val="005670D0"/>
    <w:rsid w:val="0057063C"/>
    <w:rsid w:val="00570D8F"/>
    <w:rsid w:val="00570EB0"/>
    <w:rsid w:val="0057157B"/>
    <w:rsid w:val="005717D5"/>
    <w:rsid w:val="00571F54"/>
    <w:rsid w:val="00572559"/>
    <w:rsid w:val="00573D91"/>
    <w:rsid w:val="00574FC5"/>
    <w:rsid w:val="005761D4"/>
    <w:rsid w:val="005767E1"/>
    <w:rsid w:val="00576A3F"/>
    <w:rsid w:val="00577B28"/>
    <w:rsid w:val="005805BF"/>
    <w:rsid w:val="00580A3E"/>
    <w:rsid w:val="00581028"/>
    <w:rsid w:val="005826D5"/>
    <w:rsid w:val="00582E64"/>
    <w:rsid w:val="00583331"/>
    <w:rsid w:val="005834BF"/>
    <w:rsid w:val="00583B27"/>
    <w:rsid w:val="00583BD6"/>
    <w:rsid w:val="00583DD6"/>
    <w:rsid w:val="0058484D"/>
    <w:rsid w:val="00584B9B"/>
    <w:rsid w:val="00586619"/>
    <w:rsid w:val="005868C2"/>
    <w:rsid w:val="00586D26"/>
    <w:rsid w:val="005870CD"/>
    <w:rsid w:val="00587F7A"/>
    <w:rsid w:val="0059025C"/>
    <w:rsid w:val="005908EC"/>
    <w:rsid w:val="005911CA"/>
    <w:rsid w:val="00591882"/>
    <w:rsid w:val="00591FD4"/>
    <w:rsid w:val="00592517"/>
    <w:rsid w:val="005937EC"/>
    <w:rsid w:val="00593A50"/>
    <w:rsid w:val="00593F64"/>
    <w:rsid w:val="005947B0"/>
    <w:rsid w:val="005956BF"/>
    <w:rsid w:val="00597088"/>
    <w:rsid w:val="00597D78"/>
    <w:rsid w:val="00597EFE"/>
    <w:rsid w:val="005A1847"/>
    <w:rsid w:val="005A23E3"/>
    <w:rsid w:val="005A2513"/>
    <w:rsid w:val="005A28BA"/>
    <w:rsid w:val="005A3B9E"/>
    <w:rsid w:val="005A460B"/>
    <w:rsid w:val="005A4674"/>
    <w:rsid w:val="005B2279"/>
    <w:rsid w:val="005B3DDB"/>
    <w:rsid w:val="005B59A9"/>
    <w:rsid w:val="005B626C"/>
    <w:rsid w:val="005B68A4"/>
    <w:rsid w:val="005B76E9"/>
    <w:rsid w:val="005C0573"/>
    <w:rsid w:val="005C0BB2"/>
    <w:rsid w:val="005C1220"/>
    <w:rsid w:val="005C1F05"/>
    <w:rsid w:val="005C364A"/>
    <w:rsid w:val="005C4454"/>
    <w:rsid w:val="005C4483"/>
    <w:rsid w:val="005C483D"/>
    <w:rsid w:val="005C4BF6"/>
    <w:rsid w:val="005C4CC3"/>
    <w:rsid w:val="005C4E90"/>
    <w:rsid w:val="005C5A1A"/>
    <w:rsid w:val="005C5AEC"/>
    <w:rsid w:val="005C6267"/>
    <w:rsid w:val="005C6BD1"/>
    <w:rsid w:val="005C7341"/>
    <w:rsid w:val="005D1038"/>
    <w:rsid w:val="005D13F4"/>
    <w:rsid w:val="005D14F4"/>
    <w:rsid w:val="005D18E4"/>
    <w:rsid w:val="005D1CCD"/>
    <w:rsid w:val="005D1FB7"/>
    <w:rsid w:val="005D2CC5"/>
    <w:rsid w:val="005D3876"/>
    <w:rsid w:val="005D3AD8"/>
    <w:rsid w:val="005D4B89"/>
    <w:rsid w:val="005D50BC"/>
    <w:rsid w:val="005D51F5"/>
    <w:rsid w:val="005D527B"/>
    <w:rsid w:val="005D5509"/>
    <w:rsid w:val="005D5DE8"/>
    <w:rsid w:val="005D63F8"/>
    <w:rsid w:val="005E03AA"/>
    <w:rsid w:val="005E0E1C"/>
    <w:rsid w:val="005E2CFB"/>
    <w:rsid w:val="005E32FF"/>
    <w:rsid w:val="005E34DE"/>
    <w:rsid w:val="005E3AF9"/>
    <w:rsid w:val="005E3B60"/>
    <w:rsid w:val="005E41E4"/>
    <w:rsid w:val="005E4233"/>
    <w:rsid w:val="005E4403"/>
    <w:rsid w:val="005E4C65"/>
    <w:rsid w:val="005E4F55"/>
    <w:rsid w:val="005E5F48"/>
    <w:rsid w:val="005E746C"/>
    <w:rsid w:val="005E7721"/>
    <w:rsid w:val="005E7862"/>
    <w:rsid w:val="005E790D"/>
    <w:rsid w:val="005F0604"/>
    <w:rsid w:val="005F16BE"/>
    <w:rsid w:val="005F240B"/>
    <w:rsid w:val="005F30D6"/>
    <w:rsid w:val="005F3116"/>
    <w:rsid w:val="005F3D2E"/>
    <w:rsid w:val="005F4142"/>
    <w:rsid w:val="005F598C"/>
    <w:rsid w:val="005F6470"/>
    <w:rsid w:val="005F7717"/>
    <w:rsid w:val="005F7B8B"/>
    <w:rsid w:val="005F7EE7"/>
    <w:rsid w:val="005F7F2E"/>
    <w:rsid w:val="005F7F99"/>
    <w:rsid w:val="006003C4"/>
    <w:rsid w:val="00600862"/>
    <w:rsid w:val="00601444"/>
    <w:rsid w:val="00602E8D"/>
    <w:rsid w:val="00603267"/>
    <w:rsid w:val="00604134"/>
    <w:rsid w:val="0060534C"/>
    <w:rsid w:val="00605C3D"/>
    <w:rsid w:val="006108C2"/>
    <w:rsid w:val="006109A4"/>
    <w:rsid w:val="006114D0"/>
    <w:rsid w:val="0061191E"/>
    <w:rsid w:val="00613B47"/>
    <w:rsid w:val="006145B8"/>
    <w:rsid w:val="006145CB"/>
    <w:rsid w:val="00615BB7"/>
    <w:rsid w:val="00615FC5"/>
    <w:rsid w:val="00616484"/>
    <w:rsid w:val="00616A34"/>
    <w:rsid w:val="0062155E"/>
    <w:rsid w:val="00621A53"/>
    <w:rsid w:val="00621BE6"/>
    <w:rsid w:val="00621C3C"/>
    <w:rsid w:val="0062402D"/>
    <w:rsid w:val="00624A3A"/>
    <w:rsid w:val="006257DA"/>
    <w:rsid w:val="00626CAB"/>
    <w:rsid w:val="00627F5F"/>
    <w:rsid w:val="00627FD3"/>
    <w:rsid w:val="00630349"/>
    <w:rsid w:val="00631827"/>
    <w:rsid w:val="00632075"/>
    <w:rsid w:val="006321B0"/>
    <w:rsid w:val="00632B19"/>
    <w:rsid w:val="00632C8F"/>
    <w:rsid w:val="00634191"/>
    <w:rsid w:val="00634293"/>
    <w:rsid w:val="00634DA7"/>
    <w:rsid w:val="006352C5"/>
    <w:rsid w:val="00635E19"/>
    <w:rsid w:val="00636549"/>
    <w:rsid w:val="0063685A"/>
    <w:rsid w:val="00637480"/>
    <w:rsid w:val="00637920"/>
    <w:rsid w:val="00640438"/>
    <w:rsid w:val="00641398"/>
    <w:rsid w:val="006441F1"/>
    <w:rsid w:val="0064421B"/>
    <w:rsid w:val="00644DFB"/>
    <w:rsid w:val="00645397"/>
    <w:rsid w:val="00646902"/>
    <w:rsid w:val="00646B3C"/>
    <w:rsid w:val="00646D0F"/>
    <w:rsid w:val="00646DDF"/>
    <w:rsid w:val="006504EA"/>
    <w:rsid w:val="00650EA9"/>
    <w:rsid w:val="00650F37"/>
    <w:rsid w:val="00652016"/>
    <w:rsid w:val="00653CE9"/>
    <w:rsid w:val="006541FB"/>
    <w:rsid w:val="00654225"/>
    <w:rsid w:val="0065552C"/>
    <w:rsid w:val="00655D29"/>
    <w:rsid w:val="0065655A"/>
    <w:rsid w:val="00656A3C"/>
    <w:rsid w:val="00656A86"/>
    <w:rsid w:val="00656AC3"/>
    <w:rsid w:val="00656AD2"/>
    <w:rsid w:val="0066140F"/>
    <w:rsid w:val="006625F2"/>
    <w:rsid w:val="006626A0"/>
    <w:rsid w:val="006627D9"/>
    <w:rsid w:val="00662DF2"/>
    <w:rsid w:val="00664163"/>
    <w:rsid w:val="00664548"/>
    <w:rsid w:val="00664B44"/>
    <w:rsid w:val="00664BF8"/>
    <w:rsid w:val="00664CA7"/>
    <w:rsid w:val="00665974"/>
    <w:rsid w:val="00665F68"/>
    <w:rsid w:val="006665CD"/>
    <w:rsid w:val="0066673A"/>
    <w:rsid w:val="0066767F"/>
    <w:rsid w:val="00667DA6"/>
    <w:rsid w:val="006700F1"/>
    <w:rsid w:val="006710B3"/>
    <w:rsid w:val="006712A2"/>
    <w:rsid w:val="0067150C"/>
    <w:rsid w:val="00672310"/>
    <w:rsid w:val="00672C2B"/>
    <w:rsid w:val="006735E4"/>
    <w:rsid w:val="00673A65"/>
    <w:rsid w:val="006743FD"/>
    <w:rsid w:val="0067539E"/>
    <w:rsid w:val="00676403"/>
    <w:rsid w:val="006805FB"/>
    <w:rsid w:val="00680C6C"/>
    <w:rsid w:val="00682D70"/>
    <w:rsid w:val="00684369"/>
    <w:rsid w:val="00685D3C"/>
    <w:rsid w:val="00685EA5"/>
    <w:rsid w:val="006867AB"/>
    <w:rsid w:val="00691B48"/>
    <w:rsid w:val="006929B0"/>
    <w:rsid w:val="006932D4"/>
    <w:rsid w:val="006944ED"/>
    <w:rsid w:val="0069535A"/>
    <w:rsid w:val="0069547F"/>
    <w:rsid w:val="0069723C"/>
    <w:rsid w:val="00697D10"/>
    <w:rsid w:val="00697D65"/>
    <w:rsid w:val="006A0538"/>
    <w:rsid w:val="006A08CD"/>
    <w:rsid w:val="006A10E4"/>
    <w:rsid w:val="006A11C9"/>
    <w:rsid w:val="006A1A00"/>
    <w:rsid w:val="006A21F8"/>
    <w:rsid w:val="006A264F"/>
    <w:rsid w:val="006A2F6F"/>
    <w:rsid w:val="006A5268"/>
    <w:rsid w:val="006A574D"/>
    <w:rsid w:val="006A5FD2"/>
    <w:rsid w:val="006A6399"/>
    <w:rsid w:val="006A65A2"/>
    <w:rsid w:val="006B0820"/>
    <w:rsid w:val="006B08A9"/>
    <w:rsid w:val="006B0A77"/>
    <w:rsid w:val="006B0C29"/>
    <w:rsid w:val="006B307E"/>
    <w:rsid w:val="006B33CF"/>
    <w:rsid w:val="006B41A2"/>
    <w:rsid w:val="006B4A67"/>
    <w:rsid w:val="006B5133"/>
    <w:rsid w:val="006B5975"/>
    <w:rsid w:val="006B6362"/>
    <w:rsid w:val="006B6393"/>
    <w:rsid w:val="006B6D15"/>
    <w:rsid w:val="006B7814"/>
    <w:rsid w:val="006B78FC"/>
    <w:rsid w:val="006B7AE4"/>
    <w:rsid w:val="006B7E15"/>
    <w:rsid w:val="006C0497"/>
    <w:rsid w:val="006C125F"/>
    <w:rsid w:val="006C299A"/>
    <w:rsid w:val="006C3BBC"/>
    <w:rsid w:val="006C42E5"/>
    <w:rsid w:val="006C68DF"/>
    <w:rsid w:val="006C7B6A"/>
    <w:rsid w:val="006D0AF1"/>
    <w:rsid w:val="006D0D30"/>
    <w:rsid w:val="006D1039"/>
    <w:rsid w:val="006D1E49"/>
    <w:rsid w:val="006D29E8"/>
    <w:rsid w:val="006D2CF6"/>
    <w:rsid w:val="006D2D58"/>
    <w:rsid w:val="006D2E90"/>
    <w:rsid w:val="006D3DC8"/>
    <w:rsid w:val="006D4B75"/>
    <w:rsid w:val="006D6297"/>
    <w:rsid w:val="006D62B9"/>
    <w:rsid w:val="006D64E0"/>
    <w:rsid w:val="006D72C4"/>
    <w:rsid w:val="006E04CB"/>
    <w:rsid w:val="006E14F7"/>
    <w:rsid w:val="006E1CD4"/>
    <w:rsid w:val="006E218B"/>
    <w:rsid w:val="006E25CA"/>
    <w:rsid w:val="006E4816"/>
    <w:rsid w:val="006E5D7B"/>
    <w:rsid w:val="006E6049"/>
    <w:rsid w:val="006E6AE6"/>
    <w:rsid w:val="006E6D08"/>
    <w:rsid w:val="006F177C"/>
    <w:rsid w:val="006F17E5"/>
    <w:rsid w:val="006F18F9"/>
    <w:rsid w:val="006F377F"/>
    <w:rsid w:val="006F49CE"/>
    <w:rsid w:val="006F501E"/>
    <w:rsid w:val="006F5572"/>
    <w:rsid w:val="006F5597"/>
    <w:rsid w:val="006F5FD9"/>
    <w:rsid w:val="006F67E6"/>
    <w:rsid w:val="006F6FBA"/>
    <w:rsid w:val="00700876"/>
    <w:rsid w:val="00700E96"/>
    <w:rsid w:val="007018A2"/>
    <w:rsid w:val="00702605"/>
    <w:rsid w:val="00703757"/>
    <w:rsid w:val="00703D68"/>
    <w:rsid w:val="00703E1B"/>
    <w:rsid w:val="0070401E"/>
    <w:rsid w:val="0070404E"/>
    <w:rsid w:val="007041EC"/>
    <w:rsid w:val="007041F8"/>
    <w:rsid w:val="007049E0"/>
    <w:rsid w:val="00705B1F"/>
    <w:rsid w:val="0070692D"/>
    <w:rsid w:val="007074ED"/>
    <w:rsid w:val="00707CF3"/>
    <w:rsid w:val="007103F6"/>
    <w:rsid w:val="007109DC"/>
    <w:rsid w:val="00710E3E"/>
    <w:rsid w:val="00710F8B"/>
    <w:rsid w:val="0071136B"/>
    <w:rsid w:val="00711E9E"/>
    <w:rsid w:val="00713497"/>
    <w:rsid w:val="0071357C"/>
    <w:rsid w:val="0071363C"/>
    <w:rsid w:val="00713CDE"/>
    <w:rsid w:val="007144CF"/>
    <w:rsid w:val="00714750"/>
    <w:rsid w:val="0071476F"/>
    <w:rsid w:val="00715E58"/>
    <w:rsid w:val="00716546"/>
    <w:rsid w:val="00716C9F"/>
    <w:rsid w:val="00716D8A"/>
    <w:rsid w:val="007174F1"/>
    <w:rsid w:val="0072019C"/>
    <w:rsid w:val="00721337"/>
    <w:rsid w:val="007214C6"/>
    <w:rsid w:val="0072176E"/>
    <w:rsid w:val="00721B4C"/>
    <w:rsid w:val="00722B31"/>
    <w:rsid w:val="00723B52"/>
    <w:rsid w:val="00723F38"/>
    <w:rsid w:val="0072402A"/>
    <w:rsid w:val="007249E1"/>
    <w:rsid w:val="00724DC9"/>
    <w:rsid w:val="00725295"/>
    <w:rsid w:val="00726A4B"/>
    <w:rsid w:val="0072758D"/>
    <w:rsid w:val="00727B6F"/>
    <w:rsid w:val="0073111D"/>
    <w:rsid w:val="00731C67"/>
    <w:rsid w:val="00731D2B"/>
    <w:rsid w:val="00731E32"/>
    <w:rsid w:val="007339CB"/>
    <w:rsid w:val="00733F38"/>
    <w:rsid w:val="007342BB"/>
    <w:rsid w:val="0073514C"/>
    <w:rsid w:val="007358F1"/>
    <w:rsid w:val="00735D17"/>
    <w:rsid w:val="00735E86"/>
    <w:rsid w:val="00737ADC"/>
    <w:rsid w:val="00737CE5"/>
    <w:rsid w:val="00740CBA"/>
    <w:rsid w:val="00741251"/>
    <w:rsid w:val="00743555"/>
    <w:rsid w:val="0074361A"/>
    <w:rsid w:val="00744200"/>
    <w:rsid w:val="00744A10"/>
    <w:rsid w:val="00744B51"/>
    <w:rsid w:val="00745698"/>
    <w:rsid w:val="00745DF5"/>
    <w:rsid w:val="00747FF5"/>
    <w:rsid w:val="007509E3"/>
    <w:rsid w:val="00750B06"/>
    <w:rsid w:val="007525D8"/>
    <w:rsid w:val="007529EA"/>
    <w:rsid w:val="00752D82"/>
    <w:rsid w:val="0075369C"/>
    <w:rsid w:val="00754557"/>
    <w:rsid w:val="00754723"/>
    <w:rsid w:val="00754DFD"/>
    <w:rsid w:val="007554B4"/>
    <w:rsid w:val="007555B1"/>
    <w:rsid w:val="00756271"/>
    <w:rsid w:val="0075677B"/>
    <w:rsid w:val="00756857"/>
    <w:rsid w:val="007570C4"/>
    <w:rsid w:val="00757163"/>
    <w:rsid w:val="00757332"/>
    <w:rsid w:val="007578AA"/>
    <w:rsid w:val="00760F75"/>
    <w:rsid w:val="00762C70"/>
    <w:rsid w:val="007630E3"/>
    <w:rsid w:val="007630F9"/>
    <w:rsid w:val="0076382B"/>
    <w:rsid w:val="00763EE7"/>
    <w:rsid w:val="00765334"/>
    <w:rsid w:val="00765C9D"/>
    <w:rsid w:val="00765E80"/>
    <w:rsid w:val="00766B5A"/>
    <w:rsid w:val="00766C65"/>
    <w:rsid w:val="0076773A"/>
    <w:rsid w:val="0076778A"/>
    <w:rsid w:val="00767D2D"/>
    <w:rsid w:val="007707FC"/>
    <w:rsid w:val="00770CDD"/>
    <w:rsid w:val="007710C5"/>
    <w:rsid w:val="00771923"/>
    <w:rsid w:val="00773D56"/>
    <w:rsid w:val="007749D0"/>
    <w:rsid w:val="00776A2C"/>
    <w:rsid w:val="00777525"/>
    <w:rsid w:val="00780718"/>
    <w:rsid w:val="00780DED"/>
    <w:rsid w:val="00781696"/>
    <w:rsid w:val="00781CC1"/>
    <w:rsid w:val="007823B9"/>
    <w:rsid w:val="007825A6"/>
    <w:rsid w:val="0078408A"/>
    <w:rsid w:val="0078585A"/>
    <w:rsid w:val="007863CB"/>
    <w:rsid w:val="007868A7"/>
    <w:rsid w:val="00786A6B"/>
    <w:rsid w:val="00790011"/>
    <w:rsid w:val="0079026F"/>
    <w:rsid w:val="00790711"/>
    <w:rsid w:val="00790893"/>
    <w:rsid w:val="007911D8"/>
    <w:rsid w:val="00791333"/>
    <w:rsid w:val="00791510"/>
    <w:rsid w:val="00791BDC"/>
    <w:rsid w:val="00791D12"/>
    <w:rsid w:val="00792608"/>
    <w:rsid w:val="00792776"/>
    <w:rsid w:val="00792AF6"/>
    <w:rsid w:val="007932F9"/>
    <w:rsid w:val="007937BA"/>
    <w:rsid w:val="00793A31"/>
    <w:rsid w:val="007941D5"/>
    <w:rsid w:val="007941DF"/>
    <w:rsid w:val="00795078"/>
    <w:rsid w:val="00796680"/>
    <w:rsid w:val="007967AA"/>
    <w:rsid w:val="00796900"/>
    <w:rsid w:val="00797CE3"/>
    <w:rsid w:val="007A013B"/>
    <w:rsid w:val="007A0DEA"/>
    <w:rsid w:val="007A0ED0"/>
    <w:rsid w:val="007A1A3A"/>
    <w:rsid w:val="007A5DF2"/>
    <w:rsid w:val="007A6C7D"/>
    <w:rsid w:val="007A7E1E"/>
    <w:rsid w:val="007B0685"/>
    <w:rsid w:val="007B0CD6"/>
    <w:rsid w:val="007B13D8"/>
    <w:rsid w:val="007B2D3A"/>
    <w:rsid w:val="007B379C"/>
    <w:rsid w:val="007B3E16"/>
    <w:rsid w:val="007B4073"/>
    <w:rsid w:val="007B500A"/>
    <w:rsid w:val="007B56F7"/>
    <w:rsid w:val="007C07AC"/>
    <w:rsid w:val="007C08C5"/>
    <w:rsid w:val="007C0993"/>
    <w:rsid w:val="007C1A49"/>
    <w:rsid w:val="007C1EE9"/>
    <w:rsid w:val="007C2893"/>
    <w:rsid w:val="007C294F"/>
    <w:rsid w:val="007C2E71"/>
    <w:rsid w:val="007C3757"/>
    <w:rsid w:val="007C561D"/>
    <w:rsid w:val="007C5DC0"/>
    <w:rsid w:val="007C79B2"/>
    <w:rsid w:val="007C7B81"/>
    <w:rsid w:val="007D045E"/>
    <w:rsid w:val="007D064E"/>
    <w:rsid w:val="007D1AAB"/>
    <w:rsid w:val="007D29A0"/>
    <w:rsid w:val="007D329A"/>
    <w:rsid w:val="007D3346"/>
    <w:rsid w:val="007D4CC2"/>
    <w:rsid w:val="007D4EBC"/>
    <w:rsid w:val="007D5A63"/>
    <w:rsid w:val="007E0675"/>
    <w:rsid w:val="007E0B5F"/>
    <w:rsid w:val="007E0D83"/>
    <w:rsid w:val="007E12C1"/>
    <w:rsid w:val="007E167F"/>
    <w:rsid w:val="007E170E"/>
    <w:rsid w:val="007E2891"/>
    <w:rsid w:val="007E2AF9"/>
    <w:rsid w:val="007E2BB8"/>
    <w:rsid w:val="007E2DB3"/>
    <w:rsid w:val="007E3A1C"/>
    <w:rsid w:val="007E3ECA"/>
    <w:rsid w:val="007E4464"/>
    <w:rsid w:val="007E65FB"/>
    <w:rsid w:val="007E6CA3"/>
    <w:rsid w:val="007E6EC3"/>
    <w:rsid w:val="007E7F24"/>
    <w:rsid w:val="007F09AC"/>
    <w:rsid w:val="007F0F47"/>
    <w:rsid w:val="007F1050"/>
    <w:rsid w:val="007F196C"/>
    <w:rsid w:val="007F1FFA"/>
    <w:rsid w:val="007F2155"/>
    <w:rsid w:val="007F25C8"/>
    <w:rsid w:val="007F3A36"/>
    <w:rsid w:val="007F4066"/>
    <w:rsid w:val="007F4EF3"/>
    <w:rsid w:val="007F5998"/>
    <w:rsid w:val="007F6188"/>
    <w:rsid w:val="007F63A0"/>
    <w:rsid w:val="007F647A"/>
    <w:rsid w:val="007F6FD5"/>
    <w:rsid w:val="007F70DC"/>
    <w:rsid w:val="007F7490"/>
    <w:rsid w:val="007F767E"/>
    <w:rsid w:val="00800F76"/>
    <w:rsid w:val="008010A2"/>
    <w:rsid w:val="00802ED6"/>
    <w:rsid w:val="00803788"/>
    <w:rsid w:val="00803947"/>
    <w:rsid w:val="00803F8A"/>
    <w:rsid w:val="008041D0"/>
    <w:rsid w:val="00804522"/>
    <w:rsid w:val="00804D4B"/>
    <w:rsid w:val="00805685"/>
    <w:rsid w:val="008060F2"/>
    <w:rsid w:val="00806C5D"/>
    <w:rsid w:val="00806E4F"/>
    <w:rsid w:val="00810BAF"/>
    <w:rsid w:val="00810E45"/>
    <w:rsid w:val="00811135"/>
    <w:rsid w:val="00811145"/>
    <w:rsid w:val="00811382"/>
    <w:rsid w:val="00811EDC"/>
    <w:rsid w:val="00812E40"/>
    <w:rsid w:val="00813D29"/>
    <w:rsid w:val="008141E8"/>
    <w:rsid w:val="00814715"/>
    <w:rsid w:val="0081503B"/>
    <w:rsid w:val="0081504E"/>
    <w:rsid w:val="008151D9"/>
    <w:rsid w:val="00815EB1"/>
    <w:rsid w:val="0081603E"/>
    <w:rsid w:val="00816518"/>
    <w:rsid w:val="00816628"/>
    <w:rsid w:val="00816C89"/>
    <w:rsid w:val="00816EA6"/>
    <w:rsid w:val="0081705B"/>
    <w:rsid w:val="008177FF"/>
    <w:rsid w:val="008178BA"/>
    <w:rsid w:val="0082050E"/>
    <w:rsid w:val="00821242"/>
    <w:rsid w:val="008212FC"/>
    <w:rsid w:val="00821406"/>
    <w:rsid w:val="00821493"/>
    <w:rsid w:val="008221C6"/>
    <w:rsid w:val="008227B0"/>
    <w:rsid w:val="00823377"/>
    <w:rsid w:val="008239CB"/>
    <w:rsid w:val="008242A7"/>
    <w:rsid w:val="00824DBE"/>
    <w:rsid w:val="008259D5"/>
    <w:rsid w:val="00825FD2"/>
    <w:rsid w:val="008265D4"/>
    <w:rsid w:val="008270E8"/>
    <w:rsid w:val="0083116A"/>
    <w:rsid w:val="008313FB"/>
    <w:rsid w:val="008317F9"/>
    <w:rsid w:val="00835651"/>
    <w:rsid w:val="00836C09"/>
    <w:rsid w:val="00836E09"/>
    <w:rsid w:val="008375C1"/>
    <w:rsid w:val="008409C9"/>
    <w:rsid w:val="00842692"/>
    <w:rsid w:val="008441D5"/>
    <w:rsid w:val="008442EA"/>
    <w:rsid w:val="00845395"/>
    <w:rsid w:val="008459E4"/>
    <w:rsid w:val="00845BF8"/>
    <w:rsid w:val="00846140"/>
    <w:rsid w:val="00846853"/>
    <w:rsid w:val="0084773F"/>
    <w:rsid w:val="0085089A"/>
    <w:rsid w:val="00851B22"/>
    <w:rsid w:val="00851B8E"/>
    <w:rsid w:val="00851D2A"/>
    <w:rsid w:val="00851F97"/>
    <w:rsid w:val="00853E28"/>
    <w:rsid w:val="00855360"/>
    <w:rsid w:val="00855953"/>
    <w:rsid w:val="008570D4"/>
    <w:rsid w:val="0086041C"/>
    <w:rsid w:val="00861DC9"/>
    <w:rsid w:val="0086258A"/>
    <w:rsid w:val="008625EF"/>
    <w:rsid w:val="00862D9C"/>
    <w:rsid w:val="00863FB9"/>
    <w:rsid w:val="008642C4"/>
    <w:rsid w:val="00865071"/>
    <w:rsid w:val="00865161"/>
    <w:rsid w:val="00866945"/>
    <w:rsid w:val="00866E17"/>
    <w:rsid w:val="00866E3A"/>
    <w:rsid w:val="008673F1"/>
    <w:rsid w:val="008679B8"/>
    <w:rsid w:val="008707E9"/>
    <w:rsid w:val="00870CDD"/>
    <w:rsid w:val="008716EC"/>
    <w:rsid w:val="00871AD0"/>
    <w:rsid w:val="008724DE"/>
    <w:rsid w:val="00873862"/>
    <w:rsid w:val="00873923"/>
    <w:rsid w:val="0087527B"/>
    <w:rsid w:val="00877131"/>
    <w:rsid w:val="00880D09"/>
    <w:rsid w:val="008819C8"/>
    <w:rsid w:val="00881F01"/>
    <w:rsid w:val="00882AAC"/>
    <w:rsid w:val="00882F1D"/>
    <w:rsid w:val="008836CD"/>
    <w:rsid w:val="008836D7"/>
    <w:rsid w:val="008837EB"/>
    <w:rsid w:val="0088381D"/>
    <w:rsid w:val="008838A1"/>
    <w:rsid w:val="00884228"/>
    <w:rsid w:val="00884620"/>
    <w:rsid w:val="0088565B"/>
    <w:rsid w:val="00885A78"/>
    <w:rsid w:val="0088614B"/>
    <w:rsid w:val="008861B1"/>
    <w:rsid w:val="00886D6E"/>
    <w:rsid w:val="00887416"/>
    <w:rsid w:val="0088766A"/>
    <w:rsid w:val="00891127"/>
    <w:rsid w:val="00892CAF"/>
    <w:rsid w:val="008932B7"/>
    <w:rsid w:val="00893F3A"/>
    <w:rsid w:val="00894272"/>
    <w:rsid w:val="008947D6"/>
    <w:rsid w:val="00894A00"/>
    <w:rsid w:val="00894D1F"/>
    <w:rsid w:val="00896245"/>
    <w:rsid w:val="008963F1"/>
    <w:rsid w:val="008A1400"/>
    <w:rsid w:val="008A1E87"/>
    <w:rsid w:val="008A3FBA"/>
    <w:rsid w:val="008A459E"/>
    <w:rsid w:val="008A54B7"/>
    <w:rsid w:val="008A5B3E"/>
    <w:rsid w:val="008A782C"/>
    <w:rsid w:val="008A7C18"/>
    <w:rsid w:val="008B010D"/>
    <w:rsid w:val="008B01A0"/>
    <w:rsid w:val="008B1EB4"/>
    <w:rsid w:val="008B298C"/>
    <w:rsid w:val="008B29C2"/>
    <w:rsid w:val="008B305A"/>
    <w:rsid w:val="008B35CF"/>
    <w:rsid w:val="008B3693"/>
    <w:rsid w:val="008B392A"/>
    <w:rsid w:val="008B41B3"/>
    <w:rsid w:val="008B43F3"/>
    <w:rsid w:val="008B4B53"/>
    <w:rsid w:val="008B54FB"/>
    <w:rsid w:val="008B5C64"/>
    <w:rsid w:val="008B5D0B"/>
    <w:rsid w:val="008B728D"/>
    <w:rsid w:val="008C04F9"/>
    <w:rsid w:val="008C0925"/>
    <w:rsid w:val="008C0AEC"/>
    <w:rsid w:val="008C130D"/>
    <w:rsid w:val="008C1704"/>
    <w:rsid w:val="008C1F7A"/>
    <w:rsid w:val="008C2552"/>
    <w:rsid w:val="008C2594"/>
    <w:rsid w:val="008C2BB2"/>
    <w:rsid w:val="008C3692"/>
    <w:rsid w:val="008C5754"/>
    <w:rsid w:val="008C594C"/>
    <w:rsid w:val="008C5A06"/>
    <w:rsid w:val="008C6A20"/>
    <w:rsid w:val="008C6AED"/>
    <w:rsid w:val="008C6D21"/>
    <w:rsid w:val="008C7055"/>
    <w:rsid w:val="008C73AD"/>
    <w:rsid w:val="008C7F2F"/>
    <w:rsid w:val="008D10CA"/>
    <w:rsid w:val="008D15B4"/>
    <w:rsid w:val="008D23B3"/>
    <w:rsid w:val="008D2741"/>
    <w:rsid w:val="008D286E"/>
    <w:rsid w:val="008D4175"/>
    <w:rsid w:val="008D4B55"/>
    <w:rsid w:val="008D52C4"/>
    <w:rsid w:val="008D688A"/>
    <w:rsid w:val="008D6C74"/>
    <w:rsid w:val="008E05C8"/>
    <w:rsid w:val="008E1CC1"/>
    <w:rsid w:val="008E3139"/>
    <w:rsid w:val="008E33D0"/>
    <w:rsid w:val="008E3A91"/>
    <w:rsid w:val="008E3D2A"/>
    <w:rsid w:val="008E49DE"/>
    <w:rsid w:val="008E577F"/>
    <w:rsid w:val="008E59CD"/>
    <w:rsid w:val="008E61E1"/>
    <w:rsid w:val="008E77CD"/>
    <w:rsid w:val="008E7BE3"/>
    <w:rsid w:val="008E7D18"/>
    <w:rsid w:val="008F0C17"/>
    <w:rsid w:val="008F15DF"/>
    <w:rsid w:val="008F2615"/>
    <w:rsid w:val="008F26BA"/>
    <w:rsid w:val="008F27D2"/>
    <w:rsid w:val="008F31F6"/>
    <w:rsid w:val="008F39FE"/>
    <w:rsid w:val="008F4CA6"/>
    <w:rsid w:val="008F506E"/>
    <w:rsid w:val="008F5366"/>
    <w:rsid w:val="008F6280"/>
    <w:rsid w:val="008F75FF"/>
    <w:rsid w:val="008F7794"/>
    <w:rsid w:val="00900137"/>
    <w:rsid w:val="00900F20"/>
    <w:rsid w:val="00901585"/>
    <w:rsid w:val="00901C54"/>
    <w:rsid w:val="0090419E"/>
    <w:rsid w:val="009041D6"/>
    <w:rsid w:val="00904290"/>
    <w:rsid w:val="00904D1F"/>
    <w:rsid w:val="00904E0A"/>
    <w:rsid w:val="00905C0F"/>
    <w:rsid w:val="0090634C"/>
    <w:rsid w:val="00907954"/>
    <w:rsid w:val="00907FE5"/>
    <w:rsid w:val="00910021"/>
    <w:rsid w:val="00910BFA"/>
    <w:rsid w:val="00910E76"/>
    <w:rsid w:val="00911133"/>
    <w:rsid w:val="009112D1"/>
    <w:rsid w:val="00911419"/>
    <w:rsid w:val="0091146C"/>
    <w:rsid w:val="00911673"/>
    <w:rsid w:val="009121AE"/>
    <w:rsid w:val="009135B4"/>
    <w:rsid w:val="00913B5D"/>
    <w:rsid w:val="00913FA8"/>
    <w:rsid w:val="00914162"/>
    <w:rsid w:val="009149FD"/>
    <w:rsid w:val="00914C35"/>
    <w:rsid w:val="00915530"/>
    <w:rsid w:val="00915827"/>
    <w:rsid w:val="00915C21"/>
    <w:rsid w:val="009176A5"/>
    <w:rsid w:val="009201B0"/>
    <w:rsid w:val="0092111B"/>
    <w:rsid w:val="009211B0"/>
    <w:rsid w:val="0092138D"/>
    <w:rsid w:val="00922264"/>
    <w:rsid w:val="009236DB"/>
    <w:rsid w:val="00923FD4"/>
    <w:rsid w:val="0092460F"/>
    <w:rsid w:val="00924A86"/>
    <w:rsid w:val="00924C41"/>
    <w:rsid w:val="00925B36"/>
    <w:rsid w:val="00927A61"/>
    <w:rsid w:val="00927E24"/>
    <w:rsid w:val="00930080"/>
    <w:rsid w:val="00931731"/>
    <w:rsid w:val="0093219E"/>
    <w:rsid w:val="00932C45"/>
    <w:rsid w:val="00933209"/>
    <w:rsid w:val="00933658"/>
    <w:rsid w:val="00934092"/>
    <w:rsid w:val="00934827"/>
    <w:rsid w:val="009364AC"/>
    <w:rsid w:val="00936557"/>
    <w:rsid w:val="009403DA"/>
    <w:rsid w:val="00941061"/>
    <w:rsid w:val="00942082"/>
    <w:rsid w:val="009426C5"/>
    <w:rsid w:val="00942870"/>
    <w:rsid w:val="0094360F"/>
    <w:rsid w:val="00943C12"/>
    <w:rsid w:val="00943F4D"/>
    <w:rsid w:val="0094697D"/>
    <w:rsid w:val="00946C37"/>
    <w:rsid w:val="00947661"/>
    <w:rsid w:val="009514D0"/>
    <w:rsid w:val="00951917"/>
    <w:rsid w:val="00951DB0"/>
    <w:rsid w:val="009529C5"/>
    <w:rsid w:val="00953517"/>
    <w:rsid w:val="009539A3"/>
    <w:rsid w:val="00955E56"/>
    <w:rsid w:val="009560E7"/>
    <w:rsid w:val="00956C01"/>
    <w:rsid w:val="00956E69"/>
    <w:rsid w:val="00957E0F"/>
    <w:rsid w:val="00960F4A"/>
    <w:rsid w:val="00961F5B"/>
    <w:rsid w:val="0096310D"/>
    <w:rsid w:val="00963CE3"/>
    <w:rsid w:val="009652D9"/>
    <w:rsid w:val="00965AAB"/>
    <w:rsid w:val="00967EC5"/>
    <w:rsid w:val="009715C3"/>
    <w:rsid w:val="00972FEF"/>
    <w:rsid w:val="00973194"/>
    <w:rsid w:val="009817AE"/>
    <w:rsid w:val="00981C14"/>
    <w:rsid w:val="00981F6E"/>
    <w:rsid w:val="00982066"/>
    <w:rsid w:val="0098514C"/>
    <w:rsid w:val="00986D00"/>
    <w:rsid w:val="00987506"/>
    <w:rsid w:val="0098752C"/>
    <w:rsid w:val="00987B39"/>
    <w:rsid w:val="00987BF6"/>
    <w:rsid w:val="00987C18"/>
    <w:rsid w:val="00990252"/>
    <w:rsid w:val="009906E9"/>
    <w:rsid w:val="00990DCB"/>
    <w:rsid w:val="00991C91"/>
    <w:rsid w:val="0099371C"/>
    <w:rsid w:val="00994785"/>
    <w:rsid w:val="00994E20"/>
    <w:rsid w:val="009957E9"/>
    <w:rsid w:val="00996D52"/>
    <w:rsid w:val="0099749C"/>
    <w:rsid w:val="00997AD9"/>
    <w:rsid w:val="009A0A8F"/>
    <w:rsid w:val="009A0B6F"/>
    <w:rsid w:val="009A1034"/>
    <w:rsid w:val="009A1113"/>
    <w:rsid w:val="009A1650"/>
    <w:rsid w:val="009A2044"/>
    <w:rsid w:val="009A35CA"/>
    <w:rsid w:val="009A4747"/>
    <w:rsid w:val="009A4A5F"/>
    <w:rsid w:val="009A6295"/>
    <w:rsid w:val="009A6C18"/>
    <w:rsid w:val="009A71E8"/>
    <w:rsid w:val="009A71EA"/>
    <w:rsid w:val="009A7830"/>
    <w:rsid w:val="009A7CA5"/>
    <w:rsid w:val="009B0586"/>
    <w:rsid w:val="009B0722"/>
    <w:rsid w:val="009B074A"/>
    <w:rsid w:val="009B09A6"/>
    <w:rsid w:val="009B09C5"/>
    <w:rsid w:val="009B3A5E"/>
    <w:rsid w:val="009B5403"/>
    <w:rsid w:val="009B5958"/>
    <w:rsid w:val="009B6601"/>
    <w:rsid w:val="009B6683"/>
    <w:rsid w:val="009B7123"/>
    <w:rsid w:val="009B740D"/>
    <w:rsid w:val="009B792A"/>
    <w:rsid w:val="009B7FE3"/>
    <w:rsid w:val="009B7FFE"/>
    <w:rsid w:val="009C097F"/>
    <w:rsid w:val="009C0DE8"/>
    <w:rsid w:val="009C1297"/>
    <w:rsid w:val="009C12A8"/>
    <w:rsid w:val="009C17E0"/>
    <w:rsid w:val="009C1D3F"/>
    <w:rsid w:val="009C28FD"/>
    <w:rsid w:val="009C2ECD"/>
    <w:rsid w:val="009C4603"/>
    <w:rsid w:val="009C4F37"/>
    <w:rsid w:val="009C72B7"/>
    <w:rsid w:val="009D11D6"/>
    <w:rsid w:val="009D2152"/>
    <w:rsid w:val="009D217B"/>
    <w:rsid w:val="009D2D18"/>
    <w:rsid w:val="009D5D6D"/>
    <w:rsid w:val="009D61C5"/>
    <w:rsid w:val="009D7997"/>
    <w:rsid w:val="009D7BE5"/>
    <w:rsid w:val="009E0139"/>
    <w:rsid w:val="009E03AF"/>
    <w:rsid w:val="009E1F9A"/>
    <w:rsid w:val="009E2949"/>
    <w:rsid w:val="009E2A0B"/>
    <w:rsid w:val="009E40E5"/>
    <w:rsid w:val="009E4C08"/>
    <w:rsid w:val="009E52C6"/>
    <w:rsid w:val="009E64C6"/>
    <w:rsid w:val="009F0191"/>
    <w:rsid w:val="009F16E2"/>
    <w:rsid w:val="009F18E7"/>
    <w:rsid w:val="009F1F0B"/>
    <w:rsid w:val="009F2587"/>
    <w:rsid w:val="009F28C7"/>
    <w:rsid w:val="009F5252"/>
    <w:rsid w:val="009F577E"/>
    <w:rsid w:val="009F680E"/>
    <w:rsid w:val="009F686E"/>
    <w:rsid w:val="009F7F98"/>
    <w:rsid w:val="00A00386"/>
    <w:rsid w:val="00A013CD"/>
    <w:rsid w:val="00A03562"/>
    <w:rsid w:val="00A03717"/>
    <w:rsid w:val="00A03CA3"/>
    <w:rsid w:val="00A03E53"/>
    <w:rsid w:val="00A05B2F"/>
    <w:rsid w:val="00A06678"/>
    <w:rsid w:val="00A069FE"/>
    <w:rsid w:val="00A06B6C"/>
    <w:rsid w:val="00A0753E"/>
    <w:rsid w:val="00A07F31"/>
    <w:rsid w:val="00A10486"/>
    <w:rsid w:val="00A10CB1"/>
    <w:rsid w:val="00A10F40"/>
    <w:rsid w:val="00A1110E"/>
    <w:rsid w:val="00A121A6"/>
    <w:rsid w:val="00A125E0"/>
    <w:rsid w:val="00A13288"/>
    <w:rsid w:val="00A15313"/>
    <w:rsid w:val="00A16121"/>
    <w:rsid w:val="00A16921"/>
    <w:rsid w:val="00A2122E"/>
    <w:rsid w:val="00A227B3"/>
    <w:rsid w:val="00A232C7"/>
    <w:rsid w:val="00A23822"/>
    <w:rsid w:val="00A23E25"/>
    <w:rsid w:val="00A24E2D"/>
    <w:rsid w:val="00A25578"/>
    <w:rsid w:val="00A263A7"/>
    <w:rsid w:val="00A263F9"/>
    <w:rsid w:val="00A2655C"/>
    <w:rsid w:val="00A26631"/>
    <w:rsid w:val="00A26870"/>
    <w:rsid w:val="00A27CDC"/>
    <w:rsid w:val="00A30E79"/>
    <w:rsid w:val="00A313DB"/>
    <w:rsid w:val="00A325A5"/>
    <w:rsid w:val="00A336FD"/>
    <w:rsid w:val="00A339A2"/>
    <w:rsid w:val="00A34AD3"/>
    <w:rsid w:val="00A34CA8"/>
    <w:rsid w:val="00A361A1"/>
    <w:rsid w:val="00A37354"/>
    <w:rsid w:val="00A40CFB"/>
    <w:rsid w:val="00A41B41"/>
    <w:rsid w:val="00A4300E"/>
    <w:rsid w:val="00A435D8"/>
    <w:rsid w:val="00A44973"/>
    <w:rsid w:val="00A44D02"/>
    <w:rsid w:val="00A45457"/>
    <w:rsid w:val="00A463B1"/>
    <w:rsid w:val="00A466D9"/>
    <w:rsid w:val="00A47550"/>
    <w:rsid w:val="00A475D7"/>
    <w:rsid w:val="00A47DA5"/>
    <w:rsid w:val="00A47E97"/>
    <w:rsid w:val="00A47FF1"/>
    <w:rsid w:val="00A51AF3"/>
    <w:rsid w:val="00A531AD"/>
    <w:rsid w:val="00A534A6"/>
    <w:rsid w:val="00A54F03"/>
    <w:rsid w:val="00A56032"/>
    <w:rsid w:val="00A56FE6"/>
    <w:rsid w:val="00A5702C"/>
    <w:rsid w:val="00A57385"/>
    <w:rsid w:val="00A579BD"/>
    <w:rsid w:val="00A60181"/>
    <w:rsid w:val="00A605DD"/>
    <w:rsid w:val="00A61432"/>
    <w:rsid w:val="00A62275"/>
    <w:rsid w:val="00A627D2"/>
    <w:rsid w:val="00A62DAC"/>
    <w:rsid w:val="00A62E46"/>
    <w:rsid w:val="00A6304E"/>
    <w:rsid w:val="00A643D8"/>
    <w:rsid w:val="00A64C7D"/>
    <w:rsid w:val="00A64EDF"/>
    <w:rsid w:val="00A6684B"/>
    <w:rsid w:val="00A66941"/>
    <w:rsid w:val="00A66E77"/>
    <w:rsid w:val="00A671B5"/>
    <w:rsid w:val="00A67C91"/>
    <w:rsid w:val="00A67EE1"/>
    <w:rsid w:val="00A70175"/>
    <w:rsid w:val="00A7371A"/>
    <w:rsid w:val="00A7439D"/>
    <w:rsid w:val="00A778E6"/>
    <w:rsid w:val="00A779FE"/>
    <w:rsid w:val="00A77D7E"/>
    <w:rsid w:val="00A77E3E"/>
    <w:rsid w:val="00A80501"/>
    <w:rsid w:val="00A80A27"/>
    <w:rsid w:val="00A80BE1"/>
    <w:rsid w:val="00A81148"/>
    <w:rsid w:val="00A812DD"/>
    <w:rsid w:val="00A81AA9"/>
    <w:rsid w:val="00A81D2F"/>
    <w:rsid w:val="00A82DAB"/>
    <w:rsid w:val="00A82E03"/>
    <w:rsid w:val="00A833A8"/>
    <w:rsid w:val="00A83633"/>
    <w:rsid w:val="00A83A5B"/>
    <w:rsid w:val="00A83D1B"/>
    <w:rsid w:val="00A844E6"/>
    <w:rsid w:val="00A84573"/>
    <w:rsid w:val="00A84CCF"/>
    <w:rsid w:val="00A861E2"/>
    <w:rsid w:val="00A864D5"/>
    <w:rsid w:val="00A879A5"/>
    <w:rsid w:val="00A9079F"/>
    <w:rsid w:val="00A92400"/>
    <w:rsid w:val="00A93744"/>
    <w:rsid w:val="00A93F91"/>
    <w:rsid w:val="00A945F1"/>
    <w:rsid w:val="00A94B7E"/>
    <w:rsid w:val="00A94B82"/>
    <w:rsid w:val="00A96A95"/>
    <w:rsid w:val="00A97E3B"/>
    <w:rsid w:val="00AA06F5"/>
    <w:rsid w:val="00AA1406"/>
    <w:rsid w:val="00AA278C"/>
    <w:rsid w:val="00AA299B"/>
    <w:rsid w:val="00AA2B0F"/>
    <w:rsid w:val="00AA2BF4"/>
    <w:rsid w:val="00AA2F54"/>
    <w:rsid w:val="00AA37F6"/>
    <w:rsid w:val="00AA3893"/>
    <w:rsid w:val="00AA489F"/>
    <w:rsid w:val="00AA5ABE"/>
    <w:rsid w:val="00AA6853"/>
    <w:rsid w:val="00AA7BAC"/>
    <w:rsid w:val="00AA7FAD"/>
    <w:rsid w:val="00AB070B"/>
    <w:rsid w:val="00AB2458"/>
    <w:rsid w:val="00AB258E"/>
    <w:rsid w:val="00AB27DF"/>
    <w:rsid w:val="00AB2D55"/>
    <w:rsid w:val="00AB3210"/>
    <w:rsid w:val="00AB36C5"/>
    <w:rsid w:val="00AB467D"/>
    <w:rsid w:val="00AB520A"/>
    <w:rsid w:val="00AB5B5A"/>
    <w:rsid w:val="00AB6797"/>
    <w:rsid w:val="00AB6AC0"/>
    <w:rsid w:val="00AB6C0D"/>
    <w:rsid w:val="00AB7109"/>
    <w:rsid w:val="00AC1E26"/>
    <w:rsid w:val="00AC23C2"/>
    <w:rsid w:val="00AC2588"/>
    <w:rsid w:val="00AC42A6"/>
    <w:rsid w:val="00AC44D4"/>
    <w:rsid w:val="00AC4D97"/>
    <w:rsid w:val="00AC53FC"/>
    <w:rsid w:val="00AC5D3C"/>
    <w:rsid w:val="00AC760B"/>
    <w:rsid w:val="00AC76B1"/>
    <w:rsid w:val="00AD09FE"/>
    <w:rsid w:val="00AD17A3"/>
    <w:rsid w:val="00AD259A"/>
    <w:rsid w:val="00AD2DEE"/>
    <w:rsid w:val="00AD4455"/>
    <w:rsid w:val="00AD4D3C"/>
    <w:rsid w:val="00AD606B"/>
    <w:rsid w:val="00AD6633"/>
    <w:rsid w:val="00AD7BB1"/>
    <w:rsid w:val="00AE095A"/>
    <w:rsid w:val="00AE0F9A"/>
    <w:rsid w:val="00AE144B"/>
    <w:rsid w:val="00AE17DF"/>
    <w:rsid w:val="00AE1C04"/>
    <w:rsid w:val="00AE1FD5"/>
    <w:rsid w:val="00AE328C"/>
    <w:rsid w:val="00AE3B02"/>
    <w:rsid w:val="00AE3BAD"/>
    <w:rsid w:val="00AE3F86"/>
    <w:rsid w:val="00AE491E"/>
    <w:rsid w:val="00AE65A5"/>
    <w:rsid w:val="00AE663F"/>
    <w:rsid w:val="00AE759C"/>
    <w:rsid w:val="00AE7BDA"/>
    <w:rsid w:val="00AF0DE8"/>
    <w:rsid w:val="00AF254B"/>
    <w:rsid w:val="00AF4691"/>
    <w:rsid w:val="00AF52C1"/>
    <w:rsid w:val="00AF7663"/>
    <w:rsid w:val="00AF7797"/>
    <w:rsid w:val="00AF7EC3"/>
    <w:rsid w:val="00B016E9"/>
    <w:rsid w:val="00B02BF3"/>
    <w:rsid w:val="00B02DAE"/>
    <w:rsid w:val="00B02E90"/>
    <w:rsid w:val="00B03F0B"/>
    <w:rsid w:val="00B04823"/>
    <w:rsid w:val="00B04B11"/>
    <w:rsid w:val="00B05571"/>
    <w:rsid w:val="00B066D3"/>
    <w:rsid w:val="00B070B5"/>
    <w:rsid w:val="00B07ADA"/>
    <w:rsid w:val="00B07DED"/>
    <w:rsid w:val="00B07F28"/>
    <w:rsid w:val="00B10404"/>
    <w:rsid w:val="00B10AA5"/>
    <w:rsid w:val="00B114C0"/>
    <w:rsid w:val="00B12CBC"/>
    <w:rsid w:val="00B13778"/>
    <w:rsid w:val="00B1397D"/>
    <w:rsid w:val="00B14B66"/>
    <w:rsid w:val="00B14D25"/>
    <w:rsid w:val="00B14F75"/>
    <w:rsid w:val="00B14FE5"/>
    <w:rsid w:val="00B1578C"/>
    <w:rsid w:val="00B1696C"/>
    <w:rsid w:val="00B20846"/>
    <w:rsid w:val="00B21EC5"/>
    <w:rsid w:val="00B224C0"/>
    <w:rsid w:val="00B225A3"/>
    <w:rsid w:val="00B22F2A"/>
    <w:rsid w:val="00B23A0D"/>
    <w:rsid w:val="00B24106"/>
    <w:rsid w:val="00B24A32"/>
    <w:rsid w:val="00B24EB0"/>
    <w:rsid w:val="00B26F1D"/>
    <w:rsid w:val="00B2700E"/>
    <w:rsid w:val="00B275DF"/>
    <w:rsid w:val="00B277C6"/>
    <w:rsid w:val="00B278A2"/>
    <w:rsid w:val="00B302B3"/>
    <w:rsid w:val="00B32B6E"/>
    <w:rsid w:val="00B336BF"/>
    <w:rsid w:val="00B339B5"/>
    <w:rsid w:val="00B3443F"/>
    <w:rsid w:val="00B356AC"/>
    <w:rsid w:val="00B35D66"/>
    <w:rsid w:val="00B35FFA"/>
    <w:rsid w:val="00B368F6"/>
    <w:rsid w:val="00B3697D"/>
    <w:rsid w:val="00B369DB"/>
    <w:rsid w:val="00B3775F"/>
    <w:rsid w:val="00B41FC1"/>
    <w:rsid w:val="00B42A9D"/>
    <w:rsid w:val="00B43980"/>
    <w:rsid w:val="00B43F8C"/>
    <w:rsid w:val="00B44549"/>
    <w:rsid w:val="00B462CE"/>
    <w:rsid w:val="00B46F5B"/>
    <w:rsid w:val="00B472AF"/>
    <w:rsid w:val="00B533E4"/>
    <w:rsid w:val="00B53511"/>
    <w:rsid w:val="00B547F5"/>
    <w:rsid w:val="00B5519A"/>
    <w:rsid w:val="00B558D8"/>
    <w:rsid w:val="00B5597E"/>
    <w:rsid w:val="00B563D7"/>
    <w:rsid w:val="00B56BB8"/>
    <w:rsid w:val="00B5747B"/>
    <w:rsid w:val="00B61C99"/>
    <w:rsid w:val="00B61FE8"/>
    <w:rsid w:val="00B63156"/>
    <w:rsid w:val="00B640A4"/>
    <w:rsid w:val="00B64C23"/>
    <w:rsid w:val="00B64C88"/>
    <w:rsid w:val="00B652E5"/>
    <w:rsid w:val="00B70316"/>
    <w:rsid w:val="00B71177"/>
    <w:rsid w:val="00B71286"/>
    <w:rsid w:val="00B71813"/>
    <w:rsid w:val="00B71B12"/>
    <w:rsid w:val="00B71F94"/>
    <w:rsid w:val="00B72E50"/>
    <w:rsid w:val="00B7348B"/>
    <w:rsid w:val="00B7363D"/>
    <w:rsid w:val="00B743E2"/>
    <w:rsid w:val="00B74C20"/>
    <w:rsid w:val="00B74E14"/>
    <w:rsid w:val="00B75517"/>
    <w:rsid w:val="00B75D79"/>
    <w:rsid w:val="00B76E7D"/>
    <w:rsid w:val="00B7707E"/>
    <w:rsid w:val="00B80E4B"/>
    <w:rsid w:val="00B833B1"/>
    <w:rsid w:val="00B83EC4"/>
    <w:rsid w:val="00B8415C"/>
    <w:rsid w:val="00B84707"/>
    <w:rsid w:val="00B84DAE"/>
    <w:rsid w:val="00B85018"/>
    <w:rsid w:val="00B860B4"/>
    <w:rsid w:val="00B862F6"/>
    <w:rsid w:val="00B86ACE"/>
    <w:rsid w:val="00B86E7F"/>
    <w:rsid w:val="00B91286"/>
    <w:rsid w:val="00B913C6"/>
    <w:rsid w:val="00B91DA2"/>
    <w:rsid w:val="00B91E83"/>
    <w:rsid w:val="00B92CBD"/>
    <w:rsid w:val="00B93470"/>
    <w:rsid w:val="00B93510"/>
    <w:rsid w:val="00B935B6"/>
    <w:rsid w:val="00B939E9"/>
    <w:rsid w:val="00B9484A"/>
    <w:rsid w:val="00B965DC"/>
    <w:rsid w:val="00B96F5E"/>
    <w:rsid w:val="00B977F8"/>
    <w:rsid w:val="00B97D90"/>
    <w:rsid w:val="00BA2DF7"/>
    <w:rsid w:val="00BA3CF3"/>
    <w:rsid w:val="00BA3DB5"/>
    <w:rsid w:val="00BA4865"/>
    <w:rsid w:val="00BA5761"/>
    <w:rsid w:val="00BA5886"/>
    <w:rsid w:val="00BA595B"/>
    <w:rsid w:val="00BA5A15"/>
    <w:rsid w:val="00BA5B9E"/>
    <w:rsid w:val="00BB0664"/>
    <w:rsid w:val="00BB0836"/>
    <w:rsid w:val="00BB20EC"/>
    <w:rsid w:val="00BB21CA"/>
    <w:rsid w:val="00BB298E"/>
    <w:rsid w:val="00BB309F"/>
    <w:rsid w:val="00BB47BA"/>
    <w:rsid w:val="00BB4B9E"/>
    <w:rsid w:val="00BB7277"/>
    <w:rsid w:val="00BC0E10"/>
    <w:rsid w:val="00BC130B"/>
    <w:rsid w:val="00BC1593"/>
    <w:rsid w:val="00BC1E1B"/>
    <w:rsid w:val="00BC1FB5"/>
    <w:rsid w:val="00BC2098"/>
    <w:rsid w:val="00BC3A01"/>
    <w:rsid w:val="00BC4981"/>
    <w:rsid w:val="00BC4D2A"/>
    <w:rsid w:val="00BC4DF4"/>
    <w:rsid w:val="00BC5FA9"/>
    <w:rsid w:val="00BC63BD"/>
    <w:rsid w:val="00BC7898"/>
    <w:rsid w:val="00BD0570"/>
    <w:rsid w:val="00BD2880"/>
    <w:rsid w:val="00BD2922"/>
    <w:rsid w:val="00BD2FC5"/>
    <w:rsid w:val="00BD31E4"/>
    <w:rsid w:val="00BD530B"/>
    <w:rsid w:val="00BD5665"/>
    <w:rsid w:val="00BD56F0"/>
    <w:rsid w:val="00BD70D7"/>
    <w:rsid w:val="00BE0363"/>
    <w:rsid w:val="00BE0849"/>
    <w:rsid w:val="00BE096F"/>
    <w:rsid w:val="00BE122B"/>
    <w:rsid w:val="00BE19B0"/>
    <w:rsid w:val="00BE1BFE"/>
    <w:rsid w:val="00BE1C1F"/>
    <w:rsid w:val="00BE1F36"/>
    <w:rsid w:val="00BE2B63"/>
    <w:rsid w:val="00BE2BC6"/>
    <w:rsid w:val="00BE548B"/>
    <w:rsid w:val="00BE5AA4"/>
    <w:rsid w:val="00BE5BD1"/>
    <w:rsid w:val="00BE6074"/>
    <w:rsid w:val="00BE7052"/>
    <w:rsid w:val="00BE7B4B"/>
    <w:rsid w:val="00BE7F8F"/>
    <w:rsid w:val="00BF127E"/>
    <w:rsid w:val="00BF14B6"/>
    <w:rsid w:val="00BF1A3D"/>
    <w:rsid w:val="00BF1C1E"/>
    <w:rsid w:val="00BF20DD"/>
    <w:rsid w:val="00BF283F"/>
    <w:rsid w:val="00BF3346"/>
    <w:rsid w:val="00BF4134"/>
    <w:rsid w:val="00BF4191"/>
    <w:rsid w:val="00C0034A"/>
    <w:rsid w:val="00C008FF"/>
    <w:rsid w:val="00C01286"/>
    <w:rsid w:val="00C01B6D"/>
    <w:rsid w:val="00C01FD8"/>
    <w:rsid w:val="00C0215A"/>
    <w:rsid w:val="00C03397"/>
    <w:rsid w:val="00C03A79"/>
    <w:rsid w:val="00C03C43"/>
    <w:rsid w:val="00C0400B"/>
    <w:rsid w:val="00C04408"/>
    <w:rsid w:val="00C0484D"/>
    <w:rsid w:val="00C05CE0"/>
    <w:rsid w:val="00C05D20"/>
    <w:rsid w:val="00C062B8"/>
    <w:rsid w:val="00C06527"/>
    <w:rsid w:val="00C06BF6"/>
    <w:rsid w:val="00C07556"/>
    <w:rsid w:val="00C1128F"/>
    <w:rsid w:val="00C1132B"/>
    <w:rsid w:val="00C11C84"/>
    <w:rsid w:val="00C12482"/>
    <w:rsid w:val="00C126F8"/>
    <w:rsid w:val="00C12B03"/>
    <w:rsid w:val="00C12D2B"/>
    <w:rsid w:val="00C136FD"/>
    <w:rsid w:val="00C1470B"/>
    <w:rsid w:val="00C14D64"/>
    <w:rsid w:val="00C20016"/>
    <w:rsid w:val="00C212AC"/>
    <w:rsid w:val="00C221E1"/>
    <w:rsid w:val="00C23E5C"/>
    <w:rsid w:val="00C245BF"/>
    <w:rsid w:val="00C24A05"/>
    <w:rsid w:val="00C24FBB"/>
    <w:rsid w:val="00C263D8"/>
    <w:rsid w:val="00C2699F"/>
    <w:rsid w:val="00C26B9F"/>
    <w:rsid w:val="00C26C1A"/>
    <w:rsid w:val="00C27CE4"/>
    <w:rsid w:val="00C3076C"/>
    <w:rsid w:val="00C30E7B"/>
    <w:rsid w:val="00C32749"/>
    <w:rsid w:val="00C33CD5"/>
    <w:rsid w:val="00C35427"/>
    <w:rsid w:val="00C3669C"/>
    <w:rsid w:val="00C36FA3"/>
    <w:rsid w:val="00C42693"/>
    <w:rsid w:val="00C4290B"/>
    <w:rsid w:val="00C42C53"/>
    <w:rsid w:val="00C43091"/>
    <w:rsid w:val="00C430D5"/>
    <w:rsid w:val="00C438BD"/>
    <w:rsid w:val="00C44FAD"/>
    <w:rsid w:val="00C462D7"/>
    <w:rsid w:val="00C4641A"/>
    <w:rsid w:val="00C503F8"/>
    <w:rsid w:val="00C51B0E"/>
    <w:rsid w:val="00C538DF"/>
    <w:rsid w:val="00C54850"/>
    <w:rsid w:val="00C54A25"/>
    <w:rsid w:val="00C54A4B"/>
    <w:rsid w:val="00C54C53"/>
    <w:rsid w:val="00C56670"/>
    <w:rsid w:val="00C56773"/>
    <w:rsid w:val="00C56AF3"/>
    <w:rsid w:val="00C61995"/>
    <w:rsid w:val="00C61FD7"/>
    <w:rsid w:val="00C626A9"/>
    <w:rsid w:val="00C6272E"/>
    <w:rsid w:val="00C62952"/>
    <w:rsid w:val="00C62D00"/>
    <w:rsid w:val="00C63A30"/>
    <w:rsid w:val="00C6545B"/>
    <w:rsid w:val="00C658E8"/>
    <w:rsid w:val="00C6666D"/>
    <w:rsid w:val="00C668FB"/>
    <w:rsid w:val="00C66933"/>
    <w:rsid w:val="00C6709E"/>
    <w:rsid w:val="00C670AB"/>
    <w:rsid w:val="00C701B0"/>
    <w:rsid w:val="00C714B5"/>
    <w:rsid w:val="00C71E4D"/>
    <w:rsid w:val="00C72A4E"/>
    <w:rsid w:val="00C72C9E"/>
    <w:rsid w:val="00C73109"/>
    <w:rsid w:val="00C737F1"/>
    <w:rsid w:val="00C74351"/>
    <w:rsid w:val="00C744FB"/>
    <w:rsid w:val="00C754A9"/>
    <w:rsid w:val="00C76BCE"/>
    <w:rsid w:val="00C77E04"/>
    <w:rsid w:val="00C80950"/>
    <w:rsid w:val="00C80C0B"/>
    <w:rsid w:val="00C8134D"/>
    <w:rsid w:val="00C81806"/>
    <w:rsid w:val="00C826D3"/>
    <w:rsid w:val="00C829E1"/>
    <w:rsid w:val="00C83092"/>
    <w:rsid w:val="00C8369B"/>
    <w:rsid w:val="00C83944"/>
    <w:rsid w:val="00C83D36"/>
    <w:rsid w:val="00C862A2"/>
    <w:rsid w:val="00C8694B"/>
    <w:rsid w:val="00C86CD1"/>
    <w:rsid w:val="00C873E5"/>
    <w:rsid w:val="00C87EB2"/>
    <w:rsid w:val="00C90752"/>
    <w:rsid w:val="00C9124D"/>
    <w:rsid w:val="00C929F3"/>
    <w:rsid w:val="00C93726"/>
    <w:rsid w:val="00C938FC"/>
    <w:rsid w:val="00C939EA"/>
    <w:rsid w:val="00C93DB4"/>
    <w:rsid w:val="00C93FF2"/>
    <w:rsid w:val="00C9422B"/>
    <w:rsid w:val="00C94991"/>
    <w:rsid w:val="00C94B5A"/>
    <w:rsid w:val="00C94CD2"/>
    <w:rsid w:val="00C9518B"/>
    <w:rsid w:val="00C95321"/>
    <w:rsid w:val="00C96179"/>
    <w:rsid w:val="00C964F0"/>
    <w:rsid w:val="00C96D05"/>
    <w:rsid w:val="00C97973"/>
    <w:rsid w:val="00CA0DC9"/>
    <w:rsid w:val="00CA0F0B"/>
    <w:rsid w:val="00CA1725"/>
    <w:rsid w:val="00CA1A76"/>
    <w:rsid w:val="00CA2125"/>
    <w:rsid w:val="00CA2B92"/>
    <w:rsid w:val="00CA30D9"/>
    <w:rsid w:val="00CA3362"/>
    <w:rsid w:val="00CA3F88"/>
    <w:rsid w:val="00CA4B45"/>
    <w:rsid w:val="00CA522A"/>
    <w:rsid w:val="00CA55D9"/>
    <w:rsid w:val="00CA6013"/>
    <w:rsid w:val="00CB0C18"/>
    <w:rsid w:val="00CB139F"/>
    <w:rsid w:val="00CB1ABD"/>
    <w:rsid w:val="00CB2267"/>
    <w:rsid w:val="00CB23DE"/>
    <w:rsid w:val="00CB2BA3"/>
    <w:rsid w:val="00CB2BFB"/>
    <w:rsid w:val="00CB321D"/>
    <w:rsid w:val="00CB33CD"/>
    <w:rsid w:val="00CB4CB8"/>
    <w:rsid w:val="00CB5E78"/>
    <w:rsid w:val="00CB721D"/>
    <w:rsid w:val="00CB7C0C"/>
    <w:rsid w:val="00CB7F2B"/>
    <w:rsid w:val="00CC01FB"/>
    <w:rsid w:val="00CC18C5"/>
    <w:rsid w:val="00CC1A27"/>
    <w:rsid w:val="00CC1AE2"/>
    <w:rsid w:val="00CC1CF5"/>
    <w:rsid w:val="00CC2718"/>
    <w:rsid w:val="00CC385A"/>
    <w:rsid w:val="00CC4641"/>
    <w:rsid w:val="00CC4D19"/>
    <w:rsid w:val="00CC4E59"/>
    <w:rsid w:val="00CC6493"/>
    <w:rsid w:val="00CC743B"/>
    <w:rsid w:val="00CC75E3"/>
    <w:rsid w:val="00CD1689"/>
    <w:rsid w:val="00CD2189"/>
    <w:rsid w:val="00CD27C7"/>
    <w:rsid w:val="00CD3054"/>
    <w:rsid w:val="00CD30E1"/>
    <w:rsid w:val="00CD38B6"/>
    <w:rsid w:val="00CD3A89"/>
    <w:rsid w:val="00CD3F49"/>
    <w:rsid w:val="00CD49CB"/>
    <w:rsid w:val="00CD4EA9"/>
    <w:rsid w:val="00CD597B"/>
    <w:rsid w:val="00CD62D6"/>
    <w:rsid w:val="00CD64C1"/>
    <w:rsid w:val="00CD7D4A"/>
    <w:rsid w:val="00CE0E85"/>
    <w:rsid w:val="00CE164A"/>
    <w:rsid w:val="00CE271C"/>
    <w:rsid w:val="00CE298C"/>
    <w:rsid w:val="00CE2C8C"/>
    <w:rsid w:val="00CE3AFB"/>
    <w:rsid w:val="00CE45C2"/>
    <w:rsid w:val="00CE5027"/>
    <w:rsid w:val="00CE579A"/>
    <w:rsid w:val="00CE5DD4"/>
    <w:rsid w:val="00CE77F2"/>
    <w:rsid w:val="00CF0577"/>
    <w:rsid w:val="00CF1392"/>
    <w:rsid w:val="00CF171E"/>
    <w:rsid w:val="00CF24C3"/>
    <w:rsid w:val="00CF2AAE"/>
    <w:rsid w:val="00CF4490"/>
    <w:rsid w:val="00CF4B20"/>
    <w:rsid w:val="00CF4B4E"/>
    <w:rsid w:val="00CF4D3B"/>
    <w:rsid w:val="00CF591D"/>
    <w:rsid w:val="00CF597B"/>
    <w:rsid w:val="00CF77D3"/>
    <w:rsid w:val="00D01206"/>
    <w:rsid w:val="00D01DAB"/>
    <w:rsid w:val="00D023AE"/>
    <w:rsid w:val="00D02D9F"/>
    <w:rsid w:val="00D03C8F"/>
    <w:rsid w:val="00D03E80"/>
    <w:rsid w:val="00D0554C"/>
    <w:rsid w:val="00D058E4"/>
    <w:rsid w:val="00D05BC3"/>
    <w:rsid w:val="00D0690B"/>
    <w:rsid w:val="00D0710B"/>
    <w:rsid w:val="00D07E75"/>
    <w:rsid w:val="00D10129"/>
    <w:rsid w:val="00D10565"/>
    <w:rsid w:val="00D10AC0"/>
    <w:rsid w:val="00D11956"/>
    <w:rsid w:val="00D126FB"/>
    <w:rsid w:val="00D13365"/>
    <w:rsid w:val="00D13AAA"/>
    <w:rsid w:val="00D14837"/>
    <w:rsid w:val="00D14B56"/>
    <w:rsid w:val="00D14C95"/>
    <w:rsid w:val="00D14F2F"/>
    <w:rsid w:val="00D15D7B"/>
    <w:rsid w:val="00D166EF"/>
    <w:rsid w:val="00D17043"/>
    <w:rsid w:val="00D1738F"/>
    <w:rsid w:val="00D21AC8"/>
    <w:rsid w:val="00D21BB1"/>
    <w:rsid w:val="00D228A1"/>
    <w:rsid w:val="00D23167"/>
    <w:rsid w:val="00D235E3"/>
    <w:rsid w:val="00D2462F"/>
    <w:rsid w:val="00D24C3C"/>
    <w:rsid w:val="00D24D0D"/>
    <w:rsid w:val="00D2506A"/>
    <w:rsid w:val="00D2584A"/>
    <w:rsid w:val="00D25F74"/>
    <w:rsid w:val="00D26D79"/>
    <w:rsid w:val="00D27AC5"/>
    <w:rsid w:val="00D31C38"/>
    <w:rsid w:val="00D32154"/>
    <w:rsid w:val="00D33201"/>
    <w:rsid w:val="00D338CD"/>
    <w:rsid w:val="00D33C0E"/>
    <w:rsid w:val="00D35D3A"/>
    <w:rsid w:val="00D35DF7"/>
    <w:rsid w:val="00D36016"/>
    <w:rsid w:val="00D368C3"/>
    <w:rsid w:val="00D4022A"/>
    <w:rsid w:val="00D40442"/>
    <w:rsid w:val="00D404C7"/>
    <w:rsid w:val="00D40A64"/>
    <w:rsid w:val="00D40A8F"/>
    <w:rsid w:val="00D413C9"/>
    <w:rsid w:val="00D41591"/>
    <w:rsid w:val="00D417D1"/>
    <w:rsid w:val="00D42A4F"/>
    <w:rsid w:val="00D43E56"/>
    <w:rsid w:val="00D442A1"/>
    <w:rsid w:val="00D447E7"/>
    <w:rsid w:val="00D449F2"/>
    <w:rsid w:val="00D451E8"/>
    <w:rsid w:val="00D45DF4"/>
    <w:rsid w:val="00D465FA"/>
    <w:rsid w:val="00D469FD"/>
    <w:rsid w:val="00D46CFF"/>
    <w:rsid w:val="00D47787"/>
    <w:rsid w:val="00D47907"/>
    <w:rsid w:val="00D5075B"/>
    <w:rsid w:val="00D50A4A"/>
    <w:rsid w:val="00D50DC2"/>
    <w:rsid w:val="00D50F11"/>
    <w:rsid w:val="00D5154B"/>
    <w:rsid w:val="00D5185A"/>
    <w:rsid w:val="00D51D47"/>
    <w:rsid w:val="00D5242B"/>
    <w:rsid w:val="00D52716"/>
    <w:rsid w:val="00D53E9B"/>
    <w:rsid w:val="00D5425C"/>
    <w:rsid w:val="00D55C44"/>
    <w:rsid w:val="00D567F3"/>
    <w:rsid w:val="00D575F1"/>
    <w:rsid w:val="00D57DA3"/>
    <w:rsid w:val="00D611CF"/>
    <w:rsid w:val="00D61621"/>
    <w:rsid w:val="00D61CDA"/>
    <w:rsid w:val="00D6254F"/>
    <w:rsid w:val="00D62657"/>
    <w:rsid w:val="00D63702"/>
    <w:rsid w:val="00D65FCC"/>
    <w:rsid w:val="00D66001"/>
    <w:rsid w:val="00D70E73"/>
    <w:rsid w:val="00D70E75"/>
    <w:rsid w:val="00D71FF6"/>
    <w:rsid w:val="00D725C2"/>
    <w:rsid w:val="00D72C67"/>
    <w:rsid w:val="00D72CC9"/>
    <w:rsid w:val="00D73330"/>
    <w:rsid w:val="00D7351B"/>
    <w:rsid w:val="00D7370B"/>
    <w:rsid w:val="00D755A9"/>
    <w:rsid w:val="00D7570D"/>
    <w:rsid w:val="00D76205"/>
    <w:rsid w:val="00D77B19"/>
    <w:rsid w:val="00D8029A"/>
    <w:rsid w:val="00D81973"/>
    <w:rsid w:val="00D81D16"/>
    <w:rsid w:val="00D81D6A"/>
    <w:rsid w:val="00D822A9"/>
    <w:rsid w:val="00D82D50"/>
    <w:rsid w:val="00D82FC6"/>
    <w:rsid w:val="00D83B42"/>
    <w:rsid w:val="00D8482A"/>
    <w:rsid w:val="00D84A50"/>
    <w:rsid w:val="00D84E10"/>
    <w:rsid w:val="00D85903"/>
    <w:rsid w:val="00D85AF4"/>
    <w:rsid w:val="00D85D29"/>
    <w:rsid w:val="00D86190"/>
    <w:rsid w:val="00D86E9D"/>
    <w:rsid w:val="00D872F2"/>
    <w:rsid w:val="00D87434"/>
    <w:rsid w:val="00D90157"/>
    <w:rsid w:val="00D91FE1"/>
    <w:rsid w:val="00D922B5"/>
    <w:rsid w:val="00D92AA3"/>
    <w:rsid w:val="00D93925"/>
    <w:rsid w:val="00D93AFB"/>
    <w:rsid w:val="00D941CB"/>
    <w:rsid w:val="00D943F1"/>
    <w:rsid w:val="00D94605"/>
    <w:rsid w:val="00D9516F"/>
    <w:rsid w:val="00D957E0"/>
    <w:rsid w:val="00D96231"/>
    <w:rsid w:val="00D97729"/>
    <w:rsid w:val="00D97C49"/>
    <w:rsid w:val="00DA00D4"/>
    <w:rsid w:val="00DA0281"/>
    <w:rsid w:val="00DA05C1"/>
    <w:rsid w:val="00DA0909"/>
    <w:rsid w:val="00DA0C46"/>
    <w:rsid w:val="00DA0C7D"/>
    <w:rsid w:val="00DA13B1"/>
    <w:rsid w:val="00DA1D82"/>
    <w:rsid w:val="00DA2414"/>
    <w:rsid w:val="00DA308E"/>
    <w:rsid w:val="00DA3470"/>
    <w:rsid w:val="00DA39CA"/>
    <w:rsid w:val="00DA3EA8"/>
    <w:rsid w:val="00DA4D02"/>
    <w:rsid w:val="00DA51EE"/>
    <w:rsid w:val="00DA6AA6"/>
    <w:rsid w:val="00DA6C3D"/>
    <w:rsid w:val="00DA6FFB"/>
    <w:rsid w:val="00DA79DD"/>
    <w:rsid w:val="00DB0840"/>
    <w:rsid w:val="00DB0930"/>
    <w:rsid w:val="00DB0F04"/>
    <w:rsid w:val="00DB1A5F"/>
    <w:rsid w:val="00DB1EEE"/>
    <w:rsid w:val="00DB217F"/>
    <w:rsid w:val="00DB2878"/>
    <w:rsid w:val="00DB2C39"/>
    <w:rsid w:val="00DB49CE"/>
    <w:rsid w:val="00DB4AA1"/>
    <w:rsid w:val="00DB5E9F"/>
    <w:rsid w:val="00DB65A5"/>
    <w:rsid w:val="00DB66CE"/>
    <w:rsid w:val="00DB68F6"/>
    <w:rsid w:val="00DB6938"/>
    <w:rsid w:val="00DC01B0"/>
    <w:rsid w:val="00DC0AF6"/>
    <w:rsid w:val="00DC0B73"/>
    <w:rsid w:val="00DC0F44"/>
    <w:rsid w:val="00DC13D1"/>
    <w:rsid w:val="00DC14EB"/>
    <w:rsid w:val="00DC2451"/>
    <w:rsid w:val="00DC3830"/>
    <w:rsid w:val="00DC5475"/>
    <w:rsid w:val="00DC6F27"/>
    <w:rsid w:val="00DC7133"/>
    <w:rsid w:val="00DC7B1A"/>
    <w:rsid w:val="00DD1440"/>
    <w:rsid w:val="00DD3498"/>
    <w:rsid w:val="00DD34DA"/>
    <w:rsid w:val="00DD3E6A"/>
    <w:rsid w:val="00DD4245"/>
    <w:rsid w:val="00DD439D"/>
    <w:rsid w:val="00DD5945"/>
    <w:rsid w:val="00DD6802"/>
    <w:rsid w:val="00DD7139"/>
    <w:rsid w:val="00DD734A"/>
    <w:rsid w:val="00DE0220"/>
    <w:rsid w:val="00DE0424"/>
    <w:rsid w:val="00DE0991"/>
    <w:rsid w:val="00DE0CD6"/>
    <w:rsid w:val="00DE1B31"/>
    <w:rsid w:val="00DE238E"/>
    <w:rsid w:val="00DE2C73"/>
    <w:rsid w:val="00DE3229"/>
    <w:rsid w:val="00DE345F"/>
    <w:rsid w:val="00DE3CF5"/>
    <w:rsid w:val="00DE491B"/>
    <w:rsid w:val="00DE49A2"/>
    <w:rsid w:val="00DE6AB3"/>
    <w:rsid w:val="00DE79E7"/>
    <w:rsid w:val="00DF0BF9"/>
    <w:rsid w:val="00DF0BFE"/>
    <w:rsid w:val="00DF0D96"/>
    <w:rsid w:val="00DF0DD3"/>
    <w:rsid w:val="00DF0DE9"/>
    <w:rsid w:val="00DF37F0"/>
    <w:rsid w:val="00DF38EC"/>
    <w:rsid w:val="00DF3963"/>
    <w:rsid w:val="00DF3AC4"/>
    <w:rsid w:val="00DF42E5"/>
    <w:rsid w:val="00DF500C"/>
    <w:rsid w:val="00DF5F6C"/>
    <w:rsid w:val="00DF61D5"/>
    <w:rsid w:val="00DF748C"/>
    <w:rsid w:val="00DF78F3"/>
    <w:rsid w:val="00DF7BD0"/>
    <w:rsid w:val="00E03303"/>
    <w:rsid w:val="00E0453C"/>
    <w:rsid w:val="00E071A0"/>
    <w:rsid w:val="00E07735"/>
    <w:rsid w:val="00E113BF"/>
    <w:rsid w:val="00E11AD3"/>
    <w:rsid w:val="00E12C6F"/>
    <w:rsid w:val="00E13BD1"/>
    <w:rsid w:val="00E13D73"/>
    <w:rsid w:val="00E1581C"/>
    <w:rsid w:val="00E1732E"/>
    <w:rsid w:val="00E20742"/>
    <w:rsid w:val="00E20EE3"/>
    <w:rsid w:val="00E21BB1"/>
    <w:rsid w:val="00E21E75"/>
    <w:rsid w:val="00E22043"/>
    <w:rsid w:val="00E22AD9"/>
    <w:rsid w:val="00E22E96"/>
    <w:rsid w:val="00E23073"/>
    <w:rsid w:val="00E23693"/>
    <w:rsid w:val="00E23708"/>
    <w:rsid w:val="00E242A4"/>
    <w:rsid w:val="00E245BC"/>
    <w:rsid w:val="00E25770"/>
    <w:rsid w:val="00E257EF"/>
    <w:rsid w:val="00E259CB"/>
    <w:rsid w:val="00E25C8E"/>
    <w:rsid w:val="00E26359"/>
    <w:rsid w:val="00E276BB"/>
    <w:rsid w:val="00E277F6"/>
    <w:rsid w:val="00E30083"/>
    <w:rsid w:val="00E30612"/>
    <w:rsid w:val="00E306D8"/>
    <w:rsid w:val="00E310D9"/>
    <w:rsid w:val="00E31612"/>
    <w:rsid w:val="00E32303"/>
    <w:rsid w:val="00E32511"/>
    <w:rsid w:val="00E33376"/>
    <w:rsid w:val="00E33A1C"/>
    <w:rsid w:val="00E3402E"/>
    <w:rsid w:val="00E34384"/>
    <w:rsid w:val="00E34D5D"/>
    <w:rsid w:val="00E3576F"/>
    <w:rsid w:val="00E361D2"/>
    <w:rsid w:val="00E36412"/>
    <w:rsid w:val="00E36540"/>
    <w:rsid w:val="00E36ACF"/>
    <w:rsid w:val="00E36CE0"/>
    <w:rsid w:val="00E36FEF"/>
    <w:rsid w:val="00E40854"/>
    <w:rsid w:val="00E40C5E"/>
    <w:rsid w:val="00E40EE0"/>
    <w:rsid w:val="00E41384"/>
    <w:rsid w:val="00E4173E"/>
    <w:rsid w:val="00E41C3A"/>
    <w:rsid w:val="00E428D3"/>
    <w:rsid w:val="00E4339C"/>
    <w:rsid w:val="00E433E0"/>
    <w:rsid w:val="00E43E9A"/>
    <w:rsid w:val="00E44D91"/>
    <w:rsid w:val="00E453D3"/>
    <w:rsid w:val="00E5137C"/>
    <w:rsid w:val="00E51F78"/>
    <w:rsid w:val="00E52540"/>
    <w:rsid w:val="00E52647"/>
    <w:rsid w:val="00E534CF"/>
    <w:rsid w:val="00E53980"/>
    <w:rsid w:val="00E54F76"/>
    <w:rsid w:val="00E557A4"/>
    <w:rsid w:val="00E56D3C"/>
    <w:rsid w:val="00E5706D"/>
    <w:rsid w:val="00E604D5"/>
    <w:rsid w:val="00E62484"/>
    <w:rsid w:val="00E627D4"/>
    <w:rsid w:val="00E627F9"/>
    <w:rsid w:val="00E63CD9"/>
    <w:rsid w:val="00E640CB"/>
    <w:rsid w:val="00E647B4"/>
    <w:rsid w:val="00E6490C"/>
    <w:rsid w:val="00E64AC7"/>
    <w:rsid w:val="00E65A10"/>
    <w:rsid w:val="00E66482"/>
    <w:rsid w:val="00E67774"/>
    <w:rsid w:val="00E7059C"/>
    <w:rsid w:val="00E706B0"/>
    <w:rsid w:val="00E71098"/>
    <w:rsid w:val="00E7195F"/>
    <w:rsid w:val="00E72304"/>
    <w:rsid w:val="00E734DA"/>
    <w:rsid w:val="00E75262"/>
    <w:rsid w:val="00E756BA"/>
    <w:rsid w:val="00E75FE8"/>
    <w:rsid w:val="00E7692D"/>
    <w:rsid w:val="00E779A9"/>
    <w:rsid w:val="00E822BF"/>
    <w:rsid w:val="00E8346E"/>
    <w:rsid w:val="00E839B6"/>
    <w:rsid w:val="00E844DF"/>
    <w:rsid w:val="00E8522B"/>
    <w:rsid w:val="00E869B4"/>
    <w:rsid w:val="00E86DB0"/>
    <w:rsid w:val="00E87AC9"/>
    <w:rsid w:val="00E87C37"/>
    <w:rsid w:val="00E90242"/>
    <w:rsid w:val="00E90BAA"/>
    <w:rsid w:val="00E9146B"/>
    <w:rsid w:val="00E91D58"/>
    <w:rsid w:val="00E9210F"/>
    <w:rsid w:val="00E9290B"/>
    <w:rsid w:val="00E948F5"/>
    <w:rsid w:val="00E94B80"/>
    <w:rsid w:val="00E95136"/>
    <w:rsid w:val="00E95C18"/>
    <w:rsid w:val="00E95E22"/>
    <w:rsid w:val="00E9601B"/>
    <w:rsid w:val="00E96245"/>
    <w:rsid w:val="00E965D9"/>
    <w:rsid w:val="00E97F8D"/>
    <w:rsid w:val="00EA0445"/>
    <w:rsid w:val="00EA045E"/>
    <w:rsid w:val="00EA061A"/>
    <w:rsid w:val="00EA135B"/>
    <w:rsid w:val="00EA1DD7"/>
    <w:rsid w:val="00EA2581"/>
    <w:rsid w:val="00EA2738"/>
    <w:rsid w:val="00EA3B58"/>
    <w:rsid w:val="00EA46B8"/>
    <w:rsid w:val="00EA491B"/>
    <w:rsid w:val="00EA5F5C"/>
    <w:rsid w:val="00EA62EC"/>
    <w:rsid w:val="00EB04FD"/>
    <w:rsid w:val="00EB128D"/>
    <w:rsid w:val="00EB1850"/>
    <w:rsid w:val="00EB26EE"/>
    <w:rsid w:val="00EB2C38"/>
    <w:rsid w:val="00EB4F0E"/>
    <w:rsid w:val="00EB5411"/>
    <w:rsid w:val="00EB545F"/>
    <w:rsid w:val="00EB5DA5"/>
    <w:rsid w:val="00EB7522"/>
    <w:rsid w:val="00EC0BD6"/>
    <w:rsid w:val="00EC1016"/>
    <w:rsid w:val="00EC1B88"/>
    <w:rsid w:val="00EC27C1"/>
    <w:rsid w:val="00EC2A7E"/>
    <w:rsid w:val="00EC3162"/>
    <w:rsid w:val="00EC39BB"/>
    <w:rsid w:val="00EC5D26"/>
    <w:rsid w:val="00EC7E44"/>
    <w:rsid w:val="00ED0C69"/>
    <w:rsid w:val="00ED2761"/>
    <w:rsid w:val="00ED2B20"/>
    <w:rsid w:val="00ED35E5"/>
    <w:rsid w:val="00ED3FA6"/>
    <w:rsid w:val="00ED6242"/>
    <w:rsid w:val="00ED69A5"/>
    <w:rsid w:val="00ED6A63"/>
    <w:rsid w:val="00ED6CB9"/>
    <w:rsid w:val="00ED707A"/>
    <w:rsid w:val="00ED7F9E"/>
    <w:rsid w:val="00EE0424"/>
    <w:rsid w:val="00EE08CF"/>
    <w:rsid w:val="00EE206F"/>
    <w:rsid w:val="00EE2352"/>
    <w:rsid w:val="00EE3DA3"/>
    <w:rsid w:val="00EE3EE8"/>
    <w:rsid w:val="00EE4A9C"/>
    <w:rsid w:val="00EE67A5"/>
    <w:rsid w:val="00EE6D48"/>
    <w:rsid w:val="00EE78AE"/>
    <w:rsid w:val="00EF00E8"/>
    <w:rsid w:val="00EF0FF2"/>
    <w:rsid w:val="00EF117D"/>
    <w:rsid w:val="00EF15C0"/>
    <w:rsid w:val="00EF320B"/>
    <w:rsid w:val="00EF353F"/>
    <w:rsid w:val="00EF3CF3"/>
    <w:rsid w:val="00EF4886"/>
    <w:rsid w:val="00EF4E23"/>
    <w:rsid w:val="00EF5142"/>
    <w:rsid w:val="00EF728A"/>
    <w:rsid w:val="00EF7937"/>
    <w:rsid w:val="00F00328"/>
    <w:rsid w:val="00F00F81"/>
    <w:rsid w:val="00F01732"/>
    <w:rsid w:val="00F019CE"/>
    <w:rsid w:val="00F01A64"/>
    <w:rsid w:val="00F01E7C"/>
    <w:rsid w:val="00F01F2F"/>
    <w:rsid w:val="00F034BE"/>
    <w:rsid w:val="00F03BD1"/>
    <w:rsid w:val="00F042A4"/>
    <w:rsid w:val="00F050D1"/>
    <w:rsid w:val="00F050FE"/>
    <w:rsid w:val="00F06231"/>
    <w:rsid w:val="00F07023"/>
    <w:rsid w:val="00F07BC0"/>
    <w:rsid w:val="00F10717"/>
    <w:rsid w:val="00F11CD4"/>
    <w:rsid w:val="00F1239B"/>
    <w:rsid w:val="00F12E25"/>
    <w:rsid w:val="00F13594"/>
    <w:rsid w:val="00F13940"/>
    <w:rsid w:val="00F14BAF"/>
    <w:rsid w:val="00F14F90"/>
    <w:rsid w:val="00F15CB5"/>
    <w:rsid w:val="00F16258"/>
    <w:rsid w:val="00F1658E"/>
    <w:rsid w:val="00F17166"/>
    <w:rsid w:val="00F20CEC"/>
    <w:rsid w:val="00F2146F"/>
    <w:rsid w:val="00F21C40"/>
    <w:rsid w:val="00F21E47"/>
    <w:rsid w:val="00F22429"/>
    <w:rsid w:val="00F2299E"/>
    <w:rsid w:val="00F25061"/>
    <w:rsid w:val="00F26D7B"/>
    <w:rsid w:val="00F317D0"/>
    <w:rsid w:val="00F32F92"/>
    <w:rsid w:val="00F33037"/>
    <w:rsid w:val="00F34CB6"/>
    <w:rsid w:val="00F35368"/>
    <w:rsid w:val="00F36524"/>
    <w:rsid w:val="00F36D13"/>
    <w:rsid w:val="00F36E81"/>
    <w:rsid w:val="00F37BD5"/>
    <w:rsid w:val="00F37E71"/>
    <w:rsid w:val="00F40384"/>
    <w:rsid w:val="00F405F6"/>
    <w:rsid w:val="00F40914"/>
    <w:rsid w:val="00F41500"/>
    <w:rsid w:val="00F417FF"/>
    <w:rsid w:val="00F41E6D"/>
    <w:rsid w:val="00F42E12"/>
    <w:rsid w:val="00F43448"/>
    <w:rsid w:val="00F434A4"/>
    <w:rsid w:val="00F43676"/>
    <w:rsid w:val="00F436DE"/>
    <w:rsid w:val="00F43C19"/>
    <w:rsid w:val="00F44F90"/>
    <w:rsid w:val="00F463CC"/>
    <w:rsid w:val="00F465B9"/>
    <w:rsid w:val="00F46AC4"/>
    <w:rsid w:val="00F47F44"/>
    <w:rsid w:val="00F50EDE"/>
    <w:rsid w:val="00F517CC"/>
    <w:rsid w:val="00F533F0"/>
    <w:rsid w:val="00F55409"/>
    <w:rsid w:val="00F55AC7"/>
    <w:rsid w:val="00F617DE"/>
    <w:rsid w:val="00F62CDE"/>
    <w:rsid w:val="00F62DC5"/>
    <w:rsid w:val="00F63952"/>
    <w:rsid w:val="00F6663A"/>
    <w:rsid w:val="00F66D75"/>
    <w:rsid w:val="00F673B0"/>
    <w:rsid w:val="00F67438"/>
    <w:rsid w:val="00F67DB4"/>
    <w:rsid w:val="00F702B1"/>
    <w:rsid w:val="00F71FF4"/>
    <w:rsid w:val="00F723E9"/>
    <w:rsid w:val="00F72727"/>
    <w:rsid w:val="00F72E0A"/>
    <w:rsid w:val="00F74F24"/>
    <w:rsid w:val="00F773B7"/>
    <w:rsid w:val="00F77A03"/>
    <w:rsid w:val="00F800FA"/>
    <w:rsid w:val="00F80CB8"/>
    <w:rsid w:val="00F80DBD"/>
    <w:rsid w:val="00F81114"/>
    <w:rsid w:val="00F812AE"/>
    <w:rsid w:val="00F813F7"/>
    <w:rsid w:val="00F81A65"/>
    <w:rsid w:val="00F83554"/>
    <w:rsid w:val="00F837F7"/>
    <w:rsid w:val="00F83B8B"/>
    <w:rsid w:val="00F83DD0"/>
    <w:rsid w:val="00F84804"/>
    <w:rsid w:val="00F84C88"/>
    <w:rsid w:val="00F859FE"/>
    <w:rsid w:val="00F8670E"/>
    <w:rsid w:val="00F86B0C"/>
    <w:rsid w:val="00F87219"/>
    <w:rsid w:val="00F8747B"/>
    <w:rsid w:val="00F91DA0"/>
    <w:rsid w:val="00F92018"/>
    <w:rsid w:val="00F92899"/>
    <w:rsid w:val="00F93C63"/>
    <w:rsid w:val="00F94573"/>
    <w:rsid w:val="00F94B7B"/>
    <w:rsid w:val="00F954BB"/>
    <w:rsid w:val="00F95F81"/>
    <w:rsid w:val="00F977DC"/>
    <w:rsid w:val="00F97D06"/>
    <w:rsid w:val="00FA33E4"/>
    <w:rsid w:val="00FA3D13"/>
    <w:rsid w:val="00FA4AA7"/>
    <w:rsid w:val="00FA6BBC"/>
    <w:rsid w:val="00FA7170"/>
    <w:rsid w:val="00FB04C3"/>
    <w:rsid w:val="00FB0C37"/>
    <w:rsid w:val="00FB21E9"/>
    <w:rsid w:val="00FB2A52"/>
    <w:rsid w:val="00FB2D8A"/>
    <w:rsid w:val="00FB5637"/>
    <w:rsid w:val="00FB681C"/>
    <w:rsid w:val="00FB7CB0"/>
    <w:rsid w:val="00FC0386"/>
    <w:rsid w:val="00FC128E"/>
    <w:rsid w:val="00FC1A11"/>
    <w:rsid w:val="00FC1C5B"/>
    <w:rsid w:val="00FC2EAF"/>
    <w:rsid w:val="00FC2EF7"/>
    <w:rsid w:val="00FC3CBB"/>
    <w:rsid w:val="00FC5A26"/>
    <w:rsid w:val="00FC647D"/>
    <w:rsid w:val="00FC676D"/>
    <w:rsid w:val="00FC7530"/>
    <w:rsid w:val="00FD04D9"/>
    <w:rsid w:val="00FD127A"/>
    <w:rsid w:val="00FD2089"/>
    <w:rsid w:val="00FD274E"/>
    <w:rsid w:val="00FD2779"/>
    <w:rsid w:val="00FD2C15"/>
    <w:rsid w:val="00FD3499"/>
    <w:rsid w:val="00FD3741"/>
    <w:rsid w:val="00FD39A1"/>
    <w:rsid w:val="00FD3CC3"/>
    <w:rsid w:val="00FD5039"/>
    <w:rsid w:val="00FD55E7"/>
    <w:rsid w:val="00FD58B3"/>
    <w:rsid w:val="00FD6297"/>
    <w:rsid w:val="00FD6689"/>
    <w:rsid w:val="00FD674F"/>
    <w:rsid w:val="00FE0152"/>
    <w:rsid w:val="00FE069F"/>
    <w:rsid w:val="00FE1753"/>
    <w:rsid w:val="00FE191E"/>
    <w:rsid w:val="00FE21FB"/>
    <w:rsid w:val="00FE2FE3"/>
    <w:rsid w:val="00FE3CB1"/>
    <w:rsid w:val="00FE3CEC"/>
    <w:rsid w:val="00FE4DA1"/>
    <w:rsid w:val="00FE51D9"/>
    <w:rsid w:val="00FE5A39"/>
    <w:rsid w:val="00FE65DC"/>
    <w:rsid w:val="00FE6E37"/>
    <w:rsid w:val="00FF0301"/>
    <w:rsid w:val="00FF04EB"/>
    <w:rsid w:val="00FF0DD7"/>
    <w:rsid w:val="00FF1722"/>
    <w:rsid w:val="00FF1954"/>
    <w:rsid w:val="00FF1EF8"/>
    <w:rsid w:val="00FF2CC0"/>
    <w:rsid w:val="00FF3E19"/>
    <w:rsid w:val="00FF46DD"/>
    <w:rsid w:val="00FF4F53"/>
    <w:rsid w:val="00FF53D0"/>
    <w:rsid w:val="00FF53E6"/>
    <w:rsid w:val="00FF5AC7"/>
    <w:rsid w:val="00FF62AF"/>
    <w:rsid w:val="00FF62ED"/>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B72635"/>
  <w15:docId w15:val="{C6616160-FE9D-44B7-8954-7044D7EB5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A6B51"/>
    <w:pPr>
      <w:spacing w:after="200" w:line="276" w:lineRule="auto"/>
    </w:pPr>
    <w:rPr>
      <w:sz w:val="22"/>
      <w:szCs w:val="22"/>
      <w:lang w:eastAsia="en-US"/>
    </w:rPr>
  </w:style>
  <w:style w:type="paragraph" w:styleId="Cmsor1">
    <w:name w:val="heading 1"/>
    <w:basedOn w:val="Norml"/>
    <w:next w:val="Norml"/>
    <w:link w:val="Cmsor1Char"/>
    <w:uiPriority w:val="9"/>
    <w:qFormat/>
    <w:rsid w:val="001163C4"/>
    <w:pPr>
      <w:keepNext/>
      <w:spacing w:before="240" w:after="60"/>
      <w:outlineLvl w:val="0"/>
    </w:pPr>
    <w:rPr>
      <w:rFonts w:ascii="Cambria" w:eastAsia="Times New Roman" w:hAnsi="Cambria"/>
      <w:b/>
      <w:bCs/>
      <w:kern w:val="32"/>
      <w:sz w:val="32"/>
      <w:szCs w:val="32"/>
    </w:rPr>
  </w:style>
  <w:style w:type="paragraph" w:styleId="Cmsor2">
    <w:name w:val="heading 2"/>
    <w:basedOn w:val="Norml"/>
    <w:next w:val="Norml"/>
    <w:link w:val="Cmsor2Char"/>
    <w:qFormat/>
    <w:rsid w:val="00D2506A"/>
    <w:pPr>
      <w:keepNext/>
      <w:spacing w:before="240" w:after="60"/>
      <w:outlineLvl w:val="1"/>
    </w:pPr>
    <w:rPr>
      <w:rFonts w:ascii="Cambria" w:eastAsia="Times New Roman" w:hAnsi="Cambria"/>
      <w:b/>
      <w:bCs/>
      <w:i/>
      <w:iCs/>
      <w:sz w:val="28"/>
      <w:szCs w:val="28"/>
    </w:rPr>
  </w:style>
  <w:style w:type="paragraph" w:styleId="Cmsor3">
    <w:name w:val="heading 3"/>
    <w:basedOn w:val="Norml"/>
    <w:next w:val="Norml"/>
    <w:link w:val="Cmsor3Char"/>
    <w:uiPriority w:val="9"/>
    <w:qFormat/>
    <w:rsid w:val="000A2A9B"/>
    <w:pPr>
      <w:keepNext/>
      <w:spacing w:before="240" w:after="60"/>
      <w:outlineLvl w:val="2"/>
    </w:pPr>
    <w:rPr>
      <w:rFonts w:ascii="Cambria" w:eastAsia="Times New Roman" w:hAnsi="Cambria"/>
      <w:b/>
      <w:bCs/>
      <w:sz w:val="26"/>
      <w:szCs w:val="26"/>
    </w:rPr>
  </w:style>
  <w:style w:type="paragraph" w:styleId="Cmsor4">
    <w:name w:val="heading 4"/>
    <w:basedOn w:val="Norml"/>
    <w:next w:val="Norml"/>
    <w:link w:val="Cmsor4Char"/>
    <w:uiPriority w:val="9"/>
    <w:semiHidden/>
    <w:unhideWhenUsed/>
    <w:qFormat/>
    <w:rsid w:val="0027131D"/>
    <w:pPr>
      <w:keepNext/>
      <w:spacing w:before="240" w:after="60"/>
      <w:outlineLvl w:val="3"/>
    </w:pPr>
    <w:rPr>
      <w:rFonts w:eastAsia="Times New Roman"/>
      <w:b/>
      <w:bCs/>
      <w:sz w:val="28"/>
      <w:szCs w:val="28"/>
    </w:rPr>
  </w:style>
  <w:style w:type="paragraph" w:styleId="Cmsor5">
    <w:name w:val="heading 5"/>
    <w:basedOn w:val="Norml"/>
    <w:next w:val="Norml"/>
    <w:link w:val="Cmsor5Char"/>
    <w:semiHidden/>
    <w:unhideWhenUsed/>
    <w:qFormat/>
    <w:rsid w:val="00D86190"/>
    <w:pPr>
      <w:spacing w:before="240" w:after="60"/>
      <w:outlineLvl w:val="4"/>
    </w:pPr>
    <w:rPr>
      <w:rFonts w:eastAsia="Times New Roman"/>
      <w:b/>
      <w:bCs/>
      <w:i/>
      <w:iCs/>
      <w:sz w:val="26"/>
      <w:szCs w:val="26"/>
    </w:rPr>
  </w:style>
  <w:style w:type="paragraph" w:styleId="Cmsor6">
    <w:name w:val="heading 6"/>
    <w:basedOn w:val="Norml"/>
    <w:next w:val="Norml"/>
    <w:link w:val="Cmsor6Char"/>
    <w:uiPriority w:val="9"/>
    <w:semiHidden/>
    <w:unhideWhenUsed/>
    <w:qFormat/>
    <w:rsid w:val="00D86190"/>
    <w:pPr>
      <w:spacing w:before="240" w:after="60"/>
      <w:outlineLvl w:val="5"/>
    </w:pPr>
    <w:rPr>
      <w:rFonts w:eastAsia="Times New Roman"/>
      <w:b/>
      <w:bCs/>
    </w:rPr>
  </w:style>
  <w:style w:type="paragraph" w:styleId="Cmsor8">
    <w:name w:val="heading 8"/>
    <w:basedOn w:val="Norml"/>
    <w:next w:val="Norml"/>
    <w:link w:val="Cmsor8Char"/>
    <w:qFormat/>
    <w:rsid w:val="00B22F2A"/>
    <w:pPr>
      <w:spacing w:before="240" w:after="60"/>
      <w:outlineLvl w:val="7"/>
    </w:pPr>
    <w:rPr>
      <w:rFonts w:eastAsia="Times New Roman"/>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Welt L,lista_2,Színes lista – 1. jelölőszín1,bekezdés1,List Paragraph à moi,Bullet List,FooterText,numbered,Paragraphe de liste1,Bulletr List Paragraph,列出段落,列出段落1,Listeafsnit1,Parágrafo da Lista1,List Paragraph2,Dot pt,List Paragraph"/>
    <w:basedOn w:val="Norml"/>
    <w:link w:val="ListaszerbekezdsChar"/>
    <w:uiPriority w:val="99"/>
    <w:qFormat/>
    <w:rsid w:val="00D1738F"/>
    <w:pPr>
      <w:spacing w:before="120" w:after="120" w:line="240" w:lineRule="auto"/>
      <w:ind w:left="720"/>
      <w:contextualSpacing/>
      <w:jc w:val="both"/>
    </w:pPr>
    <w:rPr>
      <w:rFonts w:ascii="Verdana" w:hAnsi="Verdana"/>
      <w:szCs w:val="24"/>
    </w:rPr>
  </w:style>
  <w:style w:type="character" w:styleId="Hiperhivatkozs">
    <w:name w:val="Hyperlink"/>
    <w:rsid w:val="00BC1593"/>
    <w:rPr>
      <w:color w:val="0000FF"/>
      <w:u w:val="single"/>
    </w:rPr>
  </w:style>
  <w:style w:type="paragraph" w:customStyle="1" w:styleId="standard">
    <w:name w:val="standard"/>
    <w:basedOn w:val="Norml"/>
    <w:link w:val="standardChar"/>
    <w:rsid w:val="007C5DC0"/>
    <w:pPr>
      <w:spacing w:before="100" w:beforeAutospacing="1" w:after="100" w:afterAutospacing="1" w:line="240" w:lineRule="auto"/>
    </w:pPr>
    <w:rPr>
      <w:rFonts w:ascii="Times New Roman" w:eastAsia="Times New Roman" w:hAnsi="Times New Roman"/>
      <w:sz w:val="24"/>
      <w:szCs w:val="24"/>
    </w:rPr>
  </w:style>
  <w:style w:type="paragraph" w:styleId="lfej">
    <w:name w:val="header"/>
    <w:aliases w:val="Header1,ƒl?fej,*Header,hd,he Char,Header1 Char Char Char,Header1 Char Char"/>
    <w:basedOn w:val="Norml"/>
    <w:link w:val="lfejChar"/>
    <w:unhideWhenUsed/>
    <w:rsid w:val="00BB0836"/>
    <w:pPr>
      <w:tabs>
        <w:tab w:val="center" w:pos="4513"/>
        <w:tab w:val="right" w:pos="9026"/>
      </w:tabs>
    </w:pPr>
  </w:style>
  <w:style w:type="character" w:customStyle="1" w:styleId="lfejChar">
    <w:name w:val="Élőfej Char"/>
    <w:aliases w:val="Header1 Char,ƒl?fej Char,*Header Char,hd Char,he Char Char,Header1 Char Char Char Char,Header1 Char Char Char1"/>
    <w:link w:val="lfej"/>
    <w:rsid w:val="00BB0836"/>
    <w:rPr>
      <w:sz w:val="22"/>
      <w:szCs w:val="22"/>
      <w:lang w:eastAsia="en-US"/>
    </w:rPr>
  </w:style>
  <w:style w:type="paragraph" w:styleId="llb">
    <w:name w:val="footer"/>
    <w:basedOn w:val="Norml"/>
    <w:link w:val="llbChar"/>
    <w:uiPriority w:val="99"/>
    <w:unhideWhenUsed/>
    <w:rsid w:val="00BB0836"/>
    <w:pPr>
      <w:tabs>
        <w:tab w:val="center" w:pos="4513"/>
        <w:tab w:val="right" w:pos="9026"/>
      </w:tabs>
    </w:pPr>
  </w:style>
  <w:style w:type="character" w:customStyle="1" w:styleId="llbChar">
    <w:name w:val="Élőláb Char"/>
    <w:link w:val="llb"/>
    <w:uiPriority w:val="99"/>
    <w:rsid w:val="00BB0836"/>
    <w:rPr>
      <w:sz w:val="22"/>
      <w:szCs w:val="22"/>
      <w:lang w:eastAsia="en-US"/>
    </w:rPr>
  </w:style>
  <w:style w:type="paragraph" w:styleId="NormlWeb">
    <w:name w:val="Normal (Web)"/>
    <w:aliases w:val="Char Char Char"/>
    <w:basedOn w:val="Norml"/>
    <w:link w:val="NormlWebChar"/>
    <w:uiPriority w:val="99"/>
    <w:qFormat/>
    <w:rsid w:val="0038444A"/>
    <w:pPr>
      <w:spacing w:before="100" w:beforeAutospacing="1" w:after="100" w:afterAutospacing="1" w:line="240" w:lineRule="auto"/>
    </w:pPr>
    <w:rPr>
      <w:rFonts w:ascii="Times New Roman" w:eastAsia="Times New Roman" w:hAnsi="Times New Roman"/>
      <w:sz w:val="24"/>
      <w:szCs w:val="24"/>
    </w:rPr>
  </w:style>
  <w:style w:type="paragraph" w:customStyle="1" w:styleId="modszerszoveg">
    <w:name w:val="modszer_szoveg"/>
    <w:basedOn w:val="Norml"/>
    <w:rsid w:val="0084773F"/>
    <w:pPr>
      <w:spacing w:before="240" w:after="0" w:line="240" w:lineRule="auto"/>
      <w:ind w:left="720"/>
      <w:jc w:val="both"/>
    </w:pPr>
    <w:rPr>
      <w:rFonts w:ascii="Bookman Old Style" w:eastAsia="Times New Roman" w:hAnsi="Bookman Old Style"/>
      <w:lang w:eastAsia="hu-HU"/>
    </w:rPr>
  </w:style>
  <w:style w:type="character" w:customStyle="1" w:styleId="apple-converted-space">
    <w:name w:val="apple-converted-space"/>
    <w:basedOn w:val="Bekezdsalapbettpusa"/>
    <w:rsid w:val="006B0820"/>
  </w:style>
  <w:style w:type="character" w:customStyle="1" w:styleId="Cmsor1Char">
    <w:name w:val="Címsor 1 Char"/>
    <w:link w:val="Cmsor1"/>
    <w:uiPriority w:val="9"/>
    <w:rsid w:val="001163C4"/>
    <w:rPr>
      <w:rFonts w:ascii="Cambria" w:eastAsia="Times New Roman" w:hAnsi="Cambria" w:cs="Times New Roman"/>
      <w:b/>
      <w:bCs/>
      <w:kern w:val="32"/>
      <w:sz w:val="32"/>
      <w:szCs w:val="32"/>
      <w:lang w:eastAsia="en-US"/>
    </w:rPr>
  </w:style>
  <w:style w:type="paragraph" w:styleId="Tartalomjegyzkcmsora">
    <w:name w:val="TOC Heading"/>
    <w:basedOn w:val="Cmsor1"/>
    <w:next w:val="Norml"/>
    <w:uiPriority w:val="39"/>
    <w:qFormat/>
    <w:rsid w:val="001163C4"/>
    <w:pPr>
      <w:keepLines/>
      <w:spacing w:before="480" w:after="0"/>
      <w:outlineLvl w:val="9"/>
    </w:pPr>
    <w:rPr>
      <w:color w:val="365F91"/>
      <w:kern w:val="0"/>
      <w:sz w:val="28"/>
      <w:szCs w:val="28"/>
    </w:rPr>
  </w:style>
  <w:style w:type="paragraph" w:styleId="TJ1">
    <w:name w:val="toc 1"/>
    <w:basedOn w:val="Norml"/>
    <w:next w:val="Norml"/>
    <w:autoRedefine/>
    <w:uiPriority w:val="39"/>
    <w:unhideWhenUsed/>
    <w:rsid w:val="001163C4"/>
  </w:style>
  <w:style w:type="character" w:customStyle="1" w:styleId="Kiemels21">
    <w:name w:val="Kiemelés21"/>
    <w:uiPriority w:val="99"/>
    <w:qFormat/>
    <w:rsid w:val="00142FAC"/>
    <w:rPr>
      <w:b/>
      <w:bCs/>
    </w:rPr>
  </w:style>
  <w:style w:type="character" w:customStyle="1" w:styleId="skypepnhcontainer">
    <w:name w:val="skype_pnh_container"/>
    <w:basedOn w:val="Bekezdsalapbettpusa"/>
    <w:rsid w:val="00142FAC"/>
  </w:style>
  <w:style w:type="character" w:customStyle="1" w:styleId="skypepnhleftspan">
    <w:name w:val="skype_pnh_left_span"/>
    <w:basedOn w:val="Bekezdsalapbettpusa"/>
    <w:rsid w:val="00142FAC"/>
  </w:style>
  <w:style w:type="character" w:customStyle="1" w:styleId="skypepnhdropartspan">
    <w:name w:val="skype_pnh_dropart_span"/>
    <w:basedOn w:val="Bekezdsalapbettpusa"/>
    <w:rsid w:val="00142FAC"/>
  </w:style>
  <w:style w:type="character" w:customStyle="1" w:styleId="skypepnhdropartflagspan">
    <w:name w:val="skype_pnh_dropart_flag_span"/>
    <w:basedOn w:val="Bekezdsalapbettpusa"/>
    <w:rsid w:val="00142FAC"/>
  </w:style>
  <w:style w:type="character" w:customStyle="1" w:styleId="skypepnhtextspan">
    <w:name w:val="skype_pnh_text_span"/>
    <w:basedOn w:val="Bekezdsalapbettpusa"/>
    <w:uiPriority w:val="99"/>
    <w:rsid w:val="00142FAC"/>
  </w:style>
  <w:style w:type="character" w:customStyle="1" w:styleId="skypepnhrightspan">
    <w:name w:val="skype_pnh_right_span"/>
    <w:basedOn w:val="Bekezdsalapbettpusa"/>
    <w:rsid w:val="00142FAC"/>
  </w:style>
  <w:style w:type="character" w:customStyle="1" w:styleId="kiemelt">
    <w:name w:val="kiemelt"/>
    <w:basedOn w:val="Bekezdsalapbettpusa"/>
    <w:rsid w:val="00142FAC"/>
  </w:style>
  <w:style w:type="character" w:customStyle="1" w:styleId="Cmsor2Char">
    <w:name w:val="Címsor 2 Char"/>
    <w:link w:val="Cmsor2"/>
    <w:rsid w:val="00D2506A"/>
    <w:rPr>
      <w:rFonts w:ascii="Cambria" w:eastAsia="Times New Roman" w:hAnsi="Cambria" w:cs="Times New Roman"/>
      <w:b/>
      <w:bCs/>
      <w:i/>
      <w:iCs/>
      <w:sz w:val="28"/>
      <w:szCs w:val="28"/>
      <w:lang w:eastAsia="en-US"/>
    </w:rPr>
  </w:style>
  <w:style w:type="paragraph" w:customStyle="1" w:styleId="Default">
    <w:name w:val="Default"/>
    <w:rsid w:val="00FF53E6"/>
    <w:pPr>
      <w:autoSpaceDE w:val="0"/>
      <w:autoSpaceDN w:val="0"/>
      <w:adjustRightInd w:val="0"/>
    </w:pPr>
    <w:rPr>
      <w:rFonts w:ascii="Arial" w:hAnsi="Arial" w:cs="Arial"/>
      <w:color w:val="000000"/>
      <w:sz w:val="24"/>
      <w:szCs w:val="24"/>
    </w:rPr>
  </w:style>
  <w:style w:type="character" w:customStyle="1" w:styleId="Cmsor8Char">
    <w:name w:val="Címsor 8 Char"/>
    <w:link w:val="Cmsor8"/>
    <w:rsid w:val="00B22F2A"/>
    <w:rPr>
      <w:rFonts w:ascii="Calibri" w:eastAsia="Times New Roman" w:hAnsi="Calibri" w:cs="Times New Roman"/>
      <w:i/>
      <w:iCs/>
      <w:sz w:val="24"/>
      <w:szCs w:val="24"/>
      <w:lang w:eastAsia="en-US"/>
    </w:rPr>
  </w:style>
  <w:style w:type="character" w:styleId="Oldalszm">
    <w:name w:val="page number"/>
    <w:basedOn w:val="Bekezdsalapbettpusa"/>
    <w:rsid w:val="00B22F2A"/>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
    <w:unhideWhenUsed/>
    <w:qFormat/>
    <w:rsid w:val="00B22F2A"/>
    <w:pPr>
      <w:suppressAutoHyphens/>
      <w:spacing w:after="0" w:line="240" w:lineRule="auto"/>
    </w:pPr>
    <w:rPr>
      <w:rFonts w:ascii="Arial" w:eastAsia="Times New Roman" w:hAnsi="Arial"/>
      <w:sz w:val="20"/>
      <w:szCs w:val="20"/>
      <w:lang w:eastAsia="ar-SA"/>
    </w:rPr>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
    <w:link w:val="Lbjegyzetszveg"/>
    <w:rsid w:val="00B22F2A"/>
    <w:rPr>
      <w:rFonts w:ascii="Arial" w:eastAsia="Times New Roman" w:hAnsi="Arial"/>
      <w:lang w:eastAsia="ar-SA"/>
    </w:rPr>
  </w:style>
  <w:style w:type="character" w:styleId="Lbjegyzet-hivatkozs">
    <w:name w:val="footnote reference"/>
    <w:aliases w:val="BVI fnr,Footnote symbol,Times 10 Point,Exposant 3 Point,Footnote Reference Number, Exposant 3 Point,16 Point,Superscript 6 Point, BVI fnr,Char Char1 Char1,Char1 Char1,Char Char Char Char2 Char1,Char3 Char1,Char Char3 Char1"/>
    <w:uiPriority w:val="99"/>
    <w:unhideWhenUsed/>
    <w:qFormat/>
    <w:rsid w:val="00B22F2A"/>
    <w:rPr>
      <w:vertAlign w:val="superscript"/>
    </w:rPr>
  </w:style>
  <w:style w:type="paragraph" w:customStyle="1" w:styleId="OkeanBehuzas">
    <w:name w:val="Okean_Behuzas"/>
    <w:basedOn w:val="Norml"/>
    <w:rsid w:val="00B22F2A"/>
    <w:pPr>
      <w:suppressAutoHyphens/>
      <w:spacing w:after="60" w:line="360" w:lineRule="exact"/>
      <w:ind w:left="567"/>
      <w:jc w:val="both"/>
    </w:pPr>
    <w:rPr>
      <w:rFonts w:ascii="Arial" w:eastAsia="Times New Roman" w:hAnsi="Arial" w:cs="Arial"/>
      <w:szCs w:val="24"/>
      <w:lang w:eastAsia="ar-SA"/>
    </w:rPr>
  </w:style>
  <w:style w:type="paragraph" w:customStyle="1" w:styleId="Listaszerbekezds1">
    <w:name w:val="Listaszerű bekezdés1"/>
    <w:basedOn w:val="Norml"/>
    <w:qFormat/>
    <w:rsid w:val="006F6FBA"/>
    <w:pPr>
      <w:ind w:left="720"/>
    </w:pPr>
    <w:rPr>
      <w:rFonts w:eastAsia="Times New Roman"/>
    </w:rPr>
  </w:style>
  <w:style w:type="paragraph" w:styleId="Szvegtrzs">
    <w:name w:val="Body Text"/>
    <w:aliases w:val="Body,block style,Standard paragraph,b,Body Text Char Char,Body Text Char Char Char,Body Text Char Char Char Char,Body Text Char Char Char Char Char Char Char Char Char Char Char Char Char Char Char,Szövegtörzs Char1,Szövegtörzs Char Char"/>
    <w:basedOn w:val="Norml"/>
    <w:link w:val="SzvegtrzsChar"/>
    <w:rsid w:val="006F6FBA"/>
    <w:pPr>
      <w:widowControl w:val="0"/>
      <w:tabs>
        <w:tab w:val="left" w:pos="1134"/>
        <w:tab w:val="left" w:pos="3119"/>
      </w:tabs>
      <w:spacing w:after="0" w:line="240" w:lineRule="auto"/>
      <w:jc w:val="center"/>
    </w:pPr>
    <w:rPr>
      <w:rFonts w:ascii="Arial" w:eastAsia="Times New Roman" w:hAnsi="Arial"/>
      <w:b/>
      <w:sz w:val="48"/>
      <w:szCs w:val="20"/>
    </w:rPr>
  </w:style>
  <w:style w:type="character" w:customStyle="1" w:styleId="SzvegtrzsChar">
    <w:name w:val="Szövegtörzs Char"/>
    <w:aliases w:val="Body Char,block style Char,Standard paragraph Char,b Char,Body Text Char Char Char1,Body Text Char Char Char Char1,Body Text Char Char Char Char Char,Szövegtörzs Char1 Char,Szövegtörzs Char Char Char"/>
    <w:link w:val="Szvegtrzs"/>
    <w:rsid w:val="006F6FBA"/>
    <w:rPr>
      <w:rFonts w:ascii="Arial" w:eastAsia="Times New Roman" w:hAnsi="Arial" w:cs="Arial"/>
      <w:b/>
      <w:sz w:val="48"/>
    </w:rPr>
  </w:style>
  <w:style w:type="character" w:customStyle="1" w:styleId="Cmsor3Char">
    <w:name w:val="Címsor 3 Char"/>
    <w:link w:val="Cmsor3"/>
    <w:uiPriority w:val="9"/>
    <w:semiHidden/>
    <w:rsid w:val="000A2A9B"/>
    <w:rPr>
      <w:rFonts w:ascii="Cambria" w:eastAsia="Times New Roman" w:hAnsi="Cambria" w:cs="Times New Roman"/>
      <w:b/>
      <w:bCs/>
      <w:sz w:val="26"/>
      <w:szCs w:val="26"/>
      <w:lang w:eastAsia="en-US"/>
    </w:rPr>
  </w:style>
  <w:style w:type="paragraph" w:customStyle="1" w:styleId="CharCharCharChar">
    <w:name w:val="Char Char Char Char"/>
    <w:basedOn w:val="Norml"/>
    <w:rsid w:val="00D9516F"/>
    <w:pPr>
      <w:spacing w:after="160" w:line="240" w:lineRule="exact"/>
    </w:pPr>
    <w:rPr>
      <w:rFonts w:ascii="Verdana" w:eastAsia="Times New Roman" w:hAnsi="Verdana"/>
      <w:sz w:val="20"/>
      <w:szCs w:val="20"/>
      <w:lang w:val="en-US"/>
    </w:rPr>
  </w:style>
  <w:style w:type="paragraph" w:customStyle="1" w:styleId="Char">
    <w:name w:val="Char"/>
    <w:basedOn w:val="Norml"/>
    <w:rsid w:val="00BE096F"/>
    <w:pPr>
      <w:widowControl w:val="0"/>
      <w:adjustRightInd w:val="0"/>
      <w:spacing w:after="160" w:line="240" w:lineRule="exact"/>
      <w:textAlignment w:val="baseline"/>
    </w:pPr>
    <w:rPr>
      <w:rFonts w:ascii="Verdana" w:eastAsia="Times New Roman" w:hAnsi="Verdana"/>
      <w:sz w:val="20"/>
      <w:szCs w:val="20"/>
      <w:lang w:val="en-US"/>
    </w:rPr>
  </w:style>
  <w:style w:type="character" w:styleId="Jegyzethivatkozs">
    <w:name w:val="annotation reference"/>
    <w:uiPriority w:val="99"/>
    <w:rsid w:val="00BE096F"/>
    <w:rPr>
      <w:sz w:val="16"/>
      <w:szCs w:val="16"/>
    </w:rPr>
  </w:style>
  <w:style w:type="paragraph" w:styleId="Jegyzetszveg">
    <w:name w:val="annotation text"/>
    <w:aliases w:val=" Char3,Char3, Char11,Char8,Char11 Char,Char Char3, Char Char Char Char Char, Char Char Char Char1,Char Char Char Char Char,Comment Text Char1,Char Char Char Char3, Char1,Char11,Char1"/>
    <w:basedOn w:val="Norml"/>
    <w:link w:val="JegyzetszvegChar"/>
    <w:uiPriority w:val="99"/>
    <w:qFormat/>
    <w:rsid w:val="00231EC0"/>
    <w:rPr>
      <w:sz w:val="20"/>
      <w:szCs w:val="20"/>
    </w:rPr>
  </w:style>
  <w:style w:type="paragraph" w:styleId="Megjegyzstrgya">
    <w:name w:val="annotation subject"/>
    <w:basedOn w:val="Jegyzetszveg"/>
    <w:next w:val="Jegyzetszveg"/>
    <w:semiHidden/>
    <w:rsid w:val="00BE096F"/>
    <w:rPr>
      <w:b/>
      <w:bCs/>
    </w:rPr>
  </w:style>
  <w:style w:type="paragraph" w:styleId="Buborkszveg">
    <w:name w:val="Balloon Text"/>
    <w:basedOn w:val="Norml"/>
    <w:link w:val="BuborkszvegChar"/>
    <w:uiPriority w:val="99"/>
    <w:semiHidden/>
    <w:rsid w:val="00BE096F"/>
    <w:rPr>
      <w:rFonts w:ascii="Tahoma" w:hAnsi="Tahoma"/>
      <w:sz w:val="16"/>
      <w:szCs w:val="16"/>
    </w:rPr>
  </w:style>
  <w:style w:type="table" w:styleId="Rcsostblzat">
    <w:name w:val="Table Grid"/>
    <w:aliases w:val="táblázat2"/>
    <w:basedOn w:val="Normltblzat"/>
    <w:uiPriority w:val="59"/>
    <w:rsid w:val="00A06678"/>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5z0">
    <w:name w:val="WW8Num5z0"/>
    <w:rsid w:val="00DC7B1A"/>
    <w:rPr>
      <w:rFonts w:ascii="Symbol" w:hAnsi="Symbol" w:cs="OpenSymbol"/>
    </w:rPr>
  </w:style>
  <w:style w:type="paragraph" w:styleId="Cm">
    <w:name w:val="Title"/>
    <w:basedOn w:val="Norml"/>
    <w:next w:val="Norml"/>
    <w:qFormat/>
    <w:rsid w:val="00B93470"/>
    <w:pPr>
      <w:widowControl w:val="0"/>
      <w:tabs>
        <w:tab w:val="left" w:pos="284"/>
        <w:tab w:val="left" w:pos="567"/>
        <w:tab w:val="left" w:pos="851"/>
        <w:tab w:val="left" w:pos="1134"/>
      </w:tabs>
      <w:suppressAutoHyphens/>
      <w:spacing w:after="0" w:line="240" w:lineRule="auto"/>
      <w:jc w:val="center"/>
    </w:pPr>
    <w:rPr>
      <w:rFonts w:ascii="Times New Roman" w:eastAsia="Times New Roman" w:hAnsi="Times New Roman"/>
      <w:b/>
      <w:bCs/>
      <w:sz w:val="24"/>
      <w:szCs w:val="24"/>
      <w:lang w:val="en-AU" w:eastAsia="hu-HU"/>
    </w:rPr>
  </w:style>
  <w:style w:type="character" w:customStyle="1" w:styleId="apple-style-span">
    <w:name w:val="apple-style-span"/>
    <w:basedOn w:val="Bekezdsalapbettpusa"/>
    <w:rsid w:val="00A435D8"/>
  </w:style>
  <w:style w:type="paragraph" w:customStyle="1" w:styleId="Stlus1">
    <w:name w:val="Stílus1"/>
    <w:basedOn w:val="Norml"/>
    <w:rsid w:val="00F26D7B"/>
    <w:pPr>
      <w:numPr>
        <w:numId w:val="5"/>
      </w:numPr>
      <w:autoSpaceDE w:val="0"/>
      <w:autoSpaceDN w:val="0"/>
      <w:spacing w:before="40" w:after="40" w:line="240" w:lineRule="auto"/>
      <w:jc w:val="both"/>
    </w:pPr>
    <w:rPr>
      <w:rFonts w:ascii="Times New Roman" w:eastAsia="Times New Roman" w:hAnsi="Times New Roman"/>
      <w:lang w:eastAsia="hu-HU"/>
    </w:rPr>
  </w:style>
  <w:style w:type="paragraph" w:styleId="Szvegtrzs3">
    <w:name w:val="Body Text 3"/>
    <w:basedOn w:val="Norml"/>
    <w:link w:val="Szvegtrzs3Char"/>
    <w:uiPriority w:val="99"/>
    <w:unhideWhenUsed/>
    <w:rsid w:val="000F7366"/>
    <w:pPr>
      <w:spacing w:after="120"/>
    </w:pPr>
    <w:rPr>
      <w:sz w:val="16"/>
      <w:szCs w:val="16"/>
    </w:rPr>
  </w:style>
  <w:style w:type="character" w:customStyle="1" w:styleId="Szvegtrzs3Char">
    <w:name w:val="Szövegtörzs 3 Char"/>
    <w:link w:val="Szvegtrzs3"/>
    <w:uiPriority w:val="99"/>
    <w:rsid w:val="000F7366"/>
    <w:rPr>
      <w:sz w:val="16"/>
      <w:szCs w:val="16"/>
      <w:lang w:eastAsia="en-US"/>
    </w:rPr>
  </w:style>
  <w:style w:type="character" w:styleId="Mrltotthiperhivatkozs">
    <w:name w:val="FollowedHyperlink"/>
    <w:uiPriority w:val="99"/>
    <w:semiHidden/>
    <w:unhideWhenUsed/>
    <w:rsid w:val="00324AFB"/>
    <w:rPr>
      <w:color w:val="800080"/>
      <w:u w:val="single"/>
    </w:rPr>
  </w:style>
  <w:style w:type="paragraph" w:styleId="Csakszveg">
    <w:name w:val="Plain Text"/>
    <w:basedOn w:val="Norml"/>
    <w:link w:val="CsakszvegChar"/>
    <w:uiPriority w:val="99"/>
    <w:rsid w:val="0067150C"/>
    <w:pPr>
      <w:spacing w:after="0" w:line="240" w:lineRule="auto"/>
    </w:pPr>
    <w:rPr>
      <w:rFonts w:ascii="Courier New" w:eastAsia="Times New Roman" w:hAnsi="Courier New"/>
      <w:sz w:val="20"/>
      <w:szCs w:val="20"/>
    </w:rPr>
  </w:style>
  <w:style w:type="character" w:customStyle="1" w:styleId="CsakszvegChar">
    <w:name w:val="Csak szöveg Char"/>
    <w:link w:val="Csakszveg"/>
    <w:uiPriority w:val="99"/>
    <w:rsid w:val="0067150C"/>
    <w:rPr>
      <w:rFonts w:ascii="Courier New" w:eastAsia="Times New Roman" w:hAnsi="Courier New" w:cs="Courier New"/>
    </w:rPr>
  </w:style>
  <w:style w:type="paragraph" w:styleId="Szvegtrzsbehzssal">
    <w:name w:val="Body Text Indent"/>
    <w:basedOn w:val="Norml"/>
    <w:link w:val="SzvegtrzsbehzssalChar"/>
    <w:rsid w:val="00BD70D7"/>
    <w:pPr>
      <w:spacing w:after="120"/>
      <w:ind w:left="283"/>
    </w:pPr>
  </w:style>
  <w:style w:type="character" w:customStyle="1" w:styleId="SzvegtrzsbehzssalChar">
    <w:name w:val="Szövegtörzs behúzással Char"/>
    <w:link w:val="Szvegtrzsbehzssal"/>
    <w:rsid w:val="00BD70D7"/>
    <w:rPr>
      <w:sz w:val="22"/>
      <w:szCs w:val="22"/>
      <w:lang w:eastAsia="en-US"/>
    </w:rPr>
  </w:style>
  <w:style w:type="paragraph" w:customStyle="1" w:styleId="Listaszerbekezds3">
    <w:name w:val="Listaszerű bekezdés3"/>
    <w:basedOn w:val="Norml"/>
    <w:rsid w:val="00B224C0"/>
    <w:pPr>
      <w:spacing w:before="120" w:after="120" w:line="240" w:lineRule="auto"/>
      <w:ind w:left="720"/>
      <w:contextualSpacing/>
      <w:jc w:val="both"/>
    </w:pPr>
    <w:rPr>
      <w:rFonts w:ascii="Verdana" w:eastAsia="Times New Roman" w:hAnsi="Verdana"/>
      <w:szCs w:val="24"/>
    </w:rPr>
  </w:style>
  <w:style w:type="paragraph" w:styleId="Alcm">
    <w:name w:val="Subtitle"/>
    <w:basedOn w:val="Norml"/>
    <w:next w:val="Norml"/>
    <w:link w:val="AlcmChar"/>
    <w:qFormat/>
    <w:rsid w:val="0053195F"/>
    <w:pPr>
      <w:spacing w:after="60"/>
      <w:jc w:val="center"/>
      <w:outlineLvl w:val="1"/>
    </w:pPr>
    <w:rPr>
      <w:rFonts w:ascii="Cambria" w:eastAsia="Times New Roman" w:hAnsi="Cambria"/>
      <w:sz w:val="24"/>
      <w:szCs w:val="24"/>
    </w:rPr>
  </w:style>
  <w:style w:type="character" w:customStyle="1" w:styleId="AlcmChar">
    <w:name w:val="Alcím Char"/>
    <w:link w:val="Alcm"/>
    <w:rsid w:val="0053195F"/>
    <w:rPr>
      <w:rFonts w:ascii="Cambria" w:eastAsia="Times New Roman" w:hAnsi="Cambria" w:cs="Cambria"/>
      <w:sz w:val="24"/>
      <w:szCs w:val="24"/>
      <w:lang w:eastAsia="en-US"/>
    </w:rPr>
  </w:style>
  <w:style w:type="character" w:customStyle="1" w:styleId="Cmsor4Char">
    <w:name w:val="Címsor 4 Char"/>
    <w:link w:val="Cmsor4"/>
    <w:uiPriority w:val="9"/>
    <w:semiHidden/>
    <w:rsid w:val="0027131D"/>
    <w:rPr>
      <w:rFonts w:ascii="Calibri" w:eastAsia="Times New Roman" w:hAnsi="Calibri" w:cs="Times New Roman"/>
      <w:b/>
      <w:bCs/>
      <w:sz w:val="28"/>
      <w:szCs w:val="28"/>
      <w:lang w:eastAsia="en-US"/>
    </w:rPr>
  </w:style>
  <w:style w:type="paragraph" w:customStyle="1" w:styleId="BodyText26">
    <w:name w:val="Body Text 26"/>
    <w:basedOn w:val="Norml"/>
    <w:rsid w:val="0027131D"/>
    <w:pPr>
      <w:spacing w:after="0" w:line="240" w:lineRule="auto"/>
      <w:ind w:left="360"/>
    </w:pPr>
    <w:rPr>
      <w:rFonts w:ascii="Times New Roman" w:eastAsia="Times New Roman" w:hAnsi="Times New Roman"/>
      <w:sz w:val="20"/>
      <w:szCs w:val="20"/>
      <w:lang w:eastAsia="hu-HU"/>
    </w:rPr>
  </w:style>
  <w:style w:type="paragraph" w:customStyle="1" w:styleId="cm0">
    <w:name w:val="cím"/>
    <w:basedOn w:val="Norml"/>
    <w:rsid w:val="00F62CDE"/>
    <w:pPr>
      <w:widowControl w:val="0"/>
      <w:tabs>
        <w:tab w:val="left" w:pos="1800"/>
        <w:tab w:val="left" w:leader="underscore" w:pos="5760"/>
      </w:tabs>
      <w:spacing w:after="0" w:line="360" w:lineRule="auto"/>
    </w:pPr>
    <w:rPr>
      <w:rFonts w:ascii="CG Times" w:eastAsia="Times New Roman" w:hAnsi="CG Times"/>
      <w:sz w:val="24"/>
      <w:szCs w:val="20"/>
      <w:lang w:val="en-GB" w:eastAsia="hu-HU"/>
    </w:rPr>
  </w:style>
  <w:style w:type="paragraph" w:styleId="Vltozat">
    <w:name w:val="Revision"/>
    <w:hidden/>
    <w:uiPriority w:val="99"/>
    <w:semiHidden/>
    <w:rsid w:val="00F62CDE"/>
    <w:rPr>
      <w:sz w:val="22"/>
      <w:szCs w:val="22"/>
      <w:lang w:eastAsia="en-US"/>
    </w:rPr>
  </w:style>
  <w:style w:type="character" w:customStyle="1" w:styleId="JegyzetszvegChar">
    <w:name w:val="Jegyzetszöveg Char"/>
    <w:aliases w:val=" Char3 Char,Char3 Char, Char11 Char,Char8 Char,Char11 Char Char,Char Char3 Char, Char Char Char Char Char Char, Char Char Char Char1 Char,Char Char Char Char Char Char,Comment Text Char1 Char,Char Char Char Char3 Char, Char1 Char"/>
    <w:link w:val="Jegyzetszveg"/>
    <w:uiPriority w:val="99"/>
    <w:rsid w:val="00231EC0"/>
    <w:rPr>
      <w:lang w:eastAsia="en-US"/>
    </w:rPr>
  </w:style>
  <w:style w:type="paragraph" w:customStyle="1" w:styleId="Listaszerbekezds11">
    <w:name w:val="Listaszerű bekezdés11"/>
    <w:basedOn w:val="Norml"/>
    <w:link w:val="ListParagraphChar"/>
    <w:rsid w:val="001D5056"/>
    <w:pPr>
      <w:spacing w:after="0" w:line="240" w:lineRule="auto"/>
      <w:ind w:left="720"/>
      <w:contextualSpacing/>
    </w:pPr>
    <w:rPr>
      <w:rFonts w:ascii="Times New Roman" w:eastAsia="Times New Roman" w:hAnsi="Times New Roman"/>
      <w:sz w:val="24"/>
      <w:szCs w:val="24"/>
      <w:lang w:val="en-GB" w:eastAsia="en-GB"/>
    </w:rPr>
  </w:style>
  <w:style w:type="character" w:customStyle="1" w:styleId="Cmsor5Char">
    <w:name w:val="Címsor 5 Char"/>
    <w:link w:val="Cmsor5"/>
    <w:rsid w:val="00D86190"/>
    <w:rPr>
      <w:rFonts w:ascii="Calibri" w:eastAsia="Times New Roman" w:hAnsi="Calibri" w:cs="Times New Roman"/>
      <w:b/>
      <w:bCs/>
      <w:i/>
      <w:iCs/>
      <w:sz w:val="26"/>
      <w:szCs w:val="26"/>
      <w:lang w:eastAsia="en-US"/>
    </w:rPr>
  </w:style>
  <w:style w:type="character" w:customStyle="1" w:styleId="Cmsor6Char">
    <w:name w:val="Címsor 6 Char"/>
    <w:link w:val="Cmsor6"/>
    <w:uiPriority w:val="9"/>
    <w:semiHidden/>
    <w:rsid w:val="00D86190"/>
    <w:rPr>
      <w:rFonts w:ascii="Calibri" w:eastAsia="Times New Roman" w:hAnsi="Calibri" w:cs="Times New Roman"/>
      <w:b/>
      <w:bCs/>
      <w:sz w:val="22"/>
      <w:szCs w:val="22"/>
      <w:lang w:eastAsia="en-US"/>
    </w:rPr>
  </w:style>
  <w:style w:type="paragraph" w:customStyle="1" w:styleId="Normlbehzs1">
    <w:name w:val="Normál behúzás1"/>
    <w:basedOn w:val="Norml"/>
    <w:rsid w:val="00D86190"/>
    <w:pPr>
      <w:suppressAutoHyphens/>
      <w:spacing w:before="120" w:after="120" w:line="240" w:lineRule="auto"/>
      <w:ind w:left="708" w:firstLine="284"/>
      <w:jc w:val="both"/>
    </w:pPr>
    <w:rPr>
      <w:rFonts w:ascii="Arial" w:eastAsia="Times New Roman" w:hAnsi="Arial"/>
      <w:color w:val="000000"/>
      <w:szCs w:val="20"/>
      <w:lang w:eastAsia="ar-SA"/>
    </w:rPr>
  </w:style>
  <w:style w:type="paragraph" w:customStyle="1" w:styleId="bek-1">
    <w:name w:val="bek-1"/>
    <w:basedOn w:val="Norml"/>
    <w:rsid w:val="00D86190"/>
    <w:pPr>
      <w:keepLines/>
      <w:tabs>
        <w:tab w:val="left" w:pos="990"/>
      </w:tabs>
      <w:suppressAutoHyphens/>
      <w:spacing w:before="360" w:after="120" w:line="240" w:lineRule="auto"/>
      <w:ind w:left="992" w:hanging="992"/>
      <w:jc w:val="both"/>
    </w:pPr>
    <w:rPr>
      <w:rFonts w:ascii="Arial" w:eastAsia="Times New Roman" w:hAnsi="Arial"/>
      <w:color w:val="000000"/>
      <w:szCs w:val="20"/>
      <w:lang w:eastAsia="ar-SA"/>
    </w:rPr>
  </w:style>
  <w:style w:type="paragraph" w:customStyle="1" w:styleId="rub2">
    <w:name w:val="rub2"/>
    <w:basedOn w:val="Norml"/>
    <w:rsid w:val="001D7EFA"/>
    <w:pPr>
      <w:spacing w:after="0" w:line="240" w:lineRule="auto"/>
      <w:ind w:right="-596"/>
    </w:pPr>
    <w:rPr>
      <w:rFonts w:ascii="&amp;#39" w:eastAsia="Times New Roman" w:hAnsi="&amp;#39"/>
      <w:smallCaps/>
      <w:sz w:val="24"/>
      <w:szCs w:val="24"/>
      <w:lang w:eastAsia="hu-HU"/>
    </w:rPr>
  </w:style>
  <w:style w:type="character" w:customStyle="1" w:styleId="ListParagraphChar">
    <w:name w:val="List Paragraph Char"/>
    <w:link w:val="Listaszerbekezds11"/>
    <w:locked/>
    <w:rsid w:val="004760E2"/>
    <w:rPr>
      <w:rFonts w:ascii="Times New Roman" w:eastAsia="Times New Roman" w:hAnsi="Times New Roman"/>
      <w:sz w:val="24"/>
      <w:szCs w:val="24"/>
      <w:lang w:val="en-GB" w:eastAsia="en-GB"/>
    </w:rPr>
  </w:style>
  <w:style w:type="paragraph" w:styleId="Normlbehzs">
    <w:name w:val="Normal Indent"/>
    <w:basedOn w:val="Norml"/>
    <w:rsid w:val="00776A2C"/>
    <w:pPr>
      <w:spacing w:before="120" w:after="120" w:line="240" w:lineRule="auto"/>
      <w:ind w:left="708" w:firstLine="284"/>
      <w:jc w:val="both"/>
    </w:pPr>
    <w:rPr>
      <w:rFonts w:ascii="Arial" w:eastAsia="Times New Roman" w:hAnsi="Arial" w:cs="Arial"/>
      <w:color w:val="000000"/>
      <w:lang w:eastAsia="hu-HU"/>
    </w:rPr>
  </w:style>
  <w:style w:type="paragraph" w:styleId="HTML-kntformzott">
    <w:name w:val="HTML Preformatted"/>
    <w:basedOn w:val="Norml"/>
    <w:link w:val="HTML-kntformzottChar"/>
    <w:unhideWhenUsed/>
    <w:rsid w:val="00776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kntformzottChar">
    <w:name w:val="HTML-ként formázott Char"/>
    <w:link w:val="HTML-kntformzott"/>
    <w:rsid w:val="00776A2C"/>
    <w:rPr>
      <w:rFonts w:ascii="Courier New" w:eastAsia="Times New Roman" w:hAnsi="Courier New" w:cs="Courier New"/>
    </w:rPr>
  </w:style>
  <w:style w:type="paragraph" w:styleId="Szvegtrzsbehzssal3">
    <w:name w:val="Body Text Indent 3"/>
    <w:basedOn w:val="Norml"/>
    <w:link w:val="Szvegtrzsbehzssal3Char"/>
    <w:uiPriority w:val="99"/>
    <w:unhideWhenUsed/>
    <w:rsid w:val="008E7D18"/>
    <w:pPr>
      <w:spacing w:after="120"/>
      <w:ind w:left="283"/>
    </w:pPr>
    <w:rPr>
      <w:sz w:val="16"/>
      <w:szCs w:val="16"/>
    </w:rPr>
  </w:style>
  <w:style w:type="character" w:customStyle="1" w:styleId="Szvegtrzsbehzssal3Char">
    <w:name w:val="Szövegtörzs behúzással 3 Char"/>
    <w:link w:val="Szvegtrzsbehzssal3"/>
    <w:uiPriority w:val="99"/>
    <w:rsid w:val="008E7D18"/>
    <w:rPr>
      <w:sz w:val="16"/>
      <w:szCs w:val="16"/>
      <w:lang w:eastAsia="en-US"/>
    </w:rPr>
  </w:style>
  <w:style w:type="paragraph" w:customStyle="1" w:styleId="cvnormal">
    <w:name w:val="cvnormal"/>
    <w:basedOn w:val="Norml"/>
    <w:rsid w:val="000D0C4A"/>
    <w:pPr>
      <w:spacing w:before="100" w:beforeAutospacing="1" w:after="100" w:afterAutospacing="1" w:line="240" w:lineRule="auto"/>
    </w:pPr>
    <w:rPr>
      <w:rFonts w:ascii="Times New Roman" w:hAnsi="Times New Roman"/>
      <w:sz w:val="24"/>
      <w:szCs w:val="24"/>
      <w:lang w:eastAsia="hu-HU"/>
    </w:rPr>
  </w:style>
  <w:style w:type="paragraph" w:customStyle="1" w:styleId="Alaprtelmezett">
    <w:name w:val="Alapértelmezett"/>
    <w:uiPriority w:val="99"/>
    <w:rsid w:val="00B275DF"/>
    <w:pPr>
      <w:tabs>
        <w:tab w:val="left" w:pos="708"/>
      </w:tabs>
      <w:suppressAutoHyphens/>
      <w:spacing w:after="200" w:line="276" w:lineRule="auto"/>
    </w:pPr>
    <w:rPr>
      <w:rFonts w:ascii="Arial" w:hAnsi="Arial" w:cs="Arial"/>
      <w:color w:val="000000"/>
      <w:sz w:val="24"/>
      <w:szCs w:val="24"/>
    </w:rPr>
  </w:style>
  <w:style w:type="character" w:customStyle="1" w:styleId="FootnoteTextChar8">
    <w:name w:val="Footnote Text Char8"/>
    <w:aliases w:val="Lábjegyzetszöveg Char1 Char8,Lábjegyzetszöveg Char Char Char8,Lábjegyzetszöveg Char1 Char Char Char8,Lábjegyzetszöveg Char Char Char Char Char8,Footnote Char Char Char Char Char8,Char1 Char Char Char Char Char8"/>
    <w:uiPriority w:val="99"/>
    <w:semiHidden/>
    <w:locked/>
    <w:rsid w:val="00DE2C73"/>
    <w:rPr>
      <w:rFonts w:ascii="Arial" w:hAnsi="Arial"/>
      <w:sz w:val="20"/>
    </w:rPr>
  </w:style>
  <w:style w:type="paragraph" w:styleId="Szmozottlista">
    <w:name w:val="List Number"/>
    <w:basedOn w:val="Norml"/>
    <w:rsid w:val="00237D14"/>
    <w:pPr>
      <w:tabs>
        <w:tab w:val="num" w:pos="360"/>
      </w:tabs>
      <w:spacing w:after="0" w:line="240" w:lineRule="auto"/>
      <w:ind w:left="360" w:hanging="360"/>
    </w:pPr>
    <w:rPr>
      <w:rFonts w:ascii="Myriad_PFL" w:eastAsia="Times New Roman" w:hAnsi="Myriad_PFL"/>
      <w:sz w:val="24"/>
      <w:szCs w:val="20"/>
      <w:lang w:eastAsia="hu-HU"/>
    </w:rPr>
  </w:style>
  <w:style w:type="paragraph" w:customStyle="1" w:styleId="Listaszerbekezds2">
    <w:name w:val="Listaszerű bekezdés2"/>
    <w:basedOn w:val="Norml"/>
    <w:qFormat/>
    <w:rsid w:val="00237D14"/>
    <w:pPr>
      <w:spacing w:after="0" w:line="240" w:lineRule="auto"/>
      <w:ind w:left="720"/>
      <w:contextualSpacing/>
      <w:jc w:val="both"/>
    </w:pPr>
    <w:rPr>
      <w:rFonts w:ascii="Times New Roman" w:eastAsia="Times New Roman" w:hAnsi="Times New Roman"/>
      <w:sz w:val="24"/>
      <w:szCs w:val="24"/>
      <w:lang w:eastAsia="hu-HU"/>
    </w:rPr>
  </w:style>
  <w:style w:type="character" w:customStyle="1" w:styleId="BuborkszvegChar">
    <w:name w:val="Buborékszöveg Char"/>
    <w:link w:val="Buborkszveg"/>
    <w:uiPriority w:val="99"/>
    <w:semiHidden/>
    <w:locked/>
    <w:rsid w:val="009B6601"/>
    <w:rPr>
      <w:rFonts w:ascii="Tahoma" w:hAnsi="Tahoma" w:cs="Tahoma"/>
      <w:sz w:val="16"/>
      <w:szCs w:val="16"/>
      <w:lang w:eastAsia="en-US"/>
    </w:rPr>
  </w:style>
  <w:style w:type="character" w:customStyle="1" w:styleId="ListLabel5">
    <w:name w:val="ListLabel 5"/>
    <w:rsid w:val="00587F7A"/>
    <w:rPr>
      <w:b/>
    </w:rPr>
  </w:style>
  <w:style w:type="paragraph" w:customStyle="1" w:styleId="WW-Alaprtelmezett">
    <w:name w:val="WW-Alapértelmezett"/>
    <w:rsid w:val="00A339A2"/>
    <w:pPr>
      <w:suppressAutoHyphens/>
      <w:spacing w:after="200" w:line="276" w:lineRule="auto"/>
    </w:pPr>
    <w:rPr>
      <w:rFonts w:ascii="Arial" w:hAnsi="Arial" w:cs="Arial"/>
      <w:color w:val="000000"/>
      <w:sz w:val="24"/>
      <w:szCs w:val="24"/>
      <w:lang w:eastAsia="zh-CN"/>
    </w:rPr>
  </w:style>
  <w:style w:type="character" w:customStyle="1" w:styleId="Kiemels210">
    <w:name w:val="Kiemelés 21"/>
    <w:aliases w:val="Strong"/>
    <w:uiPriority w:val="99"/>
    <w:qFormat/>
    <w:rsid w:val="00A70175"/>
    <w:rPr>
      <w:b/>
      <w:bCs/>
    </w:rPr>
  </w:style>
  <w:style w:type="character" w:styleId="HTML-vltoz">
    <w:name w:val="HTML Variable"/>
    <w:rsid w:val="00242357"/>
    <w:rPr>
      <w:i/>
      <w:iCs/>
    </w:rPr>
  </w:style>
  <w:style w:type="paragraph" w:customStyle="1" w:styleId="NORML0">
    <w:name w:val="NORMÁL"/>
    <w:basedOn w:val="Norml"/>
    <w:rsid w:val="008819C8"/>
    <w:pPr>
      <w:widowControl w:val="0"/>
      <w:spacing w:after="0" w:line="240" w:lineRule="auto"/>
      <w:jc w:val="both"/>
    </w:pPr>
    <w:rPr>
      <w:rFonts w:ascii="Verdana" w:eastAsia="Times New Roman" w:hAnsi="Verdana"/>
      <w:sz w:val="20"/>
      <w:szCs w:val="20"/>
      <w:lang w:eastAsia="hu-HU"/>
    </w:rPr>
  </w:style>
  <w:style w:type="paragraph" w:customStyle="1" w:styleId="Stlus">
    <w:name w:val="Stílus"/>
    <w:basedOn w:val="Norml"/>
    <w:rsid w:val="008819C8"/>
    <w:pPr>
      <w:spacing w:before="120" w:after="0" w:line="240" w:lineRule="auto"/>
      <w:jc w:val="both"/>
    </w:pPr>
    <w:rPr>
      <w:rFonts w:ascii="Times New Roman" w:eastAsia="Times New Roman" w:hAnsi="Times New Roman"/>
      <w:sz w:val="24"/>
      <w:szCs w:val="20"/>
      <w:lang w:eastAsia="ar-SA"/>
    </w:rPr>
  </w:style>
  <w:style w:type="paragraph" w:customStyle="1" w:styleId="Cmsor11">
    <w:name w:val="Címsor 11"/>
    <w:basedOn w:val="Alaprtelmezett"/>
    <w:next w:val="Norml"/>
    <w:uiPriority w:val="99"/>
    <w:rsid w:val="00E40854"/>
    <w:pPr>
      <w:keepNext/>
      <w:numPr>
        <w:numId w:val="6"/>
      </w:numPr>
      <w:spacing w:before="240" w:after="60"/>
      <w:outlineLvl w:val="0"/>
    </w:pPr>
    <w:rPr>
      <w:rFonts w:ascii="Cambria" w:eastAsia="Times New Roman" w:hAnsi="Cambria" w:cs="Cambria"/>
      <w:b/>
      <w:bCs/>
      <w:sz w:val="32"/>
      <w:szCs w:val="32"/>
    </w:rPr>
  </w:style>
  <w:style w:type="paragraph" w:customStyle="1" w:styleId="Cmsor21">
    <w:name w:val="Címsor 21"/>
    <w:basedOn w:val="Alaprtelmezett"/>
    <w:next w:val="Norml"/>
    <w:uiPriority w:val="99"/>
    <w:rsid w:val="00E40854"/>
    <w:pPr>
      <w:keepNext/>
      <w:numPr>
        <w:ilvl w:val="1"/>
        <w:numId w:val="6"/>
      </w:numPr>
      <w:spacing w:before="240" w:after="60"/>
      <w:outlineLvl w:val="1"/>
    </w:pPr>
    <w:rPr>
      <w:rFonts w:ascii="Cambria" w:eastAsia="Times New Roman" w:hAnsi="Cambria" w:cs="Cambria"/>
      <w:b/>
      <w:bCs/>
      <w:i/>
      <w:iCs/>
      <w:sz w:val="28"/>
      <w:szCs w:val="28"/>
    </w:rPr>
  </w:style>
  <w:style w:type="paragraph" w:customStyle="1" w:styleId="Cmsor31">
    <w:name w:val="Címsor 31"/>
    <w:basedOn w:val="Alaprtelmezett"/>
    <w:next w:val="Norml"/>
    <w:uiPriority w:val="99"/>
    <w:rsid w:val="00E40854"/>
    <w:pPr>
      <w:keepNext/>
      <w:numPr>
        <w:ilvl w:val="2"/>
        <w:numId w:val="6"/>
      </w:numPr>
      <w:spacing w:before="240" w:after="60"/>
      <w:outlineLvl w:val="2"/>
    </w:pPr>
    <w:rPr>
      <w:rFonts w:ascii="Cambria" w:eastAsia="Times New Roman" w:hAnsi="Cambria" w:cs="Cambria"/>
      <w:b/>
      <w:bCs/>
      <w:sz w:val="26"/>
      <w:szCs w:val="26"/>
    </w:rPr>
  </w:style>
  <w:style w:type="paragraph" w:customStyle="1" w:styleId="Cmsor61">
    <w:name w:val="Címsor 61"/>
    <w:basedOn w:val="Alaprtelmezett"/>
    <w:next w:val="Norml"/>
    <w:uiPriority w:val="99"/>
    <w:rsid w:val="00E40854"/>
    <w:pPr>
      <w:keepNext/>
      <w:keepLines/>
      <w:numPr>
        <w:ilvl w:val="5"/>
        <w:numId w:val="6"/>
      </w:numPr>
      <w:spacing w:before="200" w:after="0"/>
      <w:outlineLvl w:val="5"/>
    </w:pPr>
    <w:rPr>
      <w:rFonts w:ascii="Cambria" w:eastAsia="Times New Roman" w:hAnsi="Cambria" w:cs="Cambria"/>
      <w:b/>
      <w:bCs/>
      <w:i/>
      <w:iCs/>
      <w:color w:val="243F60"/>
      <w:sz w:val="18"/>
      <w:szCs w:val="18"/>
    </w:rPr>
  </w:style>
  <w:style w:type="paragraph" w:customStyle="1" w:styleId="Cmsor81">
    <w:name w:val="Címsor 81"/>
    <w:basedOn w:val="Alaprtelmezett"/>
    <w:next w:val="Norml"/>
    <w:uiPriority w:val="99"/>
    <w:rsid w:val="00E40854"/>
    <w:pPr>
      <w:numPr>
        <w:ilvl w:val="7"/>
        <w:numId w:val="6"/>
      </w:numPr>
      <w:spacing w:before="240" w:after="60"/>
      <w:outlineLvl w:val="7"/>
    </w:pPr>
    <w:rPr>
      <w:rFonts w:eastAsia="Times New Roman"/>
      <w:b/>
      <w:bCs/>
      <w:i/>
      <w:iCs/>
    </w:rPr>
  </w:style>
  <w:style w:type="paragraph" w:styleId="Nincstrkz">
    <w:name w:val="No Spacing"/>
    <w:uiPriority w:val="1"/>
    <w:qFormat/>
    <w:rsid w:val="00A10CB1"/>
    <w:pPr>
      <w:spacing w:line="360" w:lineRule="auto"/>
      <w:jc w:val="both"/>
    </w:pPr>
    <w:rPr>
      <w:sz w:val="22"/>
      <w:szCs w:val="22"/>
      <w:lang w:eastAsia="en-US"/>
    </w:rPr>
  </w:style>
  <w:style w:type="character" w:customStyle="1" w:styleId="para">
    <w:name w:val="para"/>
    <w:rsid w:val="00CE77F2"/>
  </w:style>
  <w:style w:type="character" w:customStyle="1" w:styleId="section">
    <w:name w:val="section"/>
    <w:rsid w:val="00CE77F2"/>
  </w:style>
  <w:style w:type="character" w:customStyle="1" w:styleId="point">
    <w:name w:val="point"/>
    <w:rsid w:val="002C69AB"/>
  </w:style>
  <w:style w:type="paragraph" w:customStyle="1" w:styleId="NormlWeb1">
    <w:name w:val="Normál (Web)1"/>
    <w:basedOn w:val="Norml"/>
    <w:rsid w:val="004831C7"/>
    <w:pPr>
      <w:widowControl w:val="0"/>
      <w:suppressAutoHyphens/>
      <w:spacing w:before="280" w:after="280" w:line="100" w:lineRule="atLeast"/>
    </w:pPr>
    <w:rPr>
      <w:rFonts w:ascii="Arial" w:eastAsia="Times New Roman" w:hAnsi="Arial"/>
      <w:kern w:val="1"/>
      <w:sz w:val="24"/>
      <w:szCs w:val="24"/>
      <w:lang w:eastAsia="zh-CN"/>
    </w:rPr>
  </w:style>
  <w:style w:type="character" w:customStyle="1" w:styleId="WW8Num3z3">
    <w:name w:val="WW8Num3z3"/>
    <w:uiPriority w:val="99"/>
    <w:rsid w:val="00586D26"/>
    <w:rPr>
      <w:rFonts w:cs="Times New Roman"/>
    </w:rPr>
  </w:style>
  <w:style w:type="character" w:customStyle="1" w:styleId="standardChar">
    <w:name w:val="standard Char"/>
    <w:link w:val="standard"/>
    <w:locked/>
    <w:rsid w:val="00FD3499"/>
    <w:rPr>
      <w:rFonts w:ascii="Times New Roman" w:eastAsia="Times New Roman" w:hAnsi="Times New Roman"/>
      <w:sz w:val="24"/>
      <w:szCs w:val="24"/>
    </w:rPr>
  </w:style>
  <w:style w:type="character" w:customStyle="1" w:styleId="ListaszerbekezdsChar">
    <w:name w:val="Listaszerű bekezdés Char"/>
    <w:aliases w:val="Welt L Char,lista_2 Char,Színes lista – 1. jelölőszín1 Char,bekezdés1 Char,List Paragraph à moi Char,Bullet List Char,FooterText Char,numbered Char,Paragraphe de liste1 Char,Bulletr List Paragraph Char,列出段落 Char,列出段落1 Char"/>
    <w:link w:val="Listaszerbekezds"/>
    <w:uiPriority w:val="99"/>
    <w:qFormat/>
    <w:locked/>
    <w:rsid w:val="00D41591"/>
    <w:rPr>
      <w:rFonts w:ascii="Verdana" w:hAnsi="Verdana"/>
      <w:sz w:val="22"/>
      <w:szCs w:val="24"/>
      <w:lang w:eastAsia="en-US"/>
    </w:rPr>
  </w:style>
  <w:style w:type="paragraph" w:customStyle="1" w:styleId="ListParagraph1">
    <w:name w:val="List Paragraph1"/>
    <w:basedOn w:val="Norml"/>
    <w:rsid w:val="00D41591"/>
    <w:pPr>
      <w:spacing w:before="120" w:after="120" w:line="240" w:lineRule="auto"/>
      <w:ind w:left="720"/>
      <w:jc w:val="both"/>
    </w:pPr>
    <w:rPr>
      <w:rFonts w:ascii="Verdana" w:hAnsi="Verdana" w:cs="Verdana"/>
    </w:rPr>
  </w:style>
  <w:style w:type="paragraph" w:customStyle="1" w:styleId="HTML-kntformzott1">
    <w:name w:val="HTML-ként formázott1"/>
    <w:basedOn w:val="Norml"/>
    <w:uiPriority w:val="99"/>
    <w:rsid w:val="00AD1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kern w:val="1"/>
      <w:sz w:val="20"/>
      <w:szCs w:val="20"/>
      <w:lang w:eastAsia="ar-SA"/>
    </w:rPr>
  </w:style>
  <w:style w:type="paragraph" w:customStyle="1" w:styleId="CharCharCharCharCharCharChar">
    <w:name w:val="Char Char Char Char Char Char Char"/>
    <w:basedOn w:val="Norml"/>
    <w:rsid w:val="008642C4"/>
    <w:pPr>
      <w:spacing w:after="160" w:line="240" w:lineRule="exact"/>
    </w:pPr>
    <w:rPr>
      <w:rFonts w:ascii="Tahoma" w:eastAsia="Times New Roman" w:hAnsi="Tahoma"/>
      <w:sz w:val="20"/>
      <w:szCs w:val="20"/>
      <w:lang w:val="en-US"/>
    </w:rPr>
  </w:style>
  <w:style w:type="character" w:customStyle="1" w:styleId="Internet-hivatkozs">
    <w:name w:val="Internet-hivatkozás"/>
    <w:uiPriority w:val="99"/>
    <w:rsid w:val="00094AA0"/>
    <w:rPr>
      <w:color w:val="0000FF"/>
      <w:u w:val="single"/>
      <w:lang w:val="hu-HU" w:eastAsia="hu-HU"/>
    </w:rPr>
  </w:style>
  <w:style w:type="character" w:customStyle="1" w:styleId="Lbjegyzet-karakterek">
    <w:name w:val="Lábjegyzet-karakterek"/>
    <w:qFormat/>
    <w:rsid w:val="009D217B"/>
    <w:rPr>
      <w:vertAlign w:val="superscript"/>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qFormat/>
    <w:rsid w:val="009D217B"/>
    <w:rPr>
      <w:rFonts w:ascii="Arial" w:eastAsia="Calibri" w:hAnsi="Arial" w:cs="Arial"/>
      <w:color w:val="000000"/>
      <w:kern w:val="1"/>
      <w:lang w:eastAsia="zh-CN"/>
    </w:rPr>
  </w:style>
  <w:style w:type="character" w:customStyle="1" w:styleId="NormlWebChar">
    <w:name w:val="Normál (Web) Char"/>
    <w:aliases w:val="Char Char Char Char1"/>
    <w:link w:val="NormlWeb"/>
    <w:uiPriority w:val="99"/>
    <w:locked/>
    <w:rsid w:val="009D217B"/>
    <w:rPr>
      <w:rFonts w:ascii="Times New Roman" w:eastAsia="Times New Roman" w:hAnsi="Times New Roman"/>
      <w:sz w:val="24"/>
      <w:szCs w:val="24"/>
    </w:rPr>
  </w:style>
  <w:style w:type="paragraph" w:customStyle="1" w:styleId="Nincstrkz1">
    <w:name w:val="Nincs térköz1"/>
    <w:rsid w:val="000C3217"/>
    <w:pPr>
      <w:suppressAutoHyphens/>
    </w:pPr>
    <w:rPr>
      <w:rFonts w:cs="font363"/>
      <w:color w:val="00000A"/>
      <w:kern w:val="1"/>
      <w:sz w:val="22"/>
      <w:szCs w:val="22"/>
      <w:lang w:eastAsia="zh-CN"/>
    </w:rPr>
  </w:style>
  <w:style w:type="paragraph" w:customStyle="1" w:styleId="Szvegtrzsbehzssal31">
    <w:name w:val="Szövegtörzs behúzással 31"/>
    <w:basedOn w:val="Norml"/>
    <w:uiPriority w:val="99"/>
    <w:rsid w:val="00334DF1"/>
    <w:pPr>
      <w:suppressAutoHyphens/>
      <w:spacing w:after="120"/>
      <w:ind w:left="283"/>
    </w:pPr>
    <w:rPr>
      <w:rFonts w:cs="Calibri"/>
      <w:sz w:val="16"/>
      <w:szCs w:val="16"/>
      <w:lang w:eastAsia="zh-CN"/>
    </w:rPr>
  </w:style>
  <w:style w:type="paragraph" w:customStyle="1" w:styleId="B">
    <w:name w:val="B"/>
    <w:rsid w:val="00507246"/>
    <w:pPr>
      <w:spacing w:before="240" w:line="240" w:lineRule="exact"/>
      <w:ind w:left="720"/>
      <w:jc w:val="both"/>
    </w:pPr>
    <w:rPr>
      <w:rFonts w:ascii="Times" w:eastAsia="Times New Roman" w:hAnsi="Times"/>
      <w:sz w:val="24"/>
      <w:lang w:val="en-GB"/>
    </w:rPr>
  </w:style>
  <w:style w:type="character" w:customStyle="1" w:styleId="Megemlts1">
    <w:name w:val="Megemlítés1"/>
    <w:uiPriority w:val="99"/>
    <w:semiHidden/>
    <w:unhideWhenUsed/>
    <w:rsid w:val="00AA489F"/>
    <w:rPr>
      <w:color w:val="2B579A"/>
      <w:shd w:val="clear" w:color="auto" w:fill="E6E6E6"/>
    </w:rPr>
  </w:style>
  <w:style w:type="paragraph" w:customStyle="1" w:styleId="Style1">
    <w:name w:val="Style1"/>
    <w:basedOn w:val="Norml"/>
    <w:uiPriority w:val="99"/>
    <w:qFormat/>
    <w:rsid w:val="0092460F"/>
    <w:pPr>
      <w:widowControl w:val="0"/>
      <w:autoSpaceDE w:val="0"/>
      <w:autoSpaceDN w:val="0"/>
      <w:adjustRightInd w:val="0"/>
      <w:spacing w:after="0" w:line="240" w:lineRule="auto"/>
    </w:pPr>
    <w:rPr>
      <w:rFonts w:ascii="Garamond" w:eastAsia="Times New Roman" w:hAnsi="Garamond"/>
      <w:sz w:val="24"/>
      <w:szCs w:val="24"/>
      <w:lang w:eastAsia="hu-HU"/>
    </w:rPr>
  </w:style>
  <w:style w:type="paragraph" w:customStyle="1" w:styleId="Style4">
    <w:name w:val="Style4"/>
    <w:basedOn w:val="Norml"/>
    <w:uiPriority w:val="99"/>
    <w:qFormat/>
    <w:rsid w:val="0092460F"/>
    <w:pPr>
      <w:widowControl w:val="0"/>
      <w:autoSpaceDE w:val="0"/>
      <w:autoSpaceDN w:val="0"/>
      <w:adjustRightInd w:val="0"/>
      <w:spacing w:after="0" w:line="264" w:lineRule="exact"/>
      <w:jc w:val="both"/>
    </w:pPr>
    <w:rPr>
      <w:rFonts w:ascii="Garamond" w:eastAsia="Times New Roman" w:hAnsi="Garamond"/>
      <w:sz w:val="24"/>
      <w:szCs w:val="24"/>
      <w:lang w:eastAsia="hu-HU"/>
    </w:rPr>
  </w:style>
  <w:style w:type="paragraph" w:customStyle="1" w:styleId="Style7">
    <w:name w:val="Style7"/>
    <w:basedOn w:val="Norml"/>
    <w:uiPriority w:val="99"/>
    <w:qFormat/>
    <w:rsid w:val="0092460F"/>
    <w:pPr>
      <w:widowControl w:val="0"/>
      <w:autoSpaceDE w:val="0"/>
      <w:autoSpaceDN w:val="0"/>
      <w:adjustRightInd w:val="0"/>
      <w:spacing w:after="0" w:line="240" w:lineRule="auto"/>
    </w:pPr>
    <w:rPr>
      <w:rFonts w:ascii="Garamond" w:eastAsia="Times New Roman" w:hAnsi="Garamond"/>
      <w:sz w:val="24"/>
      <w:szCs w:val="24"/>
      <w:lang w:eastAsia="hu-HU"/>
    </w:rPr>
  </w:style>
  <w:style w:type="character" w:customStyle="1" w:styleId="FontStyle14">
    <w:name w:val="Font Style14"/>
    <w:uiPriority w:val="99"/>
    <w:rsid w:val="0092460F"/>
    <w:rPr>
      <w:rFonts w:ascii="Garamond" w:hAnsi="Garamond" w:cs="Garamond"/>
      <w:b/>
      <w:bCs/>
      <w:sz w:val="22"/>
      <w:szCs w:val="22"/>
    </w:rPr>
  </w:style>
  <w:style w:type="character" w:customStyle="1" w:styleId="FontStyle15">
    <w:name w:val="Font Style15"/>
    <w:uiPriority w:val="99"/>
    <w:rsid w:val="0092460F"/>
    <w:rPr>
      <w:rFonts w:ascii="Garamond" w:hAnsi="Garamond" w:cs="Garamond"/>
      <w:sz w:val="22"/>
      <w:szCs w:val="22"/>
    </w:rPr>
  </w:style>
  <w:style w:type="paragraph" w:customStyle="1" w:styleId="Style2">
    <w:name w:val="Style2"/>
    <w:basedOn w:val="Norml"/>
    <w:uiPriority w:val="99"/>
    <w:rsid w:val="0092460F"/>
    <w:pPr>
      <w:widowControl w:val="0"/>
      <w:autoSpaceDE w:val="0"/>
      <w:autoSpaceDN w:val="0"/>
      <w:adjustRightInd w:val="0"/>
      <w:spacing w:after="0" w:line="327" w:lineRule="exact"/>
      <w:jc w:val="both"/>
    </w:pPr>
    <w:rPr>
      <w:rFonts w:ascii="Segoe UI" w:eastAsia="Times New Roman" w:hAnsi="Segoe UI" w:cs="Segoe UI"/>
      <w:sz w:val="24"/>
      <w:szCs w:val="24"/>
      <w:lang w:eastAsia="hu-HU"/>
    </w:rPr>
  </w:style>
  <w:style w:type="paragraph" w:customStyle="1" w:styleId="Style3">
    <w:name w:val="Style3"/>
    <w:basedOn w:val="Norml"/>
    <w:uiPriority w:val="99"/>
    <w:rsid w:val="0092460F"/>
    <w:pPr>
      <w:widowControl w:val="0"/>
      <w:autoSpaceDE w:val="0"/>
      <w:autoSpaceDN w:val="0"/>
      <w:adjustRightInd w:val="0"/>
      <w:spacing w:after="0" w:line="240" w:lineRule="auto"/>
    </w:pPr>
    <w:rPr>
      <w:rFonts w:ascii="Segoe UI" w:eastAsia="Times New Roman" w:hAnsi="Segoe UI" w:cs="Segoe UI"/>
      <w:sz w:val="24"/>
      <w:szCs w:val="24"/>
      <w:lang w:eastAsia="hu-HU"/>
    </w:rPr>
  </w:style>
  <w:style w:type="character" w:customStyle="1" w:styleId="FontStyle11">
    <w:name w:val="Font Style11"/>
    <w:uiPriority w:val="99"/>
    <w:rsid w:val="0092460F"/>
    <w:rPr>
      <w:rFonts w:ascii="Segoe UI" w:hAnsi="Segoe UI" w:cs="Segoe UI"/>
      <w:sz w:val="22"/>
      <w:szCs w:val="22"/>
    </w:rPr>
  </w:style>
  <w:style w:type="character" w:customStyle="1" w:styleId="FontStyle12">
    <w:name w:val="Font Style12"/>
    <w:uiPriority w:val="99"/>
    <w:rsid w:val="0092460F"/>
    <w:rPr>
      <w:rFonts w:ascii="Segoe UI" w:hAnsi="Segoe UI" w:cs="Segoe UI"/>
      <w:sz w:val="20"/>
      <w:szCs w:val="20"/>
    </w:rPr>
  </w:style>
  <w:style w:type="character" w:styleId="Kiemels2">
    <w:name w:val="Strong"/>
    <w:basedOn w:val="Bekezdsalapbettpusa"/>
    <w:uiPriority w:val="22"/>
    <w:qFormat/>
    <w:rsid w:val="00863FB9"/>
    <w:rPr>
      <w:b/>
      <w:bCs/>
    </w:rPr>
  </w:style>
  <w:style w:type="character" w:customStyle="1" w:styleId="Megemlts2">
    <w:name w:val="Megemlítés2"/>
    <w:basedOn w:val="Bekezdsalapbettpusa"/>
    <w:uiPriority w:val="99"/>
    <w:semiHidden/>
    <w:unhideWhenUsed/>
    <w:rsid w:val="00982066"/>
    <w:rPr>
      <w:color w:val="2B579A"/>
      <w:shd w:val="clear" w:color="auto" w:fill="E6E6E6"/>
    </w:rPr>
  </w:style>
  <w:style w:type="character" w:customStyle="1" w:styleId="JegyzetszvegChar3">
    <w:name w:val="Jegyzetszöveg Char3"/>
    <w:uiPriority w:val="99"/>
    <w:semiHidden/>
    <w:rsid w:val="00722B31"/>
    <w:rPr>
      <w:rFonts w:ascii="Arial" w:eastAsia="Calibri" w:hAnsi="Arial" w:cs="Arial"/>
      <w:color w:val="000000"/>
      <w:kern w:val="1"/>
      <w:lang w:eastAsia="ar-SA"/>
    </w:rPr>
  </w:style>
  <w:style w:type="character" w:customStyle="1" w:styleId="Feloldatlanmegemlts1">
    <w:name w:val="Feloldatlan megemlítés1"/>
    <w:basedOn w:val="Bekezdsalapbettpusa"/>
    <w:uiPriority w:val="99"/>
    <w:semiHidden/>
    <w:unhideWhenUsed/>
    <w:rsid w:val="00845395"/>
    <w:rPr>
      <w:color w:val="808080"/>
      <w:shd w:val="clear" w:color="auto" w:fill="E6E6E6"/>
    </w:rPr>
  </w:style>
  <w:style w:type="paragraph" w:customStyle="1" w:styleId="WW-Szvegtrzs31">
    <w:name w:val="WW-Szövegtörzs 31"/>
    <w:basedOn w:val="Norml"/>
    <w:rsid w:val="00756271"/>
    <w:pPr>
      <w:suppressAutoHyphens/>
      <w:spacing w:after="0" w:line="240" w:lineRule="auto"/>
      <w:jc w:val="both"/>
    </w:pPr>
    <w:rPr>
      <w:rFonts w:ascii="Times New Roman" w:eastAsia="Times New Roman" w:hAnsi="Times New Roman"/>
      <w:kern w:val="1"/>
      <w:szCs w:val="20"/>
      <w:lang w:eastAsia="ar-SA"/>
    </w:rPr>
  </w:style>
  <w:style w:type="paragraph" w:customStyle="1" w:styleId="WW-Szvegtrzs3">
    <w:name w:val="WW-Szövegtörzs 3"/>
    <w:basedOn w:val="Norml"/>
    <w:rsid w:val="00756271"/>
    <w:pPr>
      <w:suppressAutoHyphens/>
      <w:spacing w:after="0" w:line="240" w:lineRule="auto"/>
      <w:jc w:val="both"/>
    </w:pPr>
    <w:rPr>
      <w:rFonts w:ascii="Courier New" w:eastAsia="Times New Roman" w:hAnsi="Courier New" w:cs="Lucida Sans Unicode"/>
      <w:spacing w:val="10"/>
      <w:kern w:val="1"/>
      <w:sz w:val="24"/>
      <w:szCs w:val="20"/>
      <w:lang w:eastAsia="ar-SA"/>
    </w:rPr>
  </w:style>
  <w:style w:type="character" w:styleId="Feloldatlanmegemlts">
    <w:name w:val="Unresolved Mention"/>
    <w:basedOn w:val="Bekezdsalapbettpusa"/>
    <w:uiPriority w:val="99"/>
    <w:rsid w:val="00881F01"/>
    <w:rPr>
      <w:color w:val="808080"/>
      <w:shd w:val="clear" w:color="auto" w:fill="E6E6E6"/>
    </w:rPr>
  </w:style>
  <w:style w:type="character" w:customStyle="1" w:styleId="Lbjegyzet-horgony">
    <w:name w:val="Lábjegyzet-horgony"/>
    <w:rsid w:val="00F07023"/>
    <w:rPr>
      <w:vertAlign w:val="superscript"/>
    </w:rPr>
  </w:style>
  <w:style w:type="paragraph" w:customStyle="1" w:styleId="Szvegtrzsbehzssal33">
    <w:name w:val="Szövegtörzs behúzással 33"/>
    <w:basedOn w:val="Norml"/>
    <w:qFormat/>
    <w:rsid w:val="00F07023"/>
    <w:pPr>
      <w:suppressAutoHyphens/>
      <w:spacing w:after="120"/>
      <w:ind w:left="283"/>
    </w:pPr>
    <w:rPr>
      <w:color w:val="00000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4899">
      <w:bodyDiv w:val="1"/>
      <w:marLeft w:val="0"/>
      <w:marRight w:val="0"/>
      <w:marTop w:val="0"/>
      <w:marBottom w:val="0"/>
      <w:divBdr>
        <w:top w:val="none" w:sz="0" w:space="0" w:color="auto"/>
        <w:left w:val="none" w:sz="0" w:space="0" w:color="auto"/>
        <w:bottom w:val="none" w:sz="0" w:space="0" w:color="auto"/>
        <w:right w:val="none" w:sz="0" w:space="0" w:color="auto"/>
      </w:divBdr>
    </w:div>
    <w:div w:id="15814806">
      <w:bodyDiv w:val="1"/>
      <w:marLeft w:val="0"/>
      <w:marRight w:val="0"/>
      <w:marTop w:val="0"/>
      <w:marBottom w:val="0"/>
      <w:divBdr>
        <w:top w:val="none" w:sz="0" w:space="0" w:color="auto"/>
        <w:left w:val="none" w:sz="0" w:space="0" w:color="auto"/>
        <w:bottom w:val="none" w:sz="0" w:space="0" w:color="auto"/>
        <w:right w:val="none" w:sz="0" w:space="0" w:color="auto"/>
      </w:divBdr>
    </w:div>
    <w:div w:id="62027703">
      <w:bodyDiv w:val="1"/>
      <w:marLeft w:val="0"/>
      <w:marRight w:val="0"/>
      <w:marTop w:val="0"/>
      <w:marBottom w:val="0"/>
      <w:divBdr>
        <w:top w:val="none" w:sz="0" w:space="0" w:color="auto"/>
        <w:left w:val="none" w:sz="0" w:space="0" w:color="auto"/>
        <w:bottom w:val="none" w:sz="0" w:space="0" w:color="auto"/>
        <w:right w:val="none" w:sz="0" w:space="0" w:color="auto"/>
      </w:divBdr>
    </w:div>
    <w:div w:id="120074826">
      <w:bodyDiv w:val="1"/>
      <w:marLeft w:val="0"/>
      <w:marRight w:val="0"/>
      <w:marTop w:val="0"/>
      <w:marBottom w:val="0"/>
      <w:divBdr>
        <w:top w:val="none" w:sz="0" w:space="0" w:color="auto"/>
        <w:left w:val="none" w:sz="0" w:space="0" w:color="auto"/>
        <w:bottom w:val="none" w:sz="0" w:space="0" w:color="auto"/>
        <w:right w:val="none" w:sz="0" w:space="0" w:color="auto"/>
      </w:divBdr>
    </w:div>
    <w:div w:id="139661149">
      <w:bodyDiv w:val="1"/>
      <w:marLeft w:val="0"/>
      <w:marRight w:val="0"/>
      <w:marTop w:val="0"/>
      <w:marBottom w:val="0"/>
      <w:divBdr>
        <w:top w:val="none" w:sz="0" w:space="0" w:color="auto"/>
        <w:left w:val="none" w:sz="0" w:space="0" w:color="auto"/>
        <w:bottom w:val="none" w:sz="0" w:space="0" w:color="auto"/>
        <w:right w:val="none" w:sz="0" w:space="0" w:color="auto"/>
      </w:divBdr>
    </w:div>
    <w:div w:id="203175847">
      <w:bodyDiv w:val="1"/>
      <w:marLeft w:val="0"/>
      <w:marRight w:val="0"/>
      <w:marTop w:val="0"/>
      <w:marBottom w:val="0"/>
      <w:divBdr>
        <w:top w:val="none" w:sz="0" w:space="0" w:color="auto"/>
        <w:left w:val="none" w:sz="0" w:space="0" w:color="auto"/>
        <w:bottom w:val="none" w:sz="0" w:space="0" w:color="auto"/>
        <w:right w:val="none" w:sz="0" w:space="0" w:color="auto"/>
      </w:divBdr>
    </w:div>
    <w:div w:id="212279488">
      <w:bodyDiv w:val="1"/>
      <w:marLeft w:val="0"/>
      <w:marRight w:val="0"/>
      <w:marTop w:val="0"/>
      <w:marBottom w:val="0"/>
      <w:divBdr>
        <w:top w:val="none" w:sz="0" w:space="0" w:color="auto"/>
        <w:left w:val="none" w:sz="0" w:space="0" w:color="auto"/>
        <w:bottom w:val="none" w:sz="0" w:space="0" w:color="auto"/>
        <w:right w:val="none" w:sz="0" w:space="0" w:color="auto"/>
      </w:divBdr>
    </w:div>
    <w:div w:id="238177177">
      <w:bodyDiv w:val="1"/>
      <w:marLeft w:val="0"/>
      <w:marRight w:val="0"/>
      <w:marTop w:val="0"/>
      <w:marBottom w:val="0"/>
      <w:divBdr>
        <w:top w:val="none" w:sz="0" w:space="0" w:color="auto"/>
        <w:left w:val="none" w:sz="0" w:space="0" w:color="auto"/>
        <w:bottom w:val="none" w:sz="0" w:space="0" w:color="auto"/>
        <w:right w:val="none" w:sz="0" w:space="0" w:color="auto"/>
      </w:divBdr>
    </w:div>
    <w:div w:id="253173651">
      <w:bodyDiv w:val="1"/>
      <w:marLeft w:val="0"/>
      <w:marRight w:val="0"/>
      <w:marTop w:val="0"/>
      <w:marBottom w:val="0"/>
      <w:divBdr>
        <w:top w:val="none" w:sz="0" w:space="0" w:color="auto"/>
        <w:left w:val="none" w:sz="0" w:space="0" w:color="auto"/>
        <w:bottom w:val="none" w:sz="0" w:space="0" w:color="auto"/>
        <w:right w:val="none" w:sz="0" w:space="0" w:color="auto"/>
      </w:divBdr>
    </w:div>
    <w:div w:id="336615041">
      <w:bodyDiv w:val="1"/>
      <w:marLeft w:val="0"/>
      <w:marRight w:val="0"/>
      <w:marTop w:val="0"/>
      <w:marBottom w:val="0"/>
      <w:divBdr>
        <w:top w:val="none" w:sz="0" w:space="0" w:color="auto"/>
        <w:left w:val="none" w:sz="0" w:space="0" w:color="auto"/>
        <w:bottom w:val="none" w:sz="0" w:space="0" w:color="auto"/>
        <w:right w:val="none" w:sz="0" w:space="0" w:color="auto"/>
      </w:divBdr>
    </w:div>
    <w:div w:id="359867542">
      <w:bodyDiv w:val="1"/>
      <w:marLeft w:val="0"/>
      <w:marRight w:val="0"/>
      <w:marTop w:val="0"/>
      <w:marBottom w:val="0"/>
      <w:divBdr>
        <w:top w:val="none" w:sz="0" w:space="0" w:color="auto"/>
        <w:left w:val="none" w:sz="0" w:space="0" w:color="auto"/>
        <w:bottom w:val="none" w:sz="0" w:space="0" w:color="auto"/>
        <w:right w:val="none" w:sz="0" w:space="0" w:color="auto"/>
      </w:divBdr>
    </w:div>
    <w:div w:id="408190824">
      <w:bodyDiv w:val="1"/>
      <w:marLeft w:val="0"/>
      <w:marRight w:val="0"/>
      <w:marTop w:val="0"/>
      <w:marBottom w:val="0"/>
      <w:divBdr>
        <w:top w:val="none" w:sz="0" w:space="0" w:color="auto"/>
        <w:left w:val="none" w:sz="0" w:space="0" w:color="auto"/>
        <w:bottom w:val="none" w:sz="0" w:space="0" w:color="auto"/>
        <w:right w:val="none" w:sz="0" w:space="0" w:color="auto"/>
      </w:divBdr>
    </w:div>
    <w:div w:id="432432284">
      <w:bodyDiv w:val="1"/>
      <w:marLeft w:val="0"/>
      <w:marRight w:val="0"/>
      <w:marTop w:val="0"/>
      <w:marBottom w:val="0"/>
      <w:divBdr>
        <w:top w:val="none" w:sz="0" w:space="0" w:color="auto"/>
        <w:left w:val="none" w:sz="0" w:space="0" w:color="auto"/>
        <w:bottom w:val="none" w:sz="0" w:space="0" w:color="auto"/>
        <w:right w:val="none" w:sz="0" w:space="0" w:color="auto"/>
      </w:divBdr>
    </w:div>
    <w:div w:id="458184817">
      <w:bodyDiv w:val="1"/>
      <w:marLeft w:val="0"/>
      <w:marRight w:val="0"/>
      <w:marTop w:val="0"/>
      <w:marBottom w:val="0"/>
      <w:divBdr>
        <w:top w:val="none" w:sz="0" w:space="0" w:color="auto"/>
        <w:left w:val="none" w:sz="0" w:space="0" w:color="auto"/>
        <w:bottom w:val="none" w:sz="0" w:space="0" w:color="auto"/>
        <w:right w:val="none" w:sz="0" w:space="0" w:color="auto"/>
      </w:divBdr>
    </w:div>
    <w:div w:id="544415222">
      <w:bodyDiv w:val="1"/>
      <w:marLeft w:val="0"/>
      <w:marRight w:val="0"/>
      <w:marTop w:val="0"/>
      <w:marBottom w:val="0"/>
      <w:divBdr>
        <w:top w:val="none" w:sz="0" w:space="0" w:color="auto"/>
        <w:left w:val="none" w:sz="0" w:space="0" w:color="auto"/>
        <w:bottom w:val="none" w:sz="0" w:space="0" w:color="auto"/>
        <w:right w:val="none" w:sz="0" w:space="0" w:color="auto"/>
      </w:divBdr>
    </w:div>
    <w:div w:id="563875907">
      <w:bodyDiv w:val="1"/>
      <w:marLeft w:val="0"/>
      <w:marRight w:val="0"/>
      <w:marTop w:val="0"/>
      <w:marBottom w:val="0"/>
      <w:divBdr>
        <w:top w:val="none" w:sz="0" w:space="0" w:color="auto"/>
        <w:left w:val="none" w:sz="0" w:space="0" w:color="auto"/>
        <w:bottom w:val="none" w:sz="0" w:space="0" w:color="auto"/>
        <w:right w:val="none" w:sz="0" w:space="0" w:color="auto"/>
      </w:divBdr>
    </w:div>
    <w:div w:id="564679521">
      <w:bodyDiv w:val="1"/>
      <w:marLeft w:val="0"/>
      <w:marRight w:val="0"/>
      <w:marTop w:val="0"/>
      <w:marBottom w:val="0"/>
      <w:divBdr>
        <w:top w:val="none" w:sz="0" w:space="0" w:color="auto"/>
        <w:left w:val="none" w:sz="0" w:space="0" w:color="auto"/>
        <w:bottom w:val="none" w:sz="0" w:space="0" w:color="auto"/>
        <w:right w:val="none" w:sz="0" w:space="0" w:color="auto"/>
      </w:divBdr>
    </w:div>
    <w:div w:id="649481189">
      <w:bodyDiv w:val="1"/>
      <w:marLeft w:val="0"/>
      <w:marRight w:val="0"/>
      <w:marTop w:val="0"/>
      <w:marBottom w:val="0"/>
      <w:divBdr>
        <w:top w:val="none" w:sz="0" w:space="0" w:color="auto"/>
        <w:left w:val="none" w:sz="0" w:space="0" w:color="auto"/>
        <w:bottom w:val="none" w:sz="0" w:space="0" w:color="auto"/>
        <w:right w:val="none" w:sz="0" w:space="0" w:color="auto"/>
      </w:divBdr>
    </w:div>
    <w:div w:id="658115531">
      <w:bodyDiv w:val="1"/>
      <w:marLeft w:val="0"/>
      <w:marRight w:val="0"/>
      <w:marTop w:val="0"/>
      <w:marBottom w:val="0"/>
      <w:divBdr>
        <w:top w:val="none" w:sz="0" w:space="0" w:color="auto"/>
        <w:left w:val="none" w:sz="0" w:space="0" w:color="auto"/>
        <w:bottom w:val="none" w:sz="0" w:space="0" w:color="auto"/>
        <w:right w:val="none" w:sz="0" w:space="0" w:color="auto"/>
      </w:divBdr>
    </w:div>
    <w:div w:id="683170329">
      <w:bodyDiv w:val="1"/>
      <w:marLeft w:val="0"/>
      <w:marRight w:val="0"/>
      <w:marTop w:val="0"/>
      <w:marBottom w:val="0"/>
      <w:divBdr>
        <w:top w:val="none" w:sz="0" w:space="0" w:color="auto"/>
        <w:left w:val="none" w:sz="0" w:space="0" w:color="auto"/>
        <w:bottom w:val="none" w:sz="0" w:space="0" w:color="auto"/>
        <w:right w:val="none" w:sz="0" w:space="0" w:color="auto"/>
      </w:divBdr>
    </w:div>
    <w:div w:id="693918030">
      <w:bodyDiv w:val="1"/>
      <w:marLeft w:val="0"/>
      <w:marRight w:val="0"/>
      <w:marTop w:val="0"/>
      <w:marBottom w:val="0"/>
      <w:divBdr>
        <w:top w:val="none" w:sz="0" w:space="0" w:color="auto"/>
        <w:left w:val="none" w:sz="0" w:space="0" w:color="auto"/>
        <w:bottom w:val="none" w:sz="0" w:space="0" w:color="auto"/>
        <w:right w:val="none" w:sz="0" w:space="0" w:color="auto"/>
      </w:divBdr>
    </w:div>
    <w:div w:id="698093461">
      <w:bodyDiv w:val="1"/>
      <w:marLeft w:val="0"/>
      <w:marRight w:val="0"/>
      <w:marTop w:val="0"/>
      <w:marBottom w:val="0"/>
      <w:divBdr>
        <w:top w:val="none" w:sz="0" w:space="0" w:color="auto"/>
        <w:left w:val="none" w:sz="0" w:space="0" w:color="auto"/>
        <w:bottom w:val="none" w:sz="0" w:space="0" w:color="auto"/>
        <w:right w:val="none" w:sz="0" w:space="0" w:color="auto"/>
      </w:divBdr>
    </w:div>
    <w:div w:id="750352814">
      <w:bodyDiv w:val="1"/>
      <w:marLeft w:val="0"/>
      <w:marRight w:val="0"/>
      <w:marTop w:val="0"/>
      <w:marBottom w:val="0"/>
      <w:divBdr>
        <w:top w:val="none" w:sz="0" w:space="0" w:color="auto"/>
        <w:left w:val="none" w:sz="0" w:space="0" w:color="auto"/>
        <w:bottom w:val="none" w:sz="0" w:space="0" w:color="auto"/>
        <w:right w:val="none" w:sz="0" w:space="0" w:color="auto"/>
      </w:divBdr>
    </w:div>
    <w:div w:id="773129786">
      <w:bodyDiv w:val="1"/>
      <w:marLeft w:val="0"/>
      <w:marRight w:val="0"/>
      <w:marTop w:val="0"/>
      <w:marBottom w:val="0"/>
      <w:divBdr>
        <w:top w:val="none" w:sz="0" w:space="0" w:color="auto"/>
        <w:left w:val="none" w:sz="0" w:space="0" w:color="auto"/>
        <w:bottom w:val="none" w:sz="0" w:space="0" w:color="auto"/>
        <w:right w:val="none" w:sz="0" w:space="0" w:color="auto"/>
      </w:divBdr>
    </w:div>
    <w:div w:id="775563455">
      <w:bodyDiv w:val="1"/>
      <w:marLeft w:val="0"/>
      <w:marRight w:val="0"/>
      <w:marTop w:val="0"/>
      <w:marBottom w:val="0"/>
      <w:divBdr>
        <w:top w:val="none" w:sz="0" w:space="0" w:color="auto"/>
        <w:left w:val="none" w:sz="0" w:space="0" w:color="auto"/>
        <w:bottom w:val="none" w:sz="0" w:space="0" w:color="auto"/>
        <w:right w:val="none" w:sz="0" w:space="0" w:color="auto"/>
      </w:divBdr>
    </w:div>
    <w:div w:id="801771519">
      <w:bodyDiv w:val="1"/>
      <w:marLeft w:val="0"/>
      <w:marRight w:val="0"/>
      <w:marTop w:val="0"/>
      <w:marBottom w:val="0"/>
      <w:divBdr>
        <w:top w:val="none" w:sz="0" w:space="0" w:color="auto"/>
        <w:left w:val="none" w:sz="0" w:space="0" w:color="auto"/>
        <w:bottom w:val="none" w:sz="0" w:space="0" w:color="auto"/>
        <w:right w:val="none" w:sz="0" w:space="0" w:color="auto"/>
      </w:divBdr>
    </w:div>
    <w:div w:id="819618443">
      <w:bodyDiv w:val="1"/>
      <w:marLeft w:val="0"/>
      <w:marRight w:val="0"/>
      <w:marTop w:val="0"/>
      <w:marBottom w:val="0"/>
      <w:divBdr>
        <w:top w:val="none" w:sz="0" w:space="0" w:color="auto"/>
        <w:left w:val="none" w:sz="0" w:space="0" w:color="auto"/>
        <w:bottom w:val="none" w:sz="0" w:space="0" w:color="auto"/>
        <w:right w:val="none" w:sz="0" w:space="0" w:color="auto"/>
      </w:divBdr>
    </w:div>
    <w:div w:id="840852686">
      <w:bodyDiv w:val="1"/>
      <w:marLeft w:val="0"/>
      <w:marRight w:val="0"/>
      <w:marTop w:val="0"/>
      <w:marBottom w:val="0"/>
      <w:divBdr>
        <w:top w:val="none" w:sz="0" w:space="0" w:color="auto"/>
        <w:left w:val="none" w:sz="0" w:space="0" w:color="auto"/>
        <w:bottom w:val="none" w:sz="0" w:space="0" w:color="auto"/>
        <w:right w:val="none" w:sz="0" w:space="0" w:color="auto"/>
      </w:divBdr>
    </w:div>
    <w:div w:id="866912414">
      <w:bodyDiv w:val="1"/>
      <w:marLeft w:val="0"/>
      <w:marRight w:val="0"/>
      <w:marTop w:val="0"/>
      <w:marBottom w:val="0"/>
      <w:divBdr>
        <w:top w:val="none" w:sz="0" w:space="0" w:color="auto"/>
        <w:left w:val="none" w:sz="0" w:space="0" w:color="auto"/>
        <w:bottom w:val="none" w:sz="0" w:space="0" w:color="auto"/>
        <w:right w:val="none" w:sz="0" w:space="0" w:color="auto"/>
      </w:divBdr>
    </w:div>
    <w:div w:id="875391999">
      <w:bodyDiv w:val="1"/>
      <w:marLeft w:val="0"/>
      <w:marRight w:val="0"/>
      <w:marTop w:val="0"/>
      <w:marBottom w:val="0"/>
      <w:divBdr>
        <w:top w:val="none" w:sz="0" w:space="0" w:color="auto"/>
        <w:left w:val="none" w:sz="0" w:space="0" w:color="auto"/>
        <w:bottom w:val="none" w:sz="0" w:space="0" w:color="auto"/>
        <w:right w:val="none" w:sz="0" w:space="0" w:color="auto"/>
      </w:divBdr>
    </w:div>
    <w:div w:id="892928213">
      <w:bodyDiv w:val="1"/>
      <w:marLeft w:val="0"/>
      <w:marRight w:val="0"/>
      <w:marTop w:val="0"/>
      <w:marBottom w:val="0"/>
      <w:divBdr>
        <w:top w:val="none" w:sz="0" w:space="0" w:color="auto"/>
        <w:left w:val="none" w:sz="0" w:space="0" w:color="auto"/>
        <w:bottom w:val="none" w:sz="0" w:space="0" w:color="auto"/>
        <w:right w:val="none" w:sz="0" w:space="0" w:color="auto"/>
      </w:divBdr>
    </w:div>
    <w:div w:id="895624080">
      <w:bodyDiv w:val="1"/>
      <w:marLeft w:val="0"/>
      <w:marRight w:val="0"/>
      <w:marTop w:val="0"/>
      <w:marBottom w:val="0"/>
      <w:divBdr>
        <w:top w:val="none" w:sz="0" w:space="0" w:color="auto"/>
        <w:left w:val="none" w:sz="0" w:space="0" w:color="auto"/>
        <w:bottom w:val="none" w:sz="0" w:space="0" w:color="auto"/>
        <w:right w:val="none" w:sz="0" w:space="0" w:color="auto"/>
      </w:divBdr>
    </w:div>
    <w:div w:id="899289162">
      <w:bodyDiv w:val="1"/>
      <w:marLeft w:val="0"/>
      <w:marRight w:val="0"/>
      <w:marTop w:val="0"/>
      <w:marBottom w:val="0"/>
      <w:divBdr>
        <w:top w:val="none" w:sz="0" w:space="0" w:color="auto"/>
        <w:left w:val="none" w:sz="0" w:space="0" w:color="auto"/>
        <w:bottom w:val="none" w:sz="0" w:space="0" w:color="auto"/>
        <w:right w:val="none" w:sz="0" w:space="0" w:color="auto"/>
      </w:divBdr>
    </w:div>
    <w:div w:id="918948510">
      <w:bodyDiv w:val="1"/>
      <w:marLeft w:val="0"/>
      <w:marRight w:val="0"/>
      <w:marTop w:val="0"/>
      <w:marBottom w:val="0"/>
      <w:divBdr>
        <w:top w:val="none" w:sz="0" w:space="0" w:color="auto"/>
        <w:left w:val="none" w:sz="0" w:space="0" w:color="auto"/>
        <w:bottom w:val="none" w:sz="0" w:space="0" w:color="auto"/>
        <w:right w:val="none" w:sz="0" w:space="0" w:color="auto"/>
      </w:divBdr>
    </w:div>
    <w:div w:id="922644025">
      <w:bodyDiv w:val="1"/>
      <w:marLeft w:val="0"/>
      <w:marRight w:val="0"/>
      <w:marTop w:val="0"/>
      <w:marBottom w:val="0"/>
      <w:divBdr>
        <w:top w:val="none" w:sz="0" w:space="0" w:color="auto"/>
        <w:left w:val="none" w:sz="0" w:space="0" w:color="auto"/>
        <w:bottom w:val="none" w:sz="0" w:space="0" w:color="auto"/>
        <w:right w:val="none" w:sz="0" w:space="0" w:color="auto"/>
      </w:divBdr>
    </w:div>
    <w:div w:id="958604315">
      <w:bodyDiv w:val="1"/>
      <w:marLeft w:val="0"/>
      <w:marRight w:val="0"/>
      <w:marTop w:val="0"/>
      <w:marBottom w:val="0"/>
      <w:divBdr>
        <w:top w:val="none" w:sz="0" w:space="0" w:color="auto"/>
        <w:left w:val="none" w:sz="0" w:space="0" w:color="auto"/>
        <w:bottom w:val="none" w:sz="0" w:space="0" w:color="auto"/>
        <w:right w:val="none" w:sz="0" w:space="0" w:color="auto"/>
      </w:divBdr>
    </w:div>
    <w:div w:id="999121046">
      <w:bodyDiv w:val="1"/>
      <w:marLeft w:val="0"/>
      <w:marRight w:val="0"/>
      <w:marTop w:val="0"/>
      <w:marBottom w:val="0"/>
      <w:divBdr>
        <w:top w:val="none" w:sz="0" w:space="0" w:color="auto"/>
        <w:left w:val="none" w:sz="0" w:space="0" w:color="auto"/>
        <w:bottom w:val="none" w:sz="0" w:space="0" w:color="auto"/>
        <w:right w:val="none" w:sz="0" w:space="0" w:color="auto"/>
      </w:divBdr>
    </w:div>
    <w:div w:id="1050107107">
      <w:bodyDiv w:val="1"/>
      <w:marLeft w:val="0"/>
      <w:marRight w:val="0"/>
      <w:marTop w:val="0"/>
      <w:marBottom w:val="0"/>
      <w:divBdr>
        <w:top w:val="none" w:sz="0" w:space="0" w:color="auto"/>
        <w:left w:val="none" w:sz="0" w:space="0" w:color="auto"/>
        <w:bottom w:val="none" w:sz="0" w:space="0" w:color="auto"/>
        <w:right w:val="none" w:sz="0" w:space="0" w:color="auto"/>
      </w:divBdr>
    </w:div>
    <w:div w:id="1056315102">
      <w:bodyDiv w:val="1"/>
      <w:marLeft w:val="0"/>
      <w:marRight w:val="0"/>
      <w:marTop w:val="0"/>
      <w:marBottom w:val="0"/>
      <w:divBdr>
        <w:top w:val="none" w:sz="0" w:space="0" w:color="auto"/>
        <w:left w:val="none" w:sz="0" w:space="0" w:color="auto"/>
        <w:bottom w:val="none" w:sz="0" w:space="0" w:color="auto"/>
        <w:right w:val="none" w:sz="0" w:space="0" w:color="auto"/>
      </w:divBdr>
    </w:div>
    <w:div w:id="1070467936">
      <w:bodyDiv w:val="1"/>
      <w:marLeft w:val="0"/>
      <w:marRight w:val="0"/>
      <w:marTop w:val="0"/>
      <w:marBottom w:val="0"/>
      <w:divBdr>
        <w:top w:val="none" w:sz="0" w:space="0" w:color="auto"/>
        <w:left w:val="none" w:sz="0" w:space="0" w:color="auto"/>
        <w:bottom w:val="none" w:sz="0" w:space="0" w:color="auto"/>
        <w:right w:val="none" w:sz="0" w:space="0" w:color="auto"/>
      </w:divBdr>
    </w:div>
    <w:div w:id="1260409663">
      <w:bodyDiv w:val="1"/>
      <w:marLeft w:val="0"/>
      <w:marRight w:val="0"/>
      <w:marTop w:val="0"/>
      <w:marBottom w:val="0"/>
      <w:divBdr>
        <w:top w:val="none" w:sz="0" w:space="0" w:color="auto"/>
        <w:left w:val="none" w:sz="0" w:space="0" w:color="auto"/>
        <w:bottom w:val="none" w:sz="0" w:space="0" w:color="auto"/>
        <w:right w:val="none" w:sz="0" w:space="0" w:color="auto"/>
      </w:divBdr>
    </w:div>
    <w:div w:id="1292905469">
      <w:bodyDiv w:val="1"/>
      <w:marLeft w:val="0"/>
      <w:marRight w:val="0"/>
      <w:marTop w:val="0"/>
      <w:marBottom w:val="0"/>
      <w:divBdr>
        <w:top w:val="none" w:sz="0" w:space="0" w:color="auto"/>
        <w:left w:val="none" w:sz="0" w:space="0" w:color="auto"/>
        <w:bottom w:val="none" w:sz="0" w:space="0" w:color="auto"/>
        <w:right w:val="none" w:sz="0" w:space="0" w:color="auto"/>
      </w:divBdr>
    </w:div>
    <w:div w:id="1351568178">
      <w:bodyDiv w:val="1"/>
      <w:marLeft w:val="0"/>
      <w:marRight w:val="0"/>
      <w:marTop w:val="0"/>
      <w:marBottom w:val="0"/>
      <w:divBdr>
        <w:top w:val="none" w:sz="0" w:space="0" w:color="auto"/>
        <w:left w:val="none" w:sz="0" w:space="0" w:color="auto"/>
        <w:bottom w:val="none" w:sz="0" w:space="0" w:color="auto"/>
        <w:right w:val="none" w:sz="0" w:space="0" w:color="auto"/>
      </w:divBdr>
    </w:div>
    <w:div w:id="1370644195">
      <w:bodyDiv w:val="1"/>
      <w:marLeft w:val="0"/>
      <w:marRight w:val="0"/>
      <w:marTop w:val="0"/>
      <w:marBottom w:val="0"/>
      <w:divBdr>
        <w:top w:val="none" w:sz="0" w:space="0" w:color="auto"/>
        <w:left w:val="none" w:sz="0" w:space="0" w:color="auto"/>
        <w:bottom w:val="none" w:sz="0" w:space="0" w:color="auto"/>
        <w:right w:val="none" w:sz="0" w:space="0" w:color="auto"/>
      </w:divBdr>
    </w:div>
    <w:div w:id="1397782145">
      <w:bodyDiv w:val="1"/>
      <w:marLeft w:val="0"/>
      <w:marRight w:val="0"/>
      <w:marTop w:val="0"/>
      <w:marBottom w:val="0"/>
      <w:divBdr>
        <w:top w:val="none" w:sz="0" w:space="0" w:color="auto"/>
        <w:left w:val="none" w:sz="0" w:space="0" w:color="auto"/>
        <w:bottom w:val="none" w:sz="0" w:space="0" w:color="auto"/>
        <w:right w:val="none" w:sz="0" w:space="0" w:color="auto"/>
      </w:divBdr>
    </w:div>
    <w:div w:id="1417630634">
      <w:bodyDiv w:val="1"/>
      <w:marLeft w:val="0"/>
      <w:marRight w:val="0"/>
      <w:marTop w:val="0"/>
      <w:marBottom w:val="0"/>
      <w:divBdr>
        <w:top w:val="none" w:sz="0" w:space="0" w:color="auto"/>
        <w:left w:val="none" w:sz="0" w:space="0" w:color="auto"/>
        <w:bottom w:val="none" w:sz="0" w:space="0" w:color="auto"/>
        <w:right w:val="none" w:sz="0" w:space="0" w:color="auto"/>
      </w:divBdr>
    </w:div>
    <w:div w:id="1471938772">
      <w:bodyDiv w:val="1"/>
      <w:marLeft w:val="0"/>
      <w:marRight w:val="0"/>
      <w:marTop w:val="0"/>
      <w:marBottom w:val="0"/>
      <w:divBdr>
        <w:top w:val="none" w:sz="0" w:space="0" w:color="auto"/>
        <w:left w:val="none" w:sz="0" w:space="0" w:color="auto"/>
        <w:bottom w:val="none" w:sz="0" w:space="0" w:color="auto"/>
        <w:right w:val="none" w:sz="0" w:space="0" w:color="auto"/>
      </w:divBdr>
      <w:divsChild>
        <w:div w:id="1422067771">
          <w:marLeft w:val="0"/>
          <w:marRight w:val="0"/>
          <w:marTop w:val="0"/>
          <w:marBottom w:val="0"/>
          <w:divBdr>
            <w:top w:val="none" w:sz="0" w:space="0" w:color="auto"/>
            <w:left w:val="none" w:sz="0" w:space="0" w:color="auto"/>
            <w:bottom w:val="none" w:sz="0" w:space="0" w:color="auto"/>
            <w:right w:val="none" w:sz="0" w:space="0" w:color="auto"/>
          </w:divBdr>
          <w:divsChild>
            <w:div w:id="933172477">
              <w:marLeft w:val="0"/>
              <w:marRight w:val="0"/>
              <w:marTop w:val="0"/>
              <w:marBottom w:val="0"/>
              <w:divBdr>
                <w:top w:val="none" w:sz="0" w:space="0" w:color="auto"/>
                <w:left w:val="none" w:sz="0" w:space="0" w:color="auto"/>
                <w:bottom w:val="none" w:sz="0" w:space="0" w:color="auto"/>
                <w:right w:val="none" w:sz="0" w:space="0" w:color="auto"/>
              </w:divBdr>
            </w:div>
            <w:div w:id="120660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762184">
      <w:bodyDiv w:val="1"/>
      <w:marLeft w:val="0"/>
      <w:marRight w:val="0"/>
      <w:marTop w:val="0"/>
      <w:marBottom w:val="0"/>
      <w:divBdr>
        <w:top w:val="none" w:sz="0" w:space="0" w:color="auto"/>
        <w:left w:val="none" w:sz="0" w:space="0" w:color="auto"/>
        <w:bottom w:val="none" w:sz="0" w:space="0" w:color="auto"/>
        <w:right w:val="none" w:sz="0" w:space="0" w:color="auto"/>
      </w:divBdr>
      <w:divsChild>
        <w:div w:id="1604418405">
          <w:marLeft w:val="0"/>
          <w:marRight w:val="0"/>
          <w:marTop w:val="0"/>
          <w:marBottom w:val="0"/>
          <w:divBdr>
            <w:top w:val="none" w:sz="0" w:space="0" w:color="auto"/>
            <w:left w:val="none" w:sz="0" w:space="0" w:color="auto"/>
            <w:bottom w:val="none" w:sz="0" w:space="0" w:color="auto"/>
            <w:right w:val="none" w:sz="0" w:space="0" w:color="auto"/>
          </w:divBdr>
        </w:div>
        <w:div w:id="1855411051">
          <w:marLeft w:val="0"/>
          <w:marRight w:val="0"/>
          <w:marTop w:val="0"/>
          <w:marBottom w:val="0"/>
          <w:divBdr>
            <w:top w:val="none" w:sz="0" w:space="0" w:color="auto"/>
            <w:left w:val="none" w:sz="0" w:space="0" w:color="auto"/>
            <w:bottom w:val="none" w:sz="0" w:space="0" w:color="auto"/>
            <w:right w:val="none" w:sz="0" w:space="0" w:color="auto"/>
          </w:divBdr>
        </w:div>
      </w:divsChild>
    </w:div>
    <w:div w:id="1612085562">
      <w:bodyDiv w:val="1"/>
      <w:marLeft w:val="0"/>
      <w:marRight w:val="0"/>
      <w:marTop w:val="0"/>
      <w:marBottom w:val="0"/>
      <w:divBdr>
        <w:top w:val="none" w:sz="0" w:space="0" w:color="auto"/>
        <w:left w:val="none" w:sz="0" w:space="0" w:color="auto"/>
        <w:bottom w:val="none" w:sz="0" w:space="0" w:color="auto"/>
        <w:right w:val="none" w:sz="0" w:space="0" w:color="auto"/>
      </w:divBdr>
    </w:div>
    <w:div w:id="1614239607">
      <w:bodyDiv w:val="1"/>
      <w:marLeft w:val="0"/>
      <w:marRight w:val="0"/>
      <w:marTop w:val="0"/>
      <w:marBottom w:val="0"/>
      <w:divBdr>
        <w:top w:val="none" w:sz="0" w:space="0" w:color="auto"/>
        <w:left w:val="none" w:sz="0" w:space="0" w:color="auto"/>
        <w:bottom w:val="none" w:sz="0" w:space="0" w:color="auto"/>
        <w:right w:val="none" w:sz="0" w:space="0" w:color="auto"/>
      </w:divBdr>
    </w:div>
    <w:div w:id="1615749318">
      <w:bodyDiv w:val="1"/>
      <w:marLeft w:val="0"/>
      <w:marRight w:val="0"/>
      <w:marTop w:val="0"/>
      <w:marBottom w:val="0"/>
      <w:divBdr>
        <w:top w:val="none" w:sz="0" w:space="0" w:color="auto"/>
        <w:left w:val="none" w:sz="0" w:space="0" w:color="auto"/>
        <w:bottom w:val="none" w:sz="0" w:space="0" w:color="auto"/>
        <w:right w:val="none" w:sz="0" w:space="0" w:color="auto"/>
      </w:divBdr>
    </w:div>
    <w:div w:id="1673020696">
      <w:bodyDiv w:val="1"/>
      <w:marLeft w:val="0"/>
      <w:marRight w:val="0"/>
      <w:marTop w:val="0"/>
      <w:marBottom w:val="0"/>
      <w:divBdr>
        <w:top w:val="none" w:sz="0" w:space="0" w:color="auto"/>
        <w:left w:val="none" w:sz="0" w:space="0" w:color="auto"/>
        <w:bottom w:val="none" w:sz="0" w:space="0" w:color="auto"/>
        <w:right w:val="none" w:sz="0" w:space="0" w:color="auto"/>
      </w:divBdr>
    </w:div>
    <w:div w:id="1694572714">
      <w:bodyDiv w:val="1"/>
      <w:marLeft w:val="0"/>
      <w:marRight w:val="0"/>
      <w:marTop w:val="0"/>
      <w:marBottom w:val="0"/>
      <w:divBdr>
        <w:top w:val="none" w:sz="0" w:space="0" w:color="auto"/>
        <w:left w:val="none" w:sz="0" w:space="0" w:color="auto"/>
        <w:bottom w:val="none" w:sz="0" w:space="0" w:color="auto"/>
        <w:right w:val="none" w:sz="0" w:space="0" w:color="auto"/>
      </w:divBdr>
    </w:div>
    <w:div w:id="1738554119">
      <w:bodyDiv w:val="1"/>
      <w:marLeft w:val="0"/>
      <w:marRight w:val="0"/>
      <w:marTop w:val="0"/>
      <w:marBottom w:val="0"/>
      <w:divBdr>
        <w:top w:val="none" w:sz="0" w:space="0" w:color="auto"/>
        <w:left w:val="none" w:sz="0" w:space="0" w:color="auto"/>
        <w:bottom w:val="none" w:sz="0" w:space="0" w:color="auto"/>
        <w:right w:val="none" w:sz="0" w:space="0" w:color="auto"/>
      </w:divBdr>
      <w:divsChild>
        <w:div w:id="545944613">
          <w:marLeft w:val="0"/>
          <w:marRight w:val="0"/>
          <w:marTop w:val="0"/>
          <w:marBottom w:val="0"/>
          <w:divBdr>
            <w:top w:val="none" w:sz="0" w:space="0" w:color="auto"/>
            <w:left w:val="none" w:sz="0" w:space="0" w:color="auto"/>
            <w:bottom w:val="none" w:sz="0" w:space="0" w:color="auto"/>
            <w:right w:val="none" w:sz="0" w:space="0" w:color="auto"/>
          </w:divBdr>
        </w:div>
        <w:div w:id="967272499">
          <w:marLeft w:val="0"/>
          <w:marRight w:val="0"/>
          <w:marTop w:val="0"/>
          <w:marBottom w:val="0"/>
          <w:divBdr>
            <w:top w:val="none" w:sz="0" w:space="0" w:color="auto"/>
            <w:left w:val="none" w:sz="0" w:space="0" w:color="auto"/>
            <w:bottom w:val="none" w:sz="0" w:space="0" w:color="auto"/>
            <w:right w:val="none" w:sz="0" w:space="0" w:color="auto"/>
          </w:divBdr>
        </w:div>
      </w:divsChild>
    </w:div>
    <w:div w:id="1868712541">
      <w:bodyDiv w:val="1"/>
      <w:marLeft w:val="0"/>
      <w:marRight w:val="0"/>
      <w:marTop w:val="0"/>
      <w:marBottom w:val="0"/>
      <w:divBdr>
        <w:top w:val="none" w:sz="0" w:space="0" w:color="auto"/>
        <w:left w:val="none" w:sz="0" w:space="0" w:color="auto"/>
        <w:bottom w:val="none" w:sz="0" w:space="0" w:color="auto"/>
        <w:right w:val="none" w:sz="0" w:space="0" w:color="auto"/>
      </w:divBdr>
      <w:divsChild>
        <w:div w:id="15351648">
          <w:marLeft w:val="0"/>
          <w:marRight w:val="0"/>
          <w:marTop w:val="0"/>
          <w:marBottom w:val="0"/>
          <w:divBdr>
            <w:top w:val="none" w:sz="0" w:space="0" w:color="auto"/>
            <w:left w:val="none" w:sz="0" w:space="0" w:color="auto"/>
            <w:bottom w:val="none" w:sz="0" w:space="0" w:color="auto"/>
            <w:right w:val="none" w:sz="0" w:space="0" w:color="auto"/>
          </w:divBdr>
        </w:div>
        <w:div w:id="1004475509">
          <w:marLeft w:val="0"/>
          <w:marRight w:val="0"/>
          <w:marTop w:val="0"/>
          <w:marBottom w:val="0"/>
          <w:divBdr>
            <w:top w:val="none" w:sz="0" w:space="0" w:color="auto"/>
            <w:left w:val="none" w:sz="0" w:space="0" w:color="auto"/>
            <w:bottom w:val="none" w:sz="0" w:space="0" w:color="auto"/>
            <w:right w:val="none" w:sz="0" w:space="0" w:color="auto"/>
          </w:divBdr>
        </w:div>
        <w:div w:id="1207524175">
          <w:marLeft w:val="0"/>
          <w:marRight w:val="0"/>
          <w:marTop w:val="0"/>
          <w:marBottom w:val="0"/>
          <w:divBdr>
            <w:top w:val="none" w:sz="0" w:space="0" w:color="auto"/>
            <w:left w:val="none" w:sz="0" w:space="0" w:color="auto"/>
            <w:bottom w:val="none" w:sz="0" w:space="0" w:color="auto"/>
            <w:right w:val="none" w:sz="0" w:space="0" w:color="auto"/>
          </w:divBdr>
        </w:div>
      </w:divsChild>
    </w:div>
    <w:div w:id="1887906274">
      <w:bodyDiv w:val="1"/>
      <w:marLeft w:val="0"/>
      <w:marRight w:val="0"/>
      <w:marTop w:val="0"/>
      <w:marBottom w:val="0"/>
      <w:divBdr>
        <w:top w:val="none" w:sz="0" w:space="0" w:color="auto"/>
        <w:left w:val="none" w:sz="0" w:space="0" w:color="auto"/>
        <w:bottom w:val="none" w:sz="0" w:space="0" w:color="auto"/>
        <w:right w:val="none" w:sz="0" w:space="0" w:color="auto"/>
      </w:divBdr>
    </w:div>
    <w:div w:id="2082897723">
      <w:bodyDiv w:val="1"/>
      <w:marLeft w:val="0"/>
      <w:marRight w:val="0"/>
      <w:marTop w:val="0"/>
      <w:marBottom w:val="0"/>
      <w:divBdr>
        <w:top w:val="none" w:sz="0" w:space="0" w:color="auto"/>
        <w:left w:val="none" w:sz="0" w:space="0" w:color="auto"/>
        <w:bottom w:val="none" w:sz="0" w:space="0" w:color="auto"/>
        <w:right w:val="none" w:sz="0" w:space="0" w:color="auto"/>
      </w:divBdr>
    </w:div>
    <w:div w:id="210823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lics@sze.hu" TargetMode="External"/><Relationship Id="rId13" Type="http://schemas.openxmlformats.org/officeDocument/2006/relationships/hyperlink" Target="http://gyor.lutheran.hu/index.php/rolunk/dokumentumok/kozbeszerzesi-dokumentumok" TargetMode="External"/><Relationship Id="rId18" Type="http://schemas.openxmlformats.org/officeDocument/2006/relationships/hyperlink" Target="http://www.apeh.h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eszker@eszker.eu" TargetMode="External"/><Relationship Id="rId17" Type="http://schemas.openxmlformats.org/officeDocument/2006/relationships/hyperlink" Target="http://www.mbfh.hu" TargetMode="External"/><Relationship Id="rId2" Type="http://schemas.openxmlformats.org/officeDocument/2006/relationships/numbering" Target="numbering.xml"/><Relationship Id="rId16" Type="http://schemas.openxmlformats.org/officeDocument/2006/relationships/hyperlink" Target="http://www.ommf.gov.hu" TargetMode="External"/><Relationship Id="rId20" Type="http://schemas.openxmlformats.org/officeDocument/2006/relationships/hyperlink" Target="http://www.kormany.hu/hu/videkfejlesztesi-miniszterium/elerhetosege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llics@sze.h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ntsz.hu" TargetMode="External"/><Relationship Id="rId23" Type="http://schemas.microsoft.com/office/2011/relationships/people" Target="people.xml"/><Relationship Id="rId10" Type="http://schemas.openxmlformats.org/officeDocument/2006/relationships/hyperlink" Target="mailto:szabo@eszker.eu" TargetMode="External"/><Relationship Id="rId19" Type="http://schemas.openxmlformats.org/officeDocument/2006/relationships/hyperlink" Target="http://www.kormany.hu/hu/nemzetgazdasagi-miniszterium/elerhetosegek" TargetMode="External"/><Relationship Id="rId4" Type="http://schemas.openxmlformats.org/officeDocument/2006/relationships/settings" Target="settings.xml"/><Relationship Id="rId9" Type="http://schemas.openxmlformats.org/officeDocument/2006/relationships/hyperlink" Target="mailto:eszker@eszker.eu" TargetMode="External"/><Relationship Id="rId14" Type="http://schemas.openxmlformats.org/officeDocument/2006/relationships/hyperlink" Target="mailto:eszker@eszker.eu" TargetMode="External"/><Relationship Id="rId22"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EE9F2-88C0-498E-8865-1548451A8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58</Pages>
  <Words>14947</Words>
  <Characters>103136</Characters>
  <Application>Microsoft Office Word</Application>
  <DocSecurity>0</DocSecurity>
  <Lines>859</Lines>
  <Paragraphs>235</Paragraphs>
  <ScaleCrop>false</ScaleCrop>
  <HeadingPairs>
    <vt:vector size="2" baseType="variant">
      <vt:variant>
        <vt:lpstr>Cím</vt:lpstr>
      </vt:variant>
      <vt:variant>
        <vt:i4>1</vt:i4>
      </vt:variant>
    </vt:vector>
  </HeadingPairs>
  <TitlesOfParts>
    <vt:vector size="1" baseType="lpstr">
      <vt:lpstr>közbeszerzési dokumentumok</vt:lpstr>
    </vt:vector>
  </TitlesOfParts>
  <Company>Ész-Ker Kft.</Company>
  <LinksUpToDate>false</LinksUpToDate>
  <CharactersWithSpaces>117848</CharactersWithSpaces>
  <SharedDoc>false</SharedDoc>
  <HLinks>
    <vt:vector size="54" baseType="variant">
      <vt:variant>
        <vt:i4>3866634</vt:i4>
      </vt:variant>
      <vt:variant>
        <vt:i4>24</vt:i4>
      </vt:variant>
      <vt:variant>
        <vt:i4>0</vt:i4>
      </vt:variant>
      <vt:variant>
        <vt:i4>5</vt:i4>
      </vt:variant>
      <vt:variant>
        <vt:lpwstr>mailto:bbk@mbfh.hu</vt:lpwstr>
      </vt:variant>
      <vt:variant>
        <vt:lpwstr/>
      </vt:variant>
      <vt:variant>
        <vt:i4>1179751</vt:i4>
      </vt:variant>
      <vt:variant>
        <vt:i4>21</vt:i4>
      </vt:variant>
      <vt:variant>
        <vt:i4>0</vt:i4>
      </vt:variant>
      <vt:variant>
        <vt:i4>5</vt:i4>
      </vt:variant>
      <vt:variant>
        <vt:lpwstr>mailto:tarsadalmifelzarkozas@emmi.gov.hu</vt:lpwstr>
      </vt:variant>
      <vt:variant>
        <vt:lpwstr/>
      </vt:variant>
      <vt:variant>
        <vt:i4>7995404</vt:i4>
      </vt:variant>
      <vt:variant>
        <vt:i4>18</vt:i4>
      </vt:variant>
      <vt:variant>
        <vt:i4>0</vt:i4>
      </vt:variant>
      <vt:variant>
        <vt:i4>5</vt:i4>
      </vt:variant>
      <vt:variant>
        <vt:lpwstr>mailto:ugyfelszolgalat@emmi.gov.hu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2752593</vt:i4>
      </vt:variant>
      <vt:variant>
        <vt:i4>12</vt:i4>
      </vt:variant>
      <vt:variant>
        <vt:i4>0</vt:i4>
      </vt:variant>
      <vt:variant>
        <vt:i4>5</vt:i4>
      </vt:variant>
      <vt:variant>
        <vt:lpwstr>mailto:pestkh-mk@lab.hu</vt:lpwstr>
      </vt:variant>
      <vt:variant>
        <vt:lpwstr/>
      </vt:variant>
      <vt:variant>
        <vt:i4>5701748</vt:i4>
      </vt:variant>
      <vt:variant>
        <vt:i4>9</vt:i4>
      </vt:variant>
      <vt:variant>
        <vt:i4>0</vt:i4>
      </vt:variant>
      <vt:variant>
        <vt:i4>5</vt:i4>
      </vt:variant>
      <vt:variant>
        <vt:lpwstr>mailto:eszker@eszker.eu</vt:lpwstr>
      </vt:variant>
      <vt:variant>
        <vt:lpwstr/>
      </vt:variant>
      <vt:variant>
        <vt:i4>5701748</vt:i4>
      </vt:variant>
      <vt:variant>
        <vt:i4>6</vt:i4>
      </vt:variant>
      <vt:variant>
        <vt:i4>0</vt:i4>
      </vt:variant>
      <vt:variant>
        <vt:i4>5</vt:i4>
      </vt:variant>
      <vt:variant>
        <vt:lpwstr>mailto:eszker@eszker.eu</vt:lpwstr>
      </vt:variant>
      <vt:variant>
        <vt:lpwstr/>
      </vt:variant>
      <vt:variant>
        <vt:i4>5439540</vt:i4>
      </vt:variant>
      <vt:variant>
        <vt:i4>3</vt:i4>
      </vt:variant>
      <vt:variant>
        <vt:i4>0</vt:i4>
      </vt:variant>
      <vt:variant>
        <vt:i4>5</vt:i4>
      </vt:variant>
      <vt:variant>
        <vt:lpwstr>mailto:kozbeszerzes@pest.gov.hu</vt:lpwstr>
      </vt:variant>
      <vt:variant>
        <vt:lpwstr/>
      </vt:variant>
      <vt:variant>
        <vt:i4>5701748</vt:i4>
      </vt:variant>
      <vt:variant>
        <vt:i4>0</vt:i4>
      </vt:variant>
      <vt:variant>
        <vt:i4>0</vt:i4>
      </vt:variant>
      <vt:variant>
        <vt:i4>5</vt:i4>
      </vt:variant>
      <vt:variant>
        <vt:lpwstr>mailto:eszker@eszker.eu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közbeszerzési dokumentumok</dc:title>
  <dc:creator>bujtor@eszker.eu</dc:creator>
  <cp:lastModifiedBy>Kalánová Nikoleta</cp:lastModifiedBy>
  <cp:revision>8</cp:revision>
  <cp:lastPrinted>2017-06-14T10:22:00Z</cp:lastPrinted>
  <dcterms:created xsi:type="dcterms:W3CDTF">2018-03-20T19:45:00Z</dcterms:created>
  <dcterms:modified xsi:type="dcterms:W3CDTF">2018-03-27T07:12:00Z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lpwstr>1</vt:lpwstr>
  </property>
  <property fmtid="{D5CDD505-2E9C-101B-9397-08002B2CF9AE}" pid="3" name="ContentTypeId">
    <vt:lpwstr>0x0101007860892585A2764A824234E799A45FD9</vt:lpwstr>
  </property>
</Properties>
</file>